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B162E9" w14:textId="77777777" w:rsidR="0024279E" w:rsidRPr="001E4247" w:rsidRDefault="0024279E" w:rsidP="0024279E">
      <w:pPr>
        <w:jc w:val="center"/>
        <w:rPr>
          <w:b/>
          <w:sz w:val="32"/>
          <w:szCs w:val="32"/>
          <w:lang w:val="el-GR"/>
        </w:rPr>
      </w:pPr>
      <w:r w:rsidRPr="001E4247">
        <w:rPr>
          <w:b/>
          <w:sz w:val="32"/>
          <w:szCs w:val="32"/>
          <w:lang w:val="el-GR"/>
        </w:rPr>
        <w:t>Διακήρυξη</w:t>
      </w:r>
    </w:p>
    <w:p w14:paraId="2B2C5E69" w14:textId="18A7EE52" w:rsidR="0024279E" w:rsidRPr="001E4247" w:rsidRDefault="00DF02B0" w:rsidP="0024279E">
      <w:pPr>
        <w:jc w:val="center"/>
        <w:rPr>
          <w:b/>
          <w:sz w:val="32"/>
          <w:szCs w:val="32"/>
          <w:lang w:val="el-GR"/>
        </w:rPr>
      </w:pPr>
      <w:r w:rsidRPr="001E4247">
        <w:rPr>
          <w:b/>
          <w:sz w:val="32"/>
          <w:szCs w:val="32"/>
          <w:lang w:val="el-GR"/>
        </w:rPr>
        <w:t xml:space="preserve">Ηλεκτρονικού </w:t>
      </w:r>
      <w:r w:rsidR="0024279E" w:rsidRPr="001E4247">
        <w:rPr>
          <w:b/>
          <w:sz w:val="32"/>
          <w:szCs w:val="32"/>
          <w:lang w:val="el-GR"/>
        </w:rPr>
        <w:t xml:space="preserve">Ανοικτού </w:t>
      </w:r>
      <w:r w:rsidRPr="001E4247">
        <w:rPr>
          <w:b/>
          <w:sz w:val="32"/>
          <w:lang w:val="el-GR"/>
        </w:rPr>
        <w:t>Κ</w:t>
      </w:r>
      <w:r w:rsidR="008B4966" w:rsidRPr="001E4247">
        <w:rPr>
          <w:b/>
          <w:sz w:val="32"/>
          <w:lang w:val="el-GR"/>
        </w:rPr>
        <w:t xml:space="preserve">άτω των </w:t>
      </w:r>
      <w:r w:rsidRPr="001E4247">
        <w:rPr>
          <w:b/>
          <w:sz w:val="32"/>
          <w:lang w:val="el-GR"/>
        </w:rPr>
        <w:t>Ο</w:t>
      </w:r>
      <w:r w:rsidR="008B4966" w:rsidRPr="001E4247">
        <w:rPr>
          <w:b/>
          <w:sz w:val="32"/>
          <w:lang w:val="el-GR"/>
        </w:rPr>
        <w:t>ρίων</w:t>
      </w:r>
      <w:r w:rsidR="008B4966" w:rsidRPr="001E4247">
        <w:rPr>
          <w:b/>
          <w:sz w:val="32"/>
          <w:szCs w:val="32"/>
          <w:lang w:val="el-GR"/>
        </w:rPr>
        <w:t xml:space="preserve"> </w:t>
      </w:r>
      <w:r w:rsidR="0024279E" w:rsidRPr="001E4247">
        <w:rPr>
          <w:b/>
          <w:sz w:val="32"/>
          <w:szCs w:val="32"/>
          <w:lang w:val="el-GR"/>
        </w:rPr>
        <w:t>Διαγωνισμού</w:t>
      </w:r>
    </w:p>
    <w:p w14:paraId="602EACD9" w14:textId="52A49CE9" w:rsidR="0024279E" w:rsidRPr="001E4247" w:rsidRDefault="0024279E" w:rsidP="00A406A5">
      <w:pPr>
        <w:jc w:val="center"/>
        <w:rPr>
          <w:b/>
          <w:iCs/>
          <w:sz w:val="32"/>
          <w:szCs w:val="32"/>
          <w:lang w:val="el-GR"/>
        </w:rPr>
      </w:pPr>
      <w:r w:rsidRPr="001E4247">
        <w:rPr>
          <w:b/>
          <w:sz w:val="32"/>
          <w:szCs w:val="32"/>
          <w:lang w:val="el-GR"/>
        </w:rPr>
        <w:t>για το Έργο</w:t>
      </w:r>
      <w:r w:rsidR="00A406A5" w:rsidRPr="001E4247">
        <w:rPr>
          <w:b/>
          <w:sz w:val="32"/>
          <w:szCs w:val="32"/>
          <w:lang w:val="el-GR"/>
        </w:rPr>
        <w:t xml:space="preserve"> </w:t>
      </w:r>
      <w:bookmarkStart w:id="0" w:name="_Hlk119507206"/>
      <w:r w:rsidRPr="001E4247">
        <w:rPr>
          <w:b/>
          <w:iCs/>
          <w:sz w:val="32"/>
          <w:szCs w:val="32"/>
          <w:lang w:val="el-GR"/>
        </w:rPr>
        <w:t>«</w:t>
      </w:r>
      <w:bookmarkStart w:id="1" w:name="_heading=h.gjdgxs" w:colFirst="0" w:colLast="0"/>
      <w:bookmarkEnd w:id="1"/>
      <w:r w:rsidR="001F6354" w:rsidRPr="001E4247">
        <w:rPr>
          <w:b/>
          <w:sz w:val="32"/>
          <w:szCs w:val="32"/>
          <w:lang w:val="el-GR"/>
        </w:rPr>
        <w:t>Μελέτη χάραξης στρατηγικής για τον σταδιακό παροπλισμό του δικτύου χαλκού (</w:t>
      </w:r>
      <w:proofErr w:type="spellStart"/>
      <w:r w:rsidR="001F6354" w:rsidRPr="001E4247">
        <w:rPr>
          <w:b/>
          <w:sz w:val="32"/>
          <w:szCs w:val="32"/>
          <w:lang w:val="el-GR"/>
        </w:rPr>
        <w:t>copper</w:t>
      </w:r>
      <w:proofErr w:type="spellEnd"/>
      <w:r w:rsidR="001F6354" w:rsidRPr="001E4247">
        <w:rPr>
          <w:b/>
          <w:sz w:val="32"/>
          <w:szCs w:val="32"/>
          <w:lang w:val="el-GR"/>
        </w:rPr>
        <w:t xml:space="preserve"> </w:t>
      </w:r>
      <w:proofErr w:type="spellStart"/>
      <w:r w:rsidR="001F6354" w:rsidRPr="001E4247">
        <w:rPr>
          <w:b/>
          <w:sz w:val="32"/>
          <w:szCs w:val="32"/>
          <w:lang w:val="el-GR"/>
        </w:rPr>
        <w:t>switch-off</w:t>
      </w:r>
      <w:proofErr w:type="spellEnd"/>
      <w:r w:rsidR="001F6354" w:rsidRPr="001E4247">
        <w:rPr>
          <w:b/>
          <w:sz w:val="32"/>
          <w:szCs w:val="32"/>
          <w:lang w:val="el-GR"/>
        </w:rPr>
        <w:t>)</w:t>
      </w:r>
      <w:r w:rsidRPr="001E4247">
        <w:rPr>
          <w:b/>
          <w:iCs/>
          <w:sz w:val="32"/>
          <w:szCs w:val="32"/>
          <w:lang w:val="el-GR"/>
        </w:rPr>
        <w:t>»</w:t>
      </w:r>
      <w:bookmarkEnd w:id="0"/>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E27DE4" w:rsidRPr="00BC235C" w14:paraId="67F8D4DB" w14:textId="77777777" w:rsidTr="00A05D2C">
        <w:tc>
          <w:tcPr>
            <w:tcW w:w="2830" w:type="dxa"/>
            <w:shd w:val="clear" w:color="auto" w:fill="auto"/>
            <w:vAlign w:val="bottom"/>
          </w:tcPr>
          <w:p w14:paraId="56B71AC4" w14:textId="77777777" w:rsidR="00E27DE4" w:rsidRPr="001E4247" w:rsidRDefault="00E27DE4" w:rsidP="00E27DE4">
            <w:pPr>
              <w:autoSpaceDE w:val="0"/>
              <w:autoSpaceDN w:val="0"/>
              <w:adjustRightInd w:val="0"/>
              <w:spacing w:before="120" w:after="0"/>
              <w:jc w:val="right"/>
              <w:rPr>
                <w:b/>
                <w:color w:val="000000"/>
              </w:rPr>
            </w:pPr>
            <w:r w:rsidRPr="001E4247">
              <w:rPr>
                <w:b/>
                <w:color w:val="000000"/>
              </w:rPr>
              <w:t>Επ</w:t>
            </w:r>
            <w:proofErr w:type="spellStart"/>
            <w:r w:rsidRPr="001E4247">
              <w:rPr>
                <w:b/>
                <w:color w:val="000000"/>
              </w:rPr>
              <w:t>ιχειρησι</w:t>
            </w:r>
            <w:proofErr w:type="spellEnd"/>
            <w:r w:rsidRPr="001E4247">
              <w:rPr>
                <w:b/>
                <w:color w:val="000000"/>
              </w:rPr>
              <w:t xml:space="preserve">ακό </w:t>
            </w:r>
            <w:proofErr w:type="spellStart"/>
            <w:r w:rsidRPr="001E4247">
              <w:rPr>
                <w:b/>
                <w:color w:val="000000"/>
              </w:rPr>
              <w:t>Πρόγρ</w:t>
            </w:r>
            <w:proofErr w:type="spellEnd"/>
            <w:r w:rsidRPr="001E4247">
              <w:rPr>
                <w:b/>
                <w:color w:val="000000"/>
              </w:rPr>
              <w:t>αμμα:</w:t>
            </w:r>
          </w:p>
        </w:tc>
        <w:tc>
          <w:tcPr>
            <w:tcW w:w="6798" w:type="dxa"/>
            <w:gridSpan w:val="2"/>
            <w:shd w:val="clear" w:color="auto" w:fill="auto"/>
            <w:vAlign w:val="center"/>
          </w:tcPr>
          <w:p w14:paraId="498AAC17" w14:textId="6DFCF860" w:rsidR="00E27DE4" w:rsidRPr="001E4247" w:rsidRDefault="00E27DE4" w:rsidP="00E27DE4">
            <w:pPr>
              <w:autoSpaceDE w:val="0"/>
              <w:autoSpaceDN w:val="0"/>
              <w:adjustRightInd w:val="0"/>
              <w:spacing w:before="120" w:after="0"/>
              <w:rPr>
                <w:b/>
                <w:color w:val="000000"/>
                <w:lang w:val="el-GR"/>
              </w:rPr>
            </w:pPr>
            <w:bookmarkStart w:id="2" w:name="_Hlk119507238"/>
            <w:r w:rsidRPr="001E4247">
              <w:rPr>
                <w:bCs/>
                <w:lang w:val="el-GR"/>
              </w:rPr>
              <w:t xml:space="preserve">Ο προϋπολογισμός του έργου καλύπτεται εξ ολοκλήρου από το ειδικό αποθεματικό της </w:t>
            </w:r>
            <w:r w:rsidR="00322D7E" w:rsidRPr="001E4247">
              <w:rPr>
                <w:lang w:val="el-GR"/>
              </w:rPr>
              <w:t>Ε.Ε.Τ.Τ.</w:t>
            </w:r>
            <w:r w:rsidRPr="001E4247">
              <w:rPr>
                <w:bCs/>
                <w:lang w:val="el-GR"/>
              </w:rPr>
              <w:t xml:space="preserve"> σύμφωνα με το άρθρο 75 του ν. 4070/2012</w:t>
            </w:r>
            <w:bookmarkEnd w:id="2"/>
          </w:p>
        </w:tc>
      </w:tr>
      <w:tr w:rsidR="00E27DE4" w:rsidRPr="00BC235C" w14:paraId="10740F3C" w14:textId="77777777" w:rsidTr="00550D8B">
        <w:tc>
          <w:tcPr>
            <w:tcW w:w="2830" w:type="dxa"/>
            <w:shd w:val="clear" w:color="auto" w:fill="auto"/>
            <w:vAlign w:val="bottom"/>
          </w:tcPr>
          <w:p w14:paraId="47C08DA7" w14:textId="12BE6567" w:rsidR="00E27DE4" w:rsidRPr="001E4247" w:rsidRDefault="00E27DE4" w:rsidP="009E5800">
            <w:pPr>
              <w:autoSpaceDE w:val="0"/>
              <w:autoSpaceDN w:val="0"/>
              <w:adjustRightInd w:val="0"/>
              <w:spacing w:before="120" w:after="0"/>
              <w:jc w:val="right"/>
              <w:rPr>
                <w:b/>
                <w:color w:val="000000"/>
              </w:rPr>
            </w:pPr>
            <w:r w:rsidRPr="001E4247">
              <w:rPr>
                <w:b/>
                <w:color w:val="000000"/>
                <w:lang w:val="el-GR"/>
              </w:rPr>
              <w:t>Εκτιμώμενη αξία σύμβασης</w:t>
            </w:r>
            <w:r w:rsidRPr="001E4247">
              <w:rPr>
                <w:b/>
                <w:color w:val="000000"/>
              </w:rPr>
              <w:t>:</w:t>
            </w:r>
          </w:p>
        </w:tc>
        <w:tc>
          <w:tcPr>
            <w:tcW w:w="6798" w:type="dxa"/>
            <w:gridSpan w:val="2"/>
            <w:shd w:val="clear" w:color="auto" w:fill="auto"/>
            <w:vAlign w:val="bottom"/>
          </w:tcPr>
          <w:p w14:paraId="61302E7B" w14:textId="40D681FD" w:rsidR="00E27DE4" w:rsidRPr="001E4247" w:rsidRDefault="00610CA2" w:rsidP="00A05D2C">
            <w:pPr>
              <w:pStyle w:val="TabletextChar"/>
              <w:spacing w:before="120" w:after="0" w:line="240" w:lineRule="auto"/>
              <w:rPr>
                <w:b/>
                <w:color w:val="000000"/>
                <w:sz w:val="22"/>
              </w:rPr>
            </w:pPr>
            <w:r w:rsidRPr="001E4247">
              <w:rPr>
                <w:rFonts w:cs="Tahoma"/>
                <w:sz w:val="22"/>
                <w:szCs w:val="22"/>
              </w:rPr>
              <w:t xml:space="preserve">Συνολική </w:t>
            </w:r>
            <w:r w:rsidR="00E27DE4" w:rsidRPr="001E4247">
              <w:rPr>
                <w:rFonts w:cs="Tahoma"/>
                <w:sz w:val="22"/>
                <w:szCs w:val="22"/>
              </w:rPr>
              <w:t xml:space="preserve"> εκτιμώμενη αξία σύμβασης</w:t>
            </w:r>
            <w:r w:rsidR="00E27DE4" w:rsidRPr="001E4247">
              <w:rPr>
                <w:b/>
                <w:sz w:val="22"/>
              </w:rPr>
              <w:t xml:space="preserve"> </w:t>
            </w:r>
            <w:r w:rsidR="001F6354" w:rsidRPr="001E4247">
              <w:rPr>
                <w:rFonts w:cs="Tahoma"/>
                <w:b/>
                <w:bCs/>
                <w:sz w:val="22"/>
                <w:szCs w:val="22"/>
              </w:rPr>
              <w:t>20</w:t>
            </w:r>
            <w:r w:rsidR="00E32801" w:rsidRPr="001E4247">
              <w:rPr>
                <w:rFonts w:cs="Tahoma"/>
                <w:b/>
                <w:bCs/>
                <w:sz w:val="22"/>
                <w:szCs w:val="22"/>
              </w:rPr>
              <w:t>0</w:t>
            </w:r>
            <w:r w:rsidR="00944CA7" w:rsidRPr="001E4247">
              <w:rPr>
                <w:rFonts w:cs="Tahoma"/>
                <w:b/>
                <w:bCs/>
                <w:sz w:val="22"/>
                <w:szCs w:val="22"/>
              </w:rPr>
              <w:t>.000,00 €</w:t>
            </w:r>
            <w:r w:rsidR="00944CA7" w:rsidRPr="001E4247">
              <w:rPr>
                <w:rFonts w:cs="Tahoma"/>
                <w:sz w:val="22"/>
                <w:szCs w:val="22"/>
              </w:rPr>
              <w:t xml:space="preserve"> </w:t>
            </w:r>
            <w:r w:rsidR="00E27DE4" w:rsidRPr="001E4247">
              <w:rPr>
                <w:sz w:val="22"/>
              </w:rPr>
              <w:t xml:space="preserve"> </w:t>
            </w:r>
            <w:r w:rsidR="00E27DE4" w:rsidRPr="001E4247">
              <w:rPr>
                <w:rFonts w:cs="Tahoma"/>
                <w:sz w:val="22"/>
                <w:szCs w:val="22"/>
              </w:rPr>
              <w:t xml:space="preserve">μη περιλαμβανομένου ΦΠΑ , προϋπολογισμός με ΦΠΑ: </w:t>
            </w:r>
            <w:r w:rsidR="001F6354" w:rsidRPr="001E4247">
              <w:rPr>
                <w:rFonts w:cs="Tahoma"/>
                <w:b/>
                <w:bCs/>
                <w:sz w:val="22"/>
                <w:szCs w:val="22"/>
              </w:rPr>
              <w:t>2</w:t>
            </w:r>
            <w:r w:rsidR="00E32801" w:rsidRPr="001E4247">
              <w:rPr>
                <w:rFonts w:cs="Tahoma"/>
                <w:b/>
                <w:bCs/>
                <w:sz w:val="22"/>
                <w:szCs w:val="22"/>
              </w:rPr>
              <w:t>48</w:t>
            </w:r>
            <w:r w:rsidR="00944CA7" w:rsidRPr="001E4247">
              <w:rPr>
                <w:rFonts w:cs="Tahoma"/>
                <w:b/>
                <w:bCs/>
                <w:sz w:val="22"/>
                <w:szCs w:val="22"/>
              </w:rPr>
              <w:t>.</w:t>
            </w:r>
            <w:r w:rsidR="00E32801" w:rsidRPr="001E4247">
              <w:rPr>
                <w:rFonts w:cs="Tahoma"/>
                <w:b/>
                <w:bCs/>
                <w:sz w:val="22"/>
                <w:szCs w:val="22"/>
              </w:rPr>
              <w:t>000</w:t>
            </w:r>
            <w:r w:rsidR="00944CA7" w:rsidRPr="001E4247">
              <w:rPr>
                <w:rFonts w:cs="Tahoma"/>
                <w:b/>
                <w:bCs/>
                <w:sz w:val="22"/>
                <w:szCs w:val="22"/>
              </w:rPr>
              <w:t>,00</w:t>
            </w:r>
            <w:r w:rsidR="003663E9">
              <w:rPr>
                <w:rFonts w:cs="Tahoma"/>
                <w:b/>
                <w:bCs/>
                <w:sz w:val="22"/>
                <w:szCs w:val="22"/>
              </w:rPr>
              <w:t xml:space="preserve"> </w:t>
            </w:r>
            <w:r w:rsidR="00944CA7" w:rsidRPr="001E4247">
              <w:rPr>
                <w:b/>
                <w:sz w:val="22"/>
              </w:rPr>
              <w:t>€</w:t>
            </w:r>
            <w:r w:rsidR="00E27DE4" w:rsidRPr="001E4247">
              <w:rPr>
                <w:rFonts w:cs="Tahoma"/>
                <w:b/>
                <w:bCs/>
                <w:color w:val="000000"/>
                <w:sz w:val="22"/>
                <w:szCs w:val="22"/>
                <w:lang w:eastAsia="el-GR"/>
              </w:rPr>
              <w:t xml:space="preserve">, ΦΠΑ </w:t>
            </w:r>
            <w:r w:rsidR="00E27DE4" w:rsidRPr="001E4247">
              <w:rPr>
                <w:b/>
                <w:color w:val="000000"/>
                <w:sz w:val="22"/>
              </w:rPr>
              <w:t>24</w:t>
            </w:r>
            <w:r w:rsidR="00E27DE4" w:rsidRPr="001E4247">
              <w:rPr>
                <w:rFonts w:cs="Tahoma"/>
                <w:b/>
                <w:bCs/>
                <w:color w:val="000000"/>
                <w:sz w:val="22"/>
                <w:szCs w:val="22"/>
                <w:lang w:eastAsia="el-GR"/>
              </w:rPr>
              <w:t xml:space="preserve">% </w:t>
            </w:r>
            <w:r w:rsidR="001F6354" w:rsidRPr="001E4247">
              <w:rPr>
                <w:rFonts w:cs="Tahoma"/>
                <w:b/>
                <w:bCs/>
                <w:color w:val="000000"/>
                <w:sz w:val="22"/>
                <w:szCs w:val="22"/>
                <w:lang w:eastAsia="el-GR"/>
              </w:rPr>
              <w:t>4</w:t>
            </w:r>
            <w:r w:rsidR="00E32801" w:rsidRPr="001E4247">
              <w:rPr>
                <w:rFonts w:cs="Tahoma"/>
                <w:b/>
                <w:bCs/>
                <w:color w:val="000000"/>
                <w:sz w:val="22"/>
                <w:szCs w:val="22"/>
                <w:lang w:eastAsia="el-GR"/>
              </w:rPr>
              <w:t>8</w:t>
            </w:r>
            <w:r w:rsidR="00944CA7" w:rsidRPr="001E4247">
              <w:rPr>
                <w:rFonts w:cs="Tahoma"/>
                <w:b/>
                <w:bCs/>
                <w:color w:val="000000"/>
                <w:sz w:val="22"/>
                <w:szCs w:val="22"/>
                <w:lang w:eastAsia="el-GR"/>
              </w:rPr>
              <w:t>.</w:t>
            </w:r>
            <w:r w:rsidR="00310130" w:rsidRPr="001E4247">
              <w:rPr>
                <w:rFonts w:cs="Tahoma"/>
                <w:b/>
                <w:bCs/>
                <w:color w:val="000000"/>
                <w:sz w:val="22"/>
                <w:szCs w:val="22"/>
                <w:lang w:eastAsia="el-GR"/>
              </w:rPr>
              <w:t>0</w:t>
            </w:r>
            <w:r w:rsidR="00E32801" w:rsidRPr="001E4247">
              <w:rPr>
                <w:rFonts w:cs="Tahoma"/>
                <w:b/>
                <w:bCs/>
                <w:color w:val="000000"/>
                <w:sz w:val="22"/>
                <w:szCs w:val="22"/>
                <w:lang w:eastAsia="el-GR"/>
              </w:rPr>
              <w:t>00</w:t>
            </w:r>
            <w:r w:rsidR="00944CA7" w:rsidRPr="001E4247">
              <w:rPr>
                <w:rFonts w:cs="Tahoma"/>
                <w:b/>
                <w:bCs/>
                <w:color w:val="000000"/>
                <w:sz w:val="22"/>
                <w:szCs w:val="22"/>
                <w:lang w:eastAsia="el-GR"/>
              </w:rPr>
              <w:t>,00 €</w:t>
            </w:r>
          </w:p>
        </w:tc>
      </w:tr>
      <w:tr w:rsidR="00E27DE4" w:rsidRPr="001E4247" w14:paraId="3735C16F" w14:textId="77777777" w:rsidTr="00550D8B">
        <w:tc>
          <w:tcPr>
            <w:tcW w:w="2830" w:type="dxa"/>
            <w:shd w:val="clear" w:color="auto" w:fill="auto"/>
            <w:vAlign w:val="bottom"/>
          </w:tcPr>
          <w:p w14:paraId="4F792F83" w14:textId="77777777" w:rsidR="00E27DE4" w:rsidRPr="001E4247" w:rsidRDefault="00E27DE4" w:rsidP="00E27DE4">
            <w:pPr>
              <w:autoSpaceDE w:val="0"/>
              <w:autoSpaceDN w:val="0"/>
              <w:adjustRightInd w:val="0"/>
              <w:spacing w:before="120" w:after="0"/>
              <w:jc w:val="right"/>
              <w:rPr>
                <w:b/>
                <w:color w:val="000000"/>
              </w:rPr>
            </w:pPr>
            <w:r w:rsidRPr="001E4247">
              <w:rPr>
                <w:b/>
                <w:color w:val="000000"/>
                <w:lang w:val="en-US"/>
              </w:rPr>
              <w:t>CPV</w:t>
            </w:r>
            <w:r w:rsidRPr="001E4247">
              <w:rPr>
                <w:b/>
                <w:color w:val="000000"/>
              </w:rPr>
              <w:t>:</w:t>
            </w:r>
          </w:p>
        </w:tc>
        <w:tc>
          <w:tcPr>
            <w:tcW w:w="6798" w:type="dxa"/>
            <w:gridSpan w:val="2"/>
            <w:shd w:val="clear" w:color="auto" w:fill="auto"/>
            <w:vAlign w:val="bottom"/>
          </w:tcPr>
          <w:p w14:paraId="77208FB3" w14:textId="0CE317EA" w:rsidR="00E27DE4" w:rsidRPr="001E4247" w:rsidRDefault="00FC68CA" w:rsidP="00E27DE4">
            <w:pPr>
              <w:autoSpaceDE w:val="0"/>
              <w:autoSpaceDN w:val="0"/>
              <w:adjustRightInd w:val="0"/>
              <w:spacing w:before="120" w:after="0"/>
              <w:rPr>
                <w:b/>
                <w:color w:val="000000"/>
                <w:lang w:val="el-GR"/>
              </w:rPr>
            </w:pPr>
            <w:r w:rsidRPr="001E4247">
              <w:rPr>
                <w:rFonts w:cs="Times New Roman"/>
                <w:b/>
                <w:bCs/>
                <w:szCs w:val="20"/>
                <w:lang w:val="el-GR" w:eastAsia="el-GR"/>
              </w:rPr>
              <w:t>85312320-8 Υπηρεσίες παροχής συμβουλών</w:t>
            </w:r>
          </w:p>
        </w:tc>
      </w:tr>
      <w:tr w:rsidR="00E27DE4" w:rsidRPr="00BC235C" w14:paraId="2EEB8FAB" w14:textId="77777777" w:rsidTr="00550D8B">
        <w:tc>
          <w:tcPr>
            <w:tcW w:w="2830" w:type="dxa"/>
            <w:shd w:val="clear" w:color="auto" w:fill="auto"/>
            <w:vAlign w:val="bottom"/>
          </w:tcPr>
          <w:p w14:paraId="244A9F76" w14:textId="77777777" w:rsidR="00E27DE4" w:rsidRPr="001E4247" w:rsidRDefault="00E27DE4" w:rsidP="00E27DE4">
            <w:pPr>
              <w:autoSpaceDE w:val="0"/>
              <w:autoSpaceDN w:val="0"/>
              <w:adjustRightInd w:val="0"/>
              <w:spacing w:before="120" w:after="0"/>
              <w:jc w:val="right"/>
              <w:rPr>
                <w:b/>
                <w:color w:val="000000"/>
              </w:rPr>
            </w:pPr>
            <w:proofErr w:type="spellStart"/>
            <w:r w:rsidRPr="001E4247">
              <w:rPr>
                <w:b/>
                <w:color w:val="000000"/>
              </w:rPr>
              <w:t>Κριτήριο</w:t>
            </w:r>
            <w:proofErr w:type="spellEnd"/>
            <w:r w:rsidRPr="001E4247">
              <w:rPr>
                <w:b/>
                <w:color w:val="000000"/>
              </w:rPr>
              <w:t xml:space="preserve"> </w:t>
            </w:r>
            <w:proofErr w:type="spellStart"/>
            <w:r w:rsidRPr="001E4247">
              <w:rPr>
                <w:b/>
                <w:color w:val="000000"/>
              </w:rPr>
              <w:t>Ανάθεσης</w:t>
            </w:r>
            <w:proofErr w:type="spellEnd"/>
            <w:r w:rsidRPr="001E4247">
              <w:rPr>
                <w:b/>
                <w:color w:val="000000"/>
              </w:rPr>
              <w:t>:</w:t>
            </w:r>
          </w:p>
        </w:tc>
        <w:tc>
          <w:tcPr>
            <w:tcW w:w="6798" w:type="dxa"/>
            <w:gridSpan w:val="2"/>
            <w:shd w:val="clear" w:color="auto" w:fill="auto"/>
            <w:vAlign w:val="bottom"/>
          </w:tcPr>
          <w:p w14:paraId="5DD42711" w14:textId="72B457EC" w:rsidR="00E27DE4" w:rsidRPr="001E4247" w:rsidRDefault="00E27DE4" w:rsidP="00E27DE4">
            <w:pPr>
              <w:autoSpaceDE w:val="0"/>
              <w:autoSpaceDN w:val="0"/>
              <w:adjustRightInd w:val="0"/>
              <w:spacing w:before="120" w:after="0"/>
              <w:rPr>
                <w:b/>
                <w:color w:val="000000"/>
                <w:lang w:val="el-GR"/>
              </w:rPr>
            </w:pPr>
            <w:r w:rsidRPr="001E4247">
              <w:rPr>
                <w:b/>
                <w:color w:val="000000"/>
                <w:lang w:val="el-GR"/>
              </w:rPr>
              <w:t xml:space="preserve">Η πλέον συμφέρουσα από οικονομική άποψη προσφορά βάσει </w:t>
            </w:r>
            <w:r w:rsidR="00052640" w:rsidRPr="001E4247">
              <w:rPr>
                <w:b/>
                <w:color w:val="000000"/>
                <w:lang w:val="el-GR"/>
              </w:rPr>
              <w:t>βέλτιστης σχέσης ποιότητας – τιμής</w:t>
            </w:r>
          </w:p>
        </w:tc>
      </w:tr>
      <w:tr w:rsidR="00E27DE4" w:rsidRPr="001E4247" w:rsidDel="005977E7" w14:paraId="45008D07" w14:textId="77777777" w:rsidTr="00A05D2C">
        <w:tc>
          <w:tcPr>
            <w:tcW w:w="2830" w:type="dxa"/>
            <w:shd w:val="clear" w:color="auto" w:fill="auto"/>
            <w:vAlign w:val="bottom"/>
          </w:tcPr>
          <w:p w14:paraId="1DF35A75" w14:textId="77777777" w:rsidR="00E27DE4" w:rsidRPr="001E4247" w:rsidRDefault="00E27DE4" w:rsidP="00E27DE4">
            <w:pPr>
              <w:autoSpaceDE w:val="0"/>
              <w:autoSpaceDN w:val="0"/>
              <w:adjustRightInd w:val="0"/>
              <w:spacing w:before="120" w:after="0"/>
              <w:jc w:val="right"/>
              <w:rPr>
                <w:b/>
                <w:color w:val="000000"/>
              </w:rPr>
            </w:pPr>
            <w:proofErr w:type="spellStart"/>
            <w:r w:rsidRPr="001E4247">
              <w:rPr>
                <w:b/>
                <w:color w:val="000000"/>
              </w:rPr>
              <w:t>Ημερομηνί</w:t>
            </w:r>
            <w:proofErr w:type="spellEnd"/>
            <w:r w:rsidRPr="001E4247">
              <w:rPr>
                <w:b/>
                <w:color w:val="000000"/>
              </w:rPr>
              <w:t xml:space="preserve">α </w:t>
            </w:r>
            <w:proofErr w:type="spellStart"/>
            <w:r w:rsidRPr="001E4247">
              <w:rPr>
                <w:b/>
                <w:color w:val="000000"/>
              </w:rPr>
              <w:t>Διενέργει</w:t>
            </w:r>
            <w:proofErr w:type="spellEnd"/>
            <w:r w:rsidRPr="001E4247">
              <w:rPr>
                <w:b/>
                <w:color w:val="000000"/>
              </w:rPr>
              <w:t>ας:</w:t>
            </w:r>
          </w:p>
        </w:tc>
        <w:tc>
          <w:tcPr>
            <w:tcW w:w="6798" w:type="dxa"/>
            <w:gridSpan w:val="2"/>
            <w:shd w:val="clear" w:color="auto" w:fill="FFFFFF" w:themeFill="background1"/>
            <w:vAlign w:val="center"/>
          </w:tcPr>
          <w:p w14:paraId="1BE1EAFC" w14:textId="7C57A7B5" w:rsidR="00E27DE4" w:rsidRPr="001E4247" w:rsidDel="005977E7" w:rsidRDefault="00C73717" w:rsidP="00E27DE4">
            <w:pPr>
              <w:autoSpaceDE w:val="0"/>
              <w:autoSpaceDN w:val="0"/>
              <w:adjustRightInd w:val="0"/>
              <w:spacing w:before="120" w:after="0"/>
              <w:jc w:val="left"/>
              <w:rPr>
                <w:b/>
                <w:color w:val="000000"/>
                <w:lang w:val="el-GR"/>
              </w:rPr>
            </w:pPr>
            <w:r>
              <w:rPr>
                <w:b/>
                <w:color w:val="000000"/>
                <w:lang w:val="el-GR"/>
              </w:rPr>
              <w:t>1</w:t>
            </w:r>
            <w:r w:rsidR="00BC235C">
              <w:rPr>
                <w:b/>
                <w:color w:val="000000"/>
                <w:lang w:val="el-GR"/>
              </w:rPr>
              <w:t>5</w:t>
            </w:r>
            <w:r w:rsidR="009E5800" w:rsidRPr="00C73717">
              <w:rPr>
                <w:b/>
                <w:color w:val="000000"/>
                <w:lang w:val="el-GR"/>
              </w:rPr>
              <w:t>/</w:t>
            </w:r>
            <w:r w:rsidR="001B5038" w:rsidRPr="00C73717">
              <w:rPr>
                <w:b/>
                <w:color w:val="000000"/>
                <w:lang w:val="el-GR"/>
              </w:rPr>
              <w:t>06</w:t>
            </w:r>
            <w:r w:rsidR="009E5800" w:rsidRPr="00C73717">
              <w:rPr>
                <w:b/>
                <w:color w:val="000000"/>
                <w:lang w:val="el-GR"/>
              </w:rPr>
              <w:t>/</w:t>
            </w:r>
            <w:r w:rsidR="001B5038" w:rsidRPr="00C73717">
              <w:rPr>
                <w:b/>
                <w:color w:val="000000"/>
                <w:lang w:val="el-GR"/>
              </w:rPr>
              <w:t>2023</w:t>
            </w:r>
          </w:p>
        </w:tc>
      </w:tr>
      <w:tr w:rsidR="00E27DE4" w:rsidRPr="001E4247" w:rsidDel="005977E7" w14:paraId="0645EEDC" w14:textId="77777777" w:rsidTr="00B42BA2">
        <w:tc>
          <w:tcPr>
            <w:tcW w:w="7332" w:type="dxa"/>
            <w:gridSpan w:val="2"/>
            <w:tcBorders>
              <w:bottom w:val="nil"/>
            </w:tcBorders>
            <w:shd w:val="clear" w:color="auto" w:fill="auto"/>
            <w:vAlign w:val="bottom"/>
          </w:tcPr>
          <w:p w14:paraId="412F2A52" w14:textId="77777777" w:rsidR="00E27DE4" w:rsidRPr="001E4247" w:rsidRDefault="00E27DE4" w:rsidP="00E27DE4">
            <w:pPr>
              <w:autoSpaceDE w:val="0"/>
              <w:autoSpaceDN w:val="0"/>
              <w:adjustRightInd w:val="0"/>
              <w:spacing w:before="120" w:after="0"/>
              <w:jc w:val="right"/>
              <w:rPr>
                <w:b/>
                <w:color w:val="000000"/>
              </w:rPr>
            </w:pPr>
            <w:proofErr w:type="spellStart"/>
            <w:r w:rsidRPr="001E4247">
              <w:rPr>
                <w:b/>
                <w:color w:val="000000"/>
              </w:rPr>
              <w:t>Ημερομηνί</w:t>
            </w:r>
            <w:proofErr w:type="spellEnd"/>
            <w:r w:rsidRPr="001E4247">
              <w:rPr>
                <w:b/>
                <w:color w:val="000000"/>
              </w:rPr>
              <w:t xml:space="preserve">α </w:t>
            </w:r>
            <w:proofErr w:type="spellStart"/>
            <w:r w:rsidRPr="001E4247">
              <w:rPr>
                <w:b/>
                <w:color w:val="000000"/>
              </w:rPr>
              <w:t>Ανάρτησης</w:t>
            </w:r>
            <w:proofErr w:type="spellEnd"/>
            <w:r w:rsidRPr="001E4247">
              <w:rPr>
                <w:b/>
                <w:color w:val="000000"/>
              </w:rPr>
              <w:t xml:space="preserve"> </w:t>
            </w:r>
            <w:proofErr w:type="spellStart"/>
            <w:r w:rsidRPr="001E4247">
              <w:rPr>
                <w:b/>
                <w:color w:val="000000"/>
              </w:rPr>
              <w:t>στο</w:t>
            </w:r>
            <w:proofErr w:type="spellEnd"/>
            <w:r w:rsidRPr="001E4247">
              <w:rPr>
                <w:b/>
                <w:color w:val="000000"/>
              </w:rPr>
              <w:t xml:space="preserve"> ΚΗΜΔΗΣ</w:t>
            </w:r>
          </w:p>
        </w:tc>
        <w:tc>
          <w:tcPr>
            <w:tcW w:w="2296" w:type="dxa"/>
            <w:shd w:val="clear" w:color="auto" w:fill="auto"/>
            <w:vAlign w:val="center"/>
          </w:tcPr>
          <w:p w14:paraId="49777164" w14:textId="5F411F33" w:rsidR="00E27DE4" w:rsidRPr="001E4247" w:rsidDel="005977E7" w:rsidRDefault="001B5038" w:rsidP="00E27DE4">
            <w:pPr>
              <w:autoSpaceDE w:val="0"/>
              <w:autoSpaceDN w:val="0"/>
              <w:adjustRightInd w:val="0"/>
              <w:spacing w:before="120" w:after="0"/>
              <w:rPr>
                <w:b/>
                <w:color w:val="000000"/>
                <w:lang w:val="el-GR"/>
              </w:rPr>
            </w:pPr>
            <w:r>
              <w:rPr>
                <w:b/>
                <w:color w:val="000000"/>
                <w:lang w:val="el-GR"/>
              </w:rPr>
              <w:t>2</w:t>
            </w:r>
            <w:r w:rsidR="00C73717">
              <w:rPr>
                <w:b/>
                <w:color w:val="000000"/>
                <w:lang w:val="el-GR"/>
              </w:rPr>
              <w:t>9</w:t>
            </w:r>
            <w:r w:rsidR="009E5800" w:rsidRPr="001E4247">
              <w:rPr>
                <w:b/>
                <w:color w:val="000000"/>
                <w:lang w:val="el-GR"/>
              </w:rPr>
              <w:t>/</w:t>
            </w:r>
            <w:r>
              <w:rPr>
                <w:b/>
                <w:color w:val="000000"/>
                <w:lang w:val="el-GR"/>
              </w:rPr>
              <w:t>05</w:t>
            </w:r>
            <w:r w:rsidR="009E5800" w:rsidRPr="001E4247">
              <w:rPr>
                <w:b/>
                <w:color w:val="000000"/>
                <w:lang w:val="el-GR"/>
              </w:rPr>
              <w:t>/</w:t>
            </w:r>
            <w:r>
              <w:rPr>
                <w:b/>
                <w:color w:val="000000"/>
                <w:lang w:val="el-GR"/>
              </w:rPr>
              <w:t>2023</w:t>
            </w:r>
          </w:p>
        </w:tc>
      </w:tr>
      <w:tr w:rsidR="00E27DE4" w:rsidRPr="001E4247" w:rsidDel="005977E7" w14:paraId="51F62312" w14:textId="77777777" w:rsidTr="00B42BA2">
        <w:tc>
          <w:tcPr>
            <w:tcW w:w="7332" w:type="dxa"/>
            <w:gridSpan w:val="2"/>
            <w:tcBorders>
              <w:bottom w:val="nil"/>
            </w:tcBorders>
            <w:shd w:val="clear" w:color="auto" w:fill="auto"/>
            <w:vAlign w:val="bottom"/>
          </w:tcPr>
          <w:p w14:paraId="43E9261E" w14:textId="77777777" w:rsidR="00E27DE4" w:rsidRPr="001E4247" w:rsidRDefault="00E27DE4" w:rsidP="00E27DE4">
            <w:pPr>
              <w:autoSpaceDE w:val="0"/>
              <w:autoSpaceDN w:val="0"/>
              <w:adjustRightInd w:val="0"/>
              <w:spacing w:before="120" w:after="0"/>
              <w:jc w:val="right"/>
              <w:rPr>
                <w:b/>
                <w:color w:val="000000"/>
              </w:rPr>
            </w:pPr>
            <w:proofErr w:type="spellStart"/>
            <w:r w:rsidRPr="001E4247">
              <w:rPr>
                <w:b/>
                <w:color w:val="000000"/>
              </w:rPr>
              <w:t>Ημερομηνί</w:t>
            </w:r>
            <w:proofErr w:type="spellEnd"/>
            <w:r w:rsidRPr="001E4247">
              <w:rPr>
                <w:b/>
                <w:color w:val="000000"/>
              </w:rPr>
              <w:t xml:space="preserve">α </w:t>
            </w:r>
            <w:proofErr w:type="spellStart"/>
            <w:r w:rsidRPr="001E4247">
              <w:rPr>
                <w:b/>
                <w:color w:val="000000"/>
              </w:rPr>
              <w:t>Ανάρτησης</w:t>
            </w:r>
            <w:proofErr w:type="spellEnd"/>
            <w:r w:rsidRPr="001E4247">
              <w:rPr>
                <w:b/>
                <w:color w:val="000000"/>
              </w:rPr>
              <w:t xml:space="preserve"> </w:t>
            </w:r>
            <w:proofErr w:type="spellStart"/>
            <w:r w:rsidRPr="001E4247">
              <w:rPr>
                <w:b/>
                <w:color w:val="000000"/>
              </w:rPr>
              <w:t>στο</w:t>
            </w:r>
            <w:proofErr w:type="spellEnd"/>
            <w:r w:rsidRPr="001E4247">
              <w:rPr>
                <w:b/>
                <w:color w:val="000000"/>
              </w:rPr>
              <w:t xml:space="preserve"> ΕΣΗΔΗΣ</w:t>
            </w:r>
          </w:p>
        </w:tc>
        <w:tc>
          <w:tcPr>
            <w:tcW w:w="2296" w:type="dxa"/>
            <w:shd w:val="clear" w:color="auto" w:fill="auto"/>
            <w:vAlign w:val="center"/>
          </w:tcPr>
          <w:p w14:paraId="62682F94" w14:textId="3895C003" w:rsidR="00E27DE4" w:rsidRPr="001E4247" w:rsidDel="005977E7" w:rsidRDefault="001B5038" w:rsidP="00E27DE4">
            <w:pPr>
              <w:autoSpaceDE w:val="0"/>
              <w:autoSpaceDN w:val="0"/>
              <w:adjustRightInd w:val="0"/>
              <w:spacing w:before="120" w:after="0"/>
              <w:rPr>
                <w:b/>
                <w:color w:val="000000"/>
              </w:rPr>
            </w:pPr>
            <w:r>
              <w:rPr>
                <w:b/>
                <w:color w:val="000000"/>
                <w:lang w:val="el-GR"/>
              </w:rPr>
              <w:t>2</w:t>
            </w:r>
            <w:r w:rsidR="00C73717">
              <w:rPr>
                <w:b/>
                <w:color w:val="000000"/>
                <w:lang w:val="el-GR"/>
              </w:rPr>
              <w:t>9</w:t>
            </w:r>
            <w:r w:rsidR="009E5800" w:rsidRPr="001E4247">
              <w:rPr>
                <w:b/>
                <w:color w:val="000000"/>
                <w:lang w:val="el-GR"/>
              </w:rPr>
              <w:t>/</w:t>
            </w:r>
            <w:r>
              <w:rPr>
                <w:b/>
                <w:color w:val="000000"/>
                <w:lang w:val="el-GR"/>
              </w:rPr>
              <w:t>05</w:t>
            </w:r>
            <w:r w:rsidR="009E5800" w:rsidRPr="001E4247">
              <w:rPr>
                <w:b/>
                <w:color w:val="000000"/>
                <w:lang w:val="el-GR"/>
              </w:rPr>
              <w:t>/</w:t>
            </w:r>
            <w:r>
              <w:rPr>
                <w:b/>
                <w:color w:val="000000"/>
                <w:lang w:val="el-GR"/>
              </w:rPr>
              <w:t>2023</w:t>
            </w:r>
          </w:p>
        </w:tc>
      </w:tr>
      <w:tr w:rsidR="00610CA2" w:rsidRPr="001E4247" w:rsidDel="005977E7" w14:paraId="5B353F8A" w14:textId="77777777" w:rsidTr="00AE28D7">
        <w:tc>
          <w:tcPr>
            <w:tcW w:w="7332" w:type="dxa"/>
            <w:gridSpan w:val="2"/>
            <w:tcBorders>
              <w:bottom w:val="single" w:sz="4" w:space="0" w:color="auto"/>
            </w:tcBorders>
            <w:shd w:val="clear" w:color="auto" w:fill="auto"/>
            <w:vAlign w:val="bottom"/>
          </w:tcPr>
          <w:p w14:paraId="6AAC4F5D" w14:textId="77777777" w:rsidR="00610CA2" w:rsidRPr="001E4247" w:rsidRDefault="00610CA2" w:rsidP="00610CA2">
            <w:pPr>
              <w:autoSpaceDE w:val="0"/>
              <w:autoSpaceDN w:val="0"/>
              <w:adjustRightInd w:val="0"/>
              <w:spacing w:before="120" w:after="0"/>
              <w:jc w:val="right"/>
              <w:rPr>
                <w:b/>
                <w:color w:val="000000"/>
                <w:lang w:val="el-GR"/>
              </w:rPr>
            </w:pPr>
            <w:r w:rsidRPr="001E4247">
              <w:rPr>
                <w:b/>
                <w:color w:val="000000"/>
                <w:lang w:val="el-GR"/>
              </w:rPr>
              <w:t xml:space="preserve">Ημερομηνία Ανάρτησης στον Διαδικτυακό τόπο της Αναθέτουσας Αρχής </w:t>
            </w:r>
            <w:r w:rsidRPr="001E4247">
              <w:rPr>
                <w:b/>
                <w:color w:val="000000"/>
              </w:rPr>
              <w:t>www</w:t>
            </w:r>
            <w:r w:rsidRPr="001E4247">
              <w:rPr>
                <w:b/>
                <w:color w:val="000000"/>
                <w:lang w:val="el-GR"/>
              </w:rPr>
              <w:t>.</w:t>
            </w:r>
            <w:proofErr w:type="spellStart"/>
            <w:r w:rsidRPr="001E4247">
              <w:rPr>
                <w:b/>
                <w:color w:val="000000"/>
              </w:rPr>
              <w:t>ktpae</w:t>
            </w:r>
            <w:proofErr w:type="spellEnd"/>
            <w:r w:rsidRPr="001E4247">
              <w:rPr>
                <w:b/>
                <w:color w:val="000000"/>
                <w:lang w:val="el-GR"/>
              </w:rPr>
              <w:t>.</w:t>
            </w:r>
            <w:r w:rsidRPr="001E4247">
              <w:rPr>
                <w:b/>
                <w:color w:val="000000"/>
              </w:rPr>
              <w:t>gr</w:t>
            </w:r>
          </w:p>
        </w:tc>
        <w:tc>
          <w:tcPr>
            <w:tcW w:w="2296" w:type="dxa"/>
            <w:shd w:val="clear" w:color="auto" w:fill="auto"/>
            <w:vAlign w:val="center"/>
          </w:tcPr>
          <w:p w14:paraId="6F6D9D37" w14:textId="2486F94C" w:rsidR="00610CA2" w:rsidRPr="001E4247" w:rsidRDefault="001B5038" w:rsidP="00610CA2">
            <w:pPr>
              <w:autoSpaceDE w:val="0"/>
              <w:autoSpaceDN w:val="0"/>
              <w:adjustRightInd w:val="0"/>
              <w:spacing w:before="120" w:after="0"/>
              <w:rPr>
                <w:b/>
                <w:lang w:val="el-GR"/>
              </w:rPr>
            </w:pPr>
            <w:r>
              <w:rPr>
                <w:b/>
                <w:color w:val="000000"/>
                <w:lang w:val="el-GR"/>
              </w:rPr>
              <w:t>2</w:t>
            </w:r>
            <w:r w:rsidR="00C73717">
              <w:rPr>
                <w:b/>
                <w:color w:val="000000"/>
                <w:lang w:val="el-GR"/>
              </w:rPr>
              <w:t>9</w:t>
            </w:r>
            <w:r w:rsidR="00610CA2" w:rsidRPr="001E4247">
              <w:rPr>
                <w:b/>
                <w:color w:val="000000"/>
                <w:lang w:val="el-GR"/>
              </w:rPr>
              <w:t>/</w:t>
            </w:r>
            <w:r>
              <w:rPr>
                <w:b/>
                <w:color w:val="000000"/>
                <w:lang w:val="el-GR"/>
              </w:rPr>
              <w:t>05</w:t>
            </w:r>
            <w:r w:rsidR="00610CA2" w:rsidRPr="001E4247">
              <w:rPr>
                <w:b/>
                <w:color w:val="000000"/>
                <w:lang w:val="el-GR"/>
              </w:rPr>
              <w:t>/</w:t>
            </w:r>
            <w:r>
              <w:rPr>
                <w:b/>
                <w:color w:val="000000"/>
                <w:lang w:val="el-GR"/>
              </w:rPr>
              <w:t>2023</w:t>
            </w:r>
          </w:p>
        </w:tc>
      </w:tr>
    </w:tbl>
    <w:p w14:paraId="24D37504" w14:textId="77777777" w:rsidR="003C0732" w:rsidRPr="001E4247" w:rsidRDefault="003C0732" w:rsidP="00603221">
      <w:pPr>
        <w:spacing w:after="0"/>
        <w:rPr>
          <w:b/>
          <w:color w:val="000000"/>
          <w:sz w:val="16"/>
          <w:szCs w:val="16"/>
          <w:lang w:val="el-GR"/>
        </w:rPr>
      </w:pPr>
    </w:p>
    <w:tbl>
      <w:tblPr>
        <w:tblW w:w="5003" w:type="pct"/>
        <w:tblLayout w:type="fixed"/>
        <w:tblLook w:val="01E0" w:firstRow="1" w:lastRow="1" w:firstColumn="1" w:lastColumn="1" w:noHBand="0" w:noVBand="0"/>
      </w:tblPr>
      <w:tblGrid>
        <w:gridCol w:w="3261"/>
        <w:gridCol w:w="2409"/>
        <w:gridCol w:w="2207"/>
        <w:gridCol w:w="1767"/>
      </w:tblGrid>
      <w:tr w:rsidR="00DC5735" w:rsidRPr="001E4247" w14:paraId="0B69DEFE" w14:textId="77777777" w:rsidTr="00A05D2C">
        <w:trPr>
          <w:cantSplit/>
        </w:trPr>
        <w:tc>
          <w:tcPr>
            <w:tcW w:w="1691" w:type="pct"/>
            <w:vAlign w:val="center"/>
          </w:tcPr>
          <w:p w14:paraId="5F3CD2CC" w14:textId="2FC2A3FD" w:rsidR="00DC5735" w:rsidRPr="001E4247" w:rsidRDefault="00DC5735" w:rsidP="00A05D2C">
            <w:pPr>
              <w:spacing w:before="40"/>
              <w:ind w:right="-79"/>
              <w:rPr>
                <w:rFonts w:ascii="Arial" w:hAnsi="Arial"/>
                <w:color w:val="000000" w:themeColor="text1"/>
                <w:sz w:val="12"/>
                <w:lang w:val="el-GR"/>
              </w:rPr>
            </w:pPr>
            <w:bookmarkStart w:id="3" w:name="_Hlk46136262"/>
            <w:bookmarkStart w:id="4" w:name="_Hlk46136280"/>
            <w:bookmarkEnd w:id="3"/>
            <w:bookmarkEnd w:id="4"/>
          </w:p>
        </w:tc>
        <w:tc>
          <w:tcPr>
            <w:tcW w:w="1249" w:type="pct"/>
          </w:tcPr>
          <w:p w14:paraId="3B6FCCBA" w14:textId="07E60429" w:rsidR="00DC5735" w:rsidRPr="001E4247" w:rsidRDefault="00DC5735" w:rsidP="00A05D2C">
            <w:pPr>
              <w:spacing w:before="40"/>
              <w:ind w:left="-180" w:right="-79"/>
              <w:jc w:val="center"/>
              <w:rPr>
                <w:rFonts w:ascii="Arial" w:hAnsi="Arial"/>
                <w:color w:val="000000" w:themeColor="text1"/>
                <w:sz w:val="12"/>
                <w:lang w:val="el-GR"/>
              </w:rPr>
            </w:pPr>
          </w:p>
        </w:tc>
        <w:tc>
          <w:tcPr>
            <w:tcW w:w="1144" w:type="pct"/>
            <w:vAlign w:val="center"/>
          </w:tcPr>
          <w:p w14:paraId="4B0DD5A2" w14:textId="1E3A3F09" w:rsidR="00DC5735" w:rsidRPr="001E4247" w:rsidRDefault="00DC5735" w:rsidP="00A05D2C">
            <w:pPr>
              <w:spacing w:before="40"/>
              <w:ind w:left="-180" w:right="-79"/>
              <w:jc w:val="center"/>
              <w:rPr>
                <w:rFonts w:ascii="Arial" w:hAnsi="Arial"/>
                <w:color w:val="000000" w:themeColor="text1"/>
                <w:sz w:val="12"/>
                <w:lang w:val="el-GR"/>
              </w:rPr>
            </w:pPr>
          </w:p>
        </w:tc>
        <w:tc>
          <w:tcPr>
            <w:tcW w:w="916" w:type="pct"/>
            <w:vAlign w:val="center"/>
          </w:tcPr>
          <w:p w14:paraId="6CC98E6D" w14:textId="4A312193" w:rsidR="00DC5735" w:rsidRPr="001E4247" w:rsidRDefault="00DC5735" w:rsidP="00A05D2C">
            <w:pPr>
              <w:spacing w:before="40"/>
              <w:ind w:left="-180" w:right="-79"/>
              <w:jc w:val="center"/>
              <w:rPr>
                <w:rFonts w:ascii="Arial" w:hAnsi="Arial"/>
                <w:color w:val="000000" w:themeColor="text1"/>
                <w:sz w:val="12"/>
                <w:lang w:val="el-GR"/>
              </w:rPr>
            </w:pPr>
          </w:p>
        </w:tc>
      </w:tr>
    </w:tbl>
    <w:p w14:paraId="779C5F42" w14:textId="77777777" w:rsidR="00C82832" w:rsidRPr="001E4247" w:rsidRDefault="00C82832" w:rsidP="00C82832">
      <w:pPr>
        <w:rPr>
          <w:lang w:val="el-GR"/>
        </w:rPr>
      </w:pPr>
    </w:p>
    <w:p w14:paraId="44FF4E87" w14:textId="77777777" w:rsidR="000B6F4E" w:rsidRPr="001E4247" w:rsidRDefault="000B6F4E" w:rsidP="00C82832">
      <w:pPr>
        <w:rPr>
          <w:lang w:val="el-GR"/>
        </w:rPr>
      </w:pPr>
    </w:p>
    <w:p w14:paraId="11746C16" w14:textId="77777777" w:rsidR="000B6F4E" w:rsidRPr="001E4247" w:rsidRDefault="000B6F4E" w:rsidP="00A05D2C">
      <w:pPr>
        <w:rPr>
          <w:lang w:val="en-US"/>
        </w:rPr>
        <w:sectPr w:rsidR="000B6F4E" w:rsidRPr="001E4247" w:rsidSect="00A05D2C">
          <w:headerReference w:type="default" r:id="rId8"/>
          <w:footerReference w:type="default" r:id="rId9"/>
          <w:headerReference w:type="first" r:id="rId10"/>
          <w:footerReference w:type="first" r:id="rId11"/>
          <w:pgSz w:w="11906" w:h="16838"/>
          <w:pgMar w:top="707" w:right="1134" w:bottom="1134" w:left="1134" w:header="720" w:footer="709" w:gutter="0"/>
          <w:pgNumType w:start="1"/>
          <w:cols w:space="720"/>
          <w:titlePg/>
          <w:docGrid w:linePitch="360"/>
        </w:sectPr>
      </w:pPr>
      <w:bookmarkStart w:id="5" w:name="_Ref63781470"/>
    </w:p>
    <w:p w14:paraId="3A632FB4" w14:textId="77777777" w:rsidR="0024279E" w:rsidRPr="001E4247" w:rsidRDefault="0024279E" w:rsidP="00FE037B">
      <w:pPr>
        <w:pStyle w:val="Contents"/>
        <w:numPr>
          <w:ilvl w:val="0"/>
          <w:numId w:val="0"/>
        </w:numPr>
        <w:ind w:left="360" w:hanging="360"/>
        <w:outlineLvl w:val="9"/>
        <w:rPr>
          <w:rFonts w:ascii="Tahoma" w:hAnsi="Tahoma" w:cs="Tahoma"/>
          <w:sz w:val="22"/>
          <w:szCs w:val="22"/>
        </w:rPr>
      </w:pPr>
      <w:bookmarkStart w:id="6" w:name="_Toc106628938"/>
      <w:bookmarkStart w:id="7" w:name="_Toc106628939"/>
      <w:bookmarkStart w:id="8" w:name="_Toc375058496"/>
      <w:bookmarkStart w:id="9" w:name="_Toc418166314"/>
      <w:bookmarkStart w:id="10" w:name="_Toc97194254"/>
      <w:bookmarkStart w:id="11" w:name="_Toc97194401"/>
      <w:bookmarkEnd w:id="5"/>
      <w:bookmarkEnd w:id="6"/>
      <w:bookmarkEnd w:id="7"/>
      <w:r w:rsidRPr="001E4247">
        <w:rPr>
          <w:rFonts w:ascii="Tahoma" w:hAnsi="Tahoma" w:cs="Tahoma"/>
          <w:sz w:val="22"/>
          <w:szCs w:val="22"/>
        </w:rPr>
        <w:lastRenderedPageBreak/>
        <w:t>ΓΕΝΙΚΕΣ ΠΛΗΡΟΦΟΡΙΕΣ</w:t>
      </w:r>
      <w:bookmarkEnd w:id="8"/>
      <w:bookmarkEnd w:id="9"/>
      <w:bookmarkEnd w:id="10"/>
      <w:bookmarkEnd w:id="1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E4247" w14:paraId="05FEE543" w14:textId="77777777" w:rsidTr="0031590C">
        <w:trPr>
          <w:tblHeader/>
        </w:trPr>
        <w:tc>
          <w:tcPr>
            <w:tcW w:w="9855" w:type="dxa"/>
            <w:gridSpan w:val="2"/>
            <w:shd w:val="clear" w:color="auto" w:fill="E0E0E0"/>
            <w:vAlign w:val="center"/>
          </w:tcPr>
          <w:p w14:paraId="0A29F093" w14:textId="77777777" w:rsidR="0024279E" w:rsidRPr="001E4247" w:rsidRDefault="0024279E" w:rsidP="00A81D32">
            <w:pPr>
              <w:rPr>
                <w:b/>
                <w:bCs/>
                <w:lang w:val="el-GR"/>
              </w:rPr>
            </w:pPr>
            <w:bookmarkStart w:id="12" w:name="_Toc375058497"/>
            <w:bookmarkStart w:id="13" w:name="_Toc418166315"/>
            <w:bookmarkStart w:id="14" w:name="_Toc97194255"/>
            <w:bookmarkStart w:id="15" w:name="_Toc97194402"/>
            <w:r w:rsidRPr="001E4247">
              <w:rPr>
                <w:b/>
                <w:bCs/>
                <w:lang w:val="el-GR"/>
              </w:rPr>
              <w:t>Συνοπτικά στοιχεία Έργου</w:t>
            </w:r>
            <w:bookmarkEnd w:id="12"/>
            <w:bookmarkEnd w:id="13"/>
            <w:bookmarkEnd w:id="14"/>
            <w:bookmarkEnd w:id="15"/>
          </w:p>
        </w:tc>
      </w:tr>
      <w:tr w:rsidR="0024279E" w:rsidRPr="00BC235C" w14:paraId="47BF1AC9" w14:textId="77777777" w:rsidTr="0031590C">
        <w:tc>
          <w:tcPr>
            <w:tcW w:w="3708" w:type="dxa"/>
            <w:vAlign w:val="center"/>
          </w:tcPr>
          <w:p w14:paraId="1EADF51D" w14:textId="77777777" w:rsidR="0024279E" w:rsidRPr="001E4247" w:rsidRDefault="0024279E" w:rsidP="0031590C">
            <w:pPr>
              <w:pStyle w:val="TabletextChar"/>
              <w:rPr>
                <w:rFonts w:cs="Tahoma"/>
                <w:b/>
                <w:sz w:val="22"/>
                <w:szCs w:val="22"/>
              </w:rPr>
            </w:pPr>
            <w:r w:rsidRPr="001E4247">
              <w:rPr>
                <w:rFonts w:cs="Tahoma"/>
                <w:b/>
                <w:sz w:val="22"/>
                <w:szCs w:val="22"/>
              </w:rPr>
              <w:t>ΤΙΤΛΟΣ ΕΡΓΟΥ</w:t>
            </w:r>
          </w:p>
        </w:tc>
        <w:tc>
          <w:tcPr>
            <w:tcW w:w="6147" w:type="dxa"/>
            <w:vAlign w:val="center"/>
          </w:tcPr>
          <w:p w14:paraId="12A10EBD" w14:textId="49A762EA" w:rsidR="0024279E" w:rsidRPr="001E4247" w:rsidRDefault="001F6354" w:rsidP="001F6354">
            <w:pPr>
              <w:pStyle w:val="TabletextChar"/>
              <w:rPr>
                <w:rFonts w:cs="Tahoma"/>
                <w:sz w:val="22"/>
                <w:szCs w:val="22"/>
              </w:rPr>
            </w:pPr>
            <w:r w:rsidRPr="001E4247">
              <w:rPr>
                <w:rFonts w:cs="Tahoma"/>
                <w:sz w:val="22"/>
                <w:szCs w:val="22"/>
              </w:rPr>
              <w:t>Μελέτη χάραξης στρατηγικής για τον σταδιακό παροπλισμό του δικτύου χαλκού (</w:t>
            </w:r>
            <w:proofErr w:type="spellStart"/>
            <w:r w:rsidRPr="001E4247">
              <w:rPr>
                <w:rFonts w:cs="Tahoma"/>
                <w:sz w:val="22"/>
                <w:szCs w:val="22"/>
              </w:rPr>
              <w:t>copper</w:t>
            </w:r>
            <w:proofErr w:type="spellEnd"/>
            <w:r w:rsidRPr="001E4247">
              <w:rPr>
                <w:rFonts w:cs="Tahoma"/>
                <w:sz w:val="22"/>
                <w:szCs w:val="22"/>
              </w:rPr>
              <w:t xml:space="preserve"> </w:t>
            </w:r>
            <w:proofErr w:type="spellStart"/>
            <w:r w:rsidRPr="001E4247">
              <w:rPr>
                <w:rFonts w:cs="Tahoma"/>
                <w:sz w:val="22"/>
                <w:szCs w:val="22"/>
              </w:rPr>
              <w:t>switch-off</w:t>
            </w:r>
            <w:proofErr w:type="spellEnd"/>
            <w:r w:rsidRPr="001E4247">
              <w:rPr>
                <w:rFonts w:cs="Tahoma"/>
                <w:sz w:val="22"/>
                <w:szCs w:val="22"/>
              </w:rPr>
              <w:t>)</w:t>
            </w:r>
          </w:p>
        </w:tc>
      </w:tr>
      <w:tr w:rsidR="0024279E" w:rsidRPr="001E4247" w14:paraId="245F7CA3" w14:textId="77777777" w:rsidTr="0031590C">
        <w:tc>
          <w:tcPr>
            <w:tcW w:w="3708" w:type="dxa"/>
            <w:vAlign w:val="center"/>
          </w:tcPr>
          <w:p w14:paraId="09737EB8" w14:textId="77777777" w:rsidR="0024279E" w:rsidRPr="001E4247" w:rsidRDefault="0024279E" w:rsidP="0031590C">
            <w:pPr>
              <w:pStyle w:val="TabletextChar"/>
              <w:rPr>
                <w:rFonts w:cs="Tahoma"/>
                <w:b/>
                <w:sz w:val="22"/>
                <w:szCs w:val="22"/>
              </w:rPr>
            </w:pPr>
            <w:r w:rsidRPr="001E4247">
              <w:rPr>
                <w:rFonts w:cs="Tahoma"/>
                <w:b/>
                <w:sz w:val="22"/>
                <w:szCs w:val="22"/>
              </w:rPr>
              <w:t>ΑΝΑΘΕΤΟΥΣΑ ΑΡΧΗ</w:t>
            </w:r>
          </w:p>
        </w:tc>
        <w:tc>
          <w:tcPr>
            <w:tcW w:w="6147" w:type="dxa"/>
            <w:vAlign w:val="center"/>
          </w:tcPr>
          <w:p w14:paraId="2ED10953" w14:textId="77777777" w:rsidR="0024279E" w:rsidRPr="001E4247" w:rsidRDefault="0024279E" w:rsidP="0031590C">
            <w:pPr>
              <w:pStyle w:val="TabletextChar"/>
              <w:rPr>
                <w:rFonts w:cs="Tahoma"/>
                <w:sz w:val="22"/>
                <w:szCs w:val="22"/>
              </w:rPr>
            </w:pPr>
            <w:r w:rsidRPr="001E4247">
              <w:rPr>
                <w:rFonts w:cs="Tahoma"/>
                <w:b/>
                <w:sz w:val="22"/>
                <w:szCs w:val="22"/>
              </w:rPr>
              <w:t xml:space="preserve">«Κοινωνία της Πληροφορίας </w:t>
            </w:r>
            <w:r w:rsidR="00C1135D" w:rsidRPr="001E4247">
              <w:rPr>
                <w:rFonts w:cs="Tahoma"/>
                <w:b/>
                <w:sz w:val="22"/>
                <w:szCs w:val="22"/>
              </w:rPr>
              <w:t>Μ.</w:t>
            </w:r>
            <w:r w:rsidRPr="001E4247">
              <w:rPr>
                <w:rFonts w:cs="Tahoma"/>
                <w:b/>
                <w:sz w:val="22"/>
                <w:szCs w:val="22"/>
              </w:rPr>
              <w:t xml:space="preserve">Α.Ε.» </w:t>
            </w:r>
            <w:r w:rsidRPr="001E4247">
              <w:rPr>
                <w:rFonts w:cs="Tahoma"/>
                <w:sz w:val="22"/>
                <w:szCs w:val="22"/>
              </w:rPr>
              <w:t>(</w:t>
            </w:r>
            <w:r w:rsidRPr="001E4247">
              <w:rPr>
                <w:rFonts w:cs="Tahoma"/>
                <w:b/>
                <w:sz w:val="22"/>
                <w:szCs w:val="22"/>
              </w:rPr>
              <w:t xml:space="preserve">ΚτΠ </w:t>
            </w:r>
            <w:r w:rsidR="00C1135D" w:rsidRPr="001E4247">
              <w:rPr>
                <w:rFonts w:cs="Tahoma"/>
                <w:b/>
                <w:sz w:val="22"/>
                <w:szCs w:val="22"/>
              </w:rPr>
              <w:t>Μ.</w:t>
            </w:r>
            <w:r w:rsidRPr="001E4247">
              <w:rPr>
                <w:rFonts w:cs="Tahoma"/>
                <w:b/>
                <w:sz w:val="22"/>
                <w:szCs w:val="22"/>
              </w:rPr>
              <w:t>Α.Ε.</w:t>
            </w:r>
            <w:r w:rsidRPr="001E4247">
              <w:rPr>
                <w:rFonts w:cs="Tahoma"/>
                <w:sz w:val="22"/>
                <w:szCs w:val="22"/>
              </w:rPr>
              <w:t>)</w:t>
            </w:r>
          </w:p>
        </w:tc>
      </w:tr>
      <w:tr w:rsidR="00245A20" w:rsidRPr="00BC235C" w14:paraId="4F12B4E2" w14:textId="77777777" w:rsidTr="0031590C">
        <w:tc>
          <w:tcPr>
            <w:tcW w:w="3708" w:type="dxa"/>
            <w:vAlign w:val="center"/>
          </w:tcPr>
          <w:p w14:paraId="7E3D37A0" w14:textId="77777777" w:rsidR="00245A20" w:rsidRPr="001E4247" w:rsidRDefault="00245A20" w:rsidP="00245A20">
            <w:pPr>
              <w:pStyle w:val="TabletextChar"/>
              <w:rPr>
                <w:rFonts w:cs="Tahoma"/>
                <w:b/>
                <w:sz w:val="22"/>
                <w:szCs w:val="22"/>
              </w:rPr>
            </w:pPr>
            <w:r w:rsidRPr="001E4247">
              <w:rPr>
                <w:rFonts w:cs="Tahoma"/>
                <w:b/>
                <w:sz w:val="22"/>
                <w:szCs w:val="22"/>
              </w:rPr>
              <w:t>ΦΟΡΕΑΣ ΛΕΙΤΟΥΡΓΙΑΣ</w:t>
            </w:r>
          </w:p>
        </w:tc>
        <w:tc>
          <w:tcPr>
            <w:tcW w:w="6147" w:type="dxa"/>
            <w:vAlign w:val="center"/>
          </w:tcPr>
          <w:p w14:paraId="0D8C0118" w14:textId="50E0E267" w:rsidR="00245A20" w:rsidRPr="001E4247" w:rsidRDefault="00245A20" w:rsidP="00245A20">
            <w:pPr>
              <w:pStyle w:val="TabletextChar"/>
              <w:rPr>
                <w:rFonts w:cs="Tahoma"/>
                <w:b/>
                <w:sz w:val="22"/>
                <w:szCs w:val="22"/>
              </w:rPr>
            </w:pPr>
            <w:r w:rsidRPr="001E4247">
              <w:rPr>
                <w:rFonts w:cs="Tahoma"/>
                <w:sz w:val="22"/>
                <w:szCs w:val="22"/>
              </w:rPr>
              <w:t>Γενική Γραμματεία Τηλεπικοινων</w:t>
            </w:r>
            <w:r w:rsidR="008F273D" w:rsidRPr="001E4247">
              <w:rPr>
                <w:rFonts w:cs="Tahoma"/>
                <w:sz w:val="22"/>
                <w:szCs w:val="22"/>
              </w:rPr>
              <w:t>ιώ</w:t>
            </w:r>
            <w:r w:rsidRPr="001E4247">
              <w:rPr>
                <w:rFonts w:cs="Tahoma"/>
                <w:sz w:val="22"/>
                <w:szCs w:val="22"/>
              </w:rPr>
              <w:t xml:space="preserve">ν και Ταχυδρομείων  </w:t>
            </w:r>
          </w:p>
        </w:tc>
      </w:tr>
      <w:tr w:rsidR="00245A20" w:rsidRPr="00BC235C" w14:paraId="44707935" w14:textId="77777777" w:rsidTr="0031590C">
        <w:tc>
          <w:tcPr>
            <w:tcW w:w="3708" w:type="dxa"/>
            <w:vAlign w:val="center"/>
          </w:tcPr>
          <w:p w14:paraId="1BB220AA" w14:textId="77777777" w:rsidR="00245A20" w:rsidRPr="001E4247" w:rsidRDefault="00245A20" w:rsidP="00245A20">
            <w:pPr>
              <w:pStyle w:val="TabletextChar"/>
              <w:rPr>
                <w:rFonts w:cs="Tahoma"/>
                <w:b/>
                <w:sz w:val="22"/>
                <w:szCs w:val="22"/>
              </w:rPr>
            </w:pPr>
            <w:r w:rsidRPr="001E4247">
              <w:rPr>
                <w:rFonts w:cs="Tahoma"/>
                <w:b/>
                <w:sz w:val="22"/>
                <w:szCs w:val="22"/>
              </w:rPr>
              <w:t>ΚΥΡΙΟΣ ΤΟΥ ΕΡΓΟΥ</w:t>
            </w:r>
          </w:p>
        </w:tc>
        <w:tc>
          <w:tcPr>
            <w:tcW w:w="6147" w:type="dxa"/>
            <w:vAlign w:val="center"/>
          </w:tcPr>
          <w:p w14:paraId="1B9BD614" w14:textId="23D0D35B" w:rsidR="00245A20" w:rsidRPr="001E4247" w:rsidRDefault="00245A20" w:rsidP="00245A20">
            <w:pPr>
              <w:pStyle w:val="TabletextChar"/>
              <w:rPr>
                <w:rFonts w:cs="Tahoma"/>
                <w:sz w:val="22"/>
                <w:szCs w:val="22"/>
              </w:rPr>
            </w:pPr>
            <w:r w:rsidRPr="001E4247">
              <w:rPr>
                <w:rFonts w:cs="Tahoma"/>
                <w:sz w:val="22"/>
                <w:szCs w:val="22"/>
              </w:rPr>
              <w:t>Γενική Γραμματεία Τηλεπικοινων</w:t>
            </w:r>
            <w:r w:rsidR="008F273D" w:rsidRPr="001E4247">
              <w:rPr>
                <w:rFonts w:cs="Tahoma"/>
                <w:sz w:val="22"/>
                <w:szCs w:val="22"/>
              </w:rPr>
              <w:t>ιώ</w:t>
            </w:r>
            <w:r w:rsidRPr="001E4247">
              <w:rPr>
                <w:rFonts w:cs="Tahoma"/>
                <w:sz w:val="22"/>
                <w:szCs w:val="22"/>
              </w:rPr>
              <w:t xml:space="preserve">ν και Ταχυδρομείων  </w:t>
            </w:r>
          </w:p>
        </w:tc>
      </w:tr>
      <w:tr w:rsidR="00245A20" w:rsidRPr="001E4247" w14:paraId="4DBD4639" w14:textId="77777777" w:rsidTr="0031590C">
        <w:tc>
          <w:tcPr>
            <w:tcW w:w="3708" w:type="dxa"/>
            <w:vAlign w:val="center"/>
          </w:tcPr>
          <w:p w14:paraId="29E6CC15" w14:textId="77777777" w:rsidR="00245A20" w:rsidRPr="001E4247" w:rsidRDefault="00245A20" w:rsidP="00245A20">
            <w:pPr>
              <w:pStyle w:val="TabletextChar"/>
              <w:rPr>
                <w:rFonts w:cs="Tahoma"/>
                <w:b/>
                <w:sz w:val="22"/>
                <w:szCs w:val="22"/>
              </w:rPr>
            </w:pPr>
            <w:r w:rsidRPr="001E4247">
              <w:rPr>
                <w:rFonts w:cs="Tahoma"/>
                <w:b/>
                <w:sz w:val="22"/>
                <w:szCs w:val="22"/>
              </w:rPr>
              <w:t>ΦΟΡΕΑΣ ΧΡΗΜΑΤΟΔΟΤΗΣΗΣ</w:t>
            </w:r>
          </w:p>
        </w:tc>
        <w:tc>
          <w:tcPr>
            <w:tcW w:w="6147" w:type="dxa"/>
            <w:vAlign w:val="center"/>
          </w:tcPr>
          <w:p w14:paraId="163015B4" w14:textId="0C61EA13" w:rsidR="004C7D5C" w:rsidRPr="001E4247" w:rsidRDefault="003B51A4" w:rsidP="00245A20">
            <w:pPr>
              <w:pStyle w:val="TabletextChar"/>
              <w:rPr>
                <w:sz w:val="22"/>
              </w:rPr>
            </w:pPr>
            <w:r w:rsidRPr="001E4247">
              <w:rPr>
                <w:rFonts w:cs="Tahoma"/>
                <w:bCs/>
                <w:sz w:val="22"/>
                <w:szCs w:val="22"/>
              </w:rPr>
              <w:t>Γενική Γραμματεία Τηλεπικοινωνιών &amp; Ταχυδρομείων</w:t>
            </w:r>
            <w:r w:rsidR="004C7D5C" w:rsidRPr="001E4247">
              <w:rPr>
                <w:rFonts w:cs="Tahoma"/>
                <w:bCs/>
                <w:sz w:val="22"/>
                <w:szCs w:val="22"/>
              </w:rPr>
              <w:t>.</w:t>
            </w:r>
          </w:p>
        </w:tc>
      </w:tr>
      <w:tr w:rsidR="00245A20" w:rsidRPr="00BC235C" w14:paraId="05473C55" w14:textId="77777777" w:rsidTr="0031590C">
        <w:tc>
          <w:tcPr>
            <w:tcW w:w="3708" w:type="dxa"/>
            <w:vAlign w:val="center"/>
          </w:tcPr>
          <w:p w14:paraId="713BDC82" w14:textId="77777777" w:rsidR="00245A20" w:rsidRPr="001E4247" w:rsidRDefault="00245A20" w:rsidP="00245A20">
            <w:pPr>
              <w:pStyle w:val="TabletextChar"/>
              <w:rPr>
                <w:rFonts w:cs="Tahoma"/>
                <w:b/>
                <w:sz w:val="22"/>
                <w:szCs w:val="22"/>
              </w:rPr>
            </w:pPr>
            <w:r w:rsidRPr="001E4247">
              <w:rPr>
                <w:rFonts w:cs="Tahoma"/>
                <w:b/>
                <w:sz w:val="22"/>
                <w:szCs w:val="22"/>
              </w:rPr>
              <w:t>ΤΟΠΟΣ ΠΑΡΑΔΟΣΗΣ – ΤΟΠΟΣ ΠΑΡΟΧΗΣ ΥΠΗΡΕΣΙΩΝ</w:t>
            </w:r>
          </w:p>
        </w:tc>
        <w:tc>
          <w:tcPr>
            <w:tcW w:w="6147" w:type="dxa"/>
            <w:vAlign w:val="center"/>
          </w:tcPr>
          <w:p w14:paraId="20876555" w14:textId="77777777" w:rsidR="00245A20" w:rsidRPr="001E4247" w:rsidRDefault="00E27DE4" w:rsidP="00A05D2C">
            <w:pPr>
              <w:pStyle w:val="TabletextChar"/>
              <w:jc w:val="both"/>
              <w:rPr>
                <w:rFonts w:cs="Tahoma"/>
                <w:sz w:val="22"/>
                <w:szCs w:val="22"/>
              </w:rPr>
            </w:pPr>
            <w:r w:rsidRPr="001E4247">
              <w:rPr>
                <w:rFonts w:cs="Tahoma"/>
                <w:bCs/>
                <w:sz w:val="22"/>
                <w:szCs w:val="22"/>
              </w:rPr>
              <w:t xml:space="preserve">Στους χώρους της </w:t>
            </w:r>
            <w:r w:rsidR="00245A20" w:rsidRPr="001E4247">
              <w:rPr>
                <w:rFonts w:cs="Tahoma"/>
                <w:bCs/>
                <w:sz w:val="22"/>
                <w:szCs w:val="22"/>
              </w:rPr>
              <w:t>Γ</w:t>
            </w:r>
            <w:r w:rsidRPr="001E4247">
              <w:rPr>
                <w:rFonts w:cs="Tahoma"/>
                <w:bCs/>
                <w:sz w:val="22"/>
                <w:szCs w:val="22"/>
              </w:rPr>
              <w:t xml:space="preserve">ενικής </w:t>
            </w:r>
            <w:r w:rsidR="00245A20" w:rsidRPr="001E4247">
              <w:rPr>
                <w:rFonts w:cs="Tahoma"/>
                <w:bCs/>
                <w:sz w:val="22"/>
                <w:szCs w:val="22"/>
              </w:rPr>
              <w:t>Γ</w:t>
            </w:r>
            <w:r w:rsidRPr="001E4247">
              <w:rPr>
                <w:rFonts w:cs="Tahoma"/>
                <w:bCs/>
                <w:sz w:val="22"/>
                <w:szCs w:val="22"/>
              </w:rPr>
              <w:t xml:space="preserve">ραμματείας </w:t>
            </w:r>
            <w:r w:rsidR="00245A20" w:rsidRPr="001E4247">
              <w:rPr>
                <w:rFonts w:cs="Tahoma"/>
                <w:bCs/>
                <w:sz w:val="22"/>
                <w:szCs w:val="22"/>
              </w:rPr>
              <w:t>Τ</w:t>
            </w:r>
            <w:r w:rsidRPr="001E4247">
              <w:rPr>
                <w:rFonts w:cs="Tahoma"/>
                <w:bCs/>
                <w:sz w:val="22"/>
                <w:szCs w:val="22"/>
              </w:rPr>
              <w:t xml:space="preserve">ηλεπικοινωνιών &amp; </w:t>
            </w:r>
            <w:r w:rsidR="00245A20" w:rsidRPr="001E4247">
              <w:rPr>
                <w:rFonts w:cs="Tahoma"/>
                <w:bCs/>
                <w:sz w:val="22"/>
                <w:szCs w:val="22"/>
              </w:rPr>
              <w:t>Τ</w:t>
            </w:r>
            <w:r w:rsidRPr="001E4247">
              <w:rPr>
                <w:rFonts w:cs="Tahoma"/>
                <w:bCs/>
                <w:sz w:val="22"/>
                <w:szCs w:val="22"/>
              </w:rPr>
              <w:t>αχυδρομείων</w:t>
            </w:r>
            <w:r w:rsidR="00245A20" w:rsidRPr="001E4247">
              <w:rPr>
                <w:rFonts w:cs="Tahoma"/>
                <w:bCs/>
                <w:sz w:val="22"/>
                <w:szCs w:val="22"/>
              </w:rPr>
              <w:t>, ή όπου αλλού υποδειχθεί από την Αναθέτουσα Αρχή</w:t>
            </w:r>
          </w:p>
        </w:tc>
      </w:tr>
      <w:tr w:rsidR="00245A20" w:rsidRPr="001E4247" w14:paraId="67F1C35F" w14:textId="77777777" w:rsidTr="0031590C">
        <w:tc>
          <w:tcPr>
            <w:tcW w:w="3708" w:type="dxa"/>
            <w:vAlign w:val="center"/>
          </w:tcPr>
          <w:p w14:paraId="18E2432D" w14:textId="77777777" w:rsidR="00245A20" w:rsidRPr="001E4247" w:rsidRDefault="00245A20" w:rsidP="00245A20">
            <w:pPr>
              <w:pStyle w:val="TabletextChar"/>
              <w:rPr>
                <w:rFonts w:cs="Tahoma"/>
                <w:b/>
                <w:sz w:val="22"/>
                <w:szCs w:val="22"/>
              </w:rPr>
            </w:pPr>
            <w:r w:rsidRPr="001E4247">
              <w:rPr>
                <w:rFonts w:cs="Tahoma"/>
                <w:b/>
                <w:sz w:val="22"/>
                <w:szCs w:val="22"/>
              </w:rPr>
              <w:t>ΕΙΔΟΣ ΣΥΜΒΑΣΗΣ</w:t>
            </w:r>
          </w:p>
        </w:tc>
        <w:tc>
          <w:tcPr>
            <w:tcW w:w="6147" w:type="dxa"/>
            <w:vAlign w:val="center"/>
          </w:tcPr>
          <w:p w14:paraId="3B37D4F6" w14:textId="43094C60" w:rsidR="00245A20" w:rsidRPr="001E4247" w:rsidRDefault="00245A20" w:rsidP="00A05D2C">
            <w:pPr>
              <w:pStyle w:val="TabletextChar"/>
              <w:jc w:val="both"/>
              <w:rPr>
                <w:rFonts w:cs="Tahoma"/>
                <w:b/>
                <w:sz w:val="22"/>
                <w:szCs w:val="22"/>
              </w:rPr>
            </w:pPr>
            <w:r w:rsidRPr="001E4247">
              <w:rPr>
                <w:rFonts w:cs="Tahoma"/>
                <w:b/>
                <w:sz w:val="22"/>
                <w:szCs w:val="22"/>
                <w:lang w:val="en-US"/>
              </w:rPr>
              <w:t>CPV</w:t>
            </w:r>
            <w:r w:rsidRPr="001E4247">
              <w:rPr>
                <w:rFonts w:cs="Tahoma"/>
                <w:b/>
                <w:sz w:val="22"/>
                <w:szCs w:val="22"/>
              </w:rPr>
              <w:t xml:space="preserve">: </w:t>
            </w:r>
            <w:r w:rsidR="00FC68CA" w:rsidRPr="001E4247">
              <w:rPr>
                <w:b/>
                <w:bCs/>
                <w:sz w:val="22"/>
                <w:lang w:eastAsia="el-GR"/>
              </w:rPr>
              <w:t>85312320-8 Υπηρεσίες παροχής συμβουλών</w:t>
            </w:r>
          </w:p>
        </w:tc>
      </w:tr>
      <w:tr w:rsidR="00245A20" w:rsidRPr="00BC235C" w14:paraId="685471BC" w14:textId="77777777" w:rsidTr="0031590C">
        <w:tc>
          <w:tcPr>
            <w:tcW w:w="3708" w:type="dxa"/>
            <w:vAlign w:val="center"/>
          </w:tcPr>
          <w:p w14:paraId="40E103D4" w14:textId="77777777" w:rsidR="00245A20" w:rsidRPr="001E4247" w:rsidRDefault="00245A20" w:rsidP="00245A20">
            <w:pPr>
              <w:pStyle w:val="TabletextChar"/>
              <w:rPr>
                <w:rFonts w:cs="Tahoma"/>
                <w:b/>
                <w:sz w:val="22"/>
                <w:szCs w:val="22"/>
              </w:rPr>
            </w:pPr>
            <w:r w:rsidRPr="001E4247">
              <w:rPr>
                <w:rFonts w:cs="Tahoma"/>
                <w:b/>
                <w:sz w:val="22"/>
                <w:szCs w:val="22"/>
              </w:rPr>
              <w:t>ΕΙΔΟΣ ΔΙΑΔΙΚΑΣΙΑΣ</w:t>
            </w:r>
          </w:p>
        </w:tc>
        <w:tc>
          <w:tcPr>
            <w:tcW w:w="6147" w:type="dxa"/>
            <w:vAlign w:val="center"/>
          </w:tcPr>
          <w:p w14:paraId="135CC093" w14:textId="1A5BA6F8" w:rsidR="00245A20" w:rsidRPr="001E4247" w:rsidRDefault="00245A20" w:rsidP="00A05D2C">
            <w:pPr>
              <w:pStyle w:val="TabletextChar"/>
              <w:jc w:val="both"/>
            </w:pPr>
            <w:r w:rsidRPr="001E4247">
              <w:rPr>
                <w:rFonts w:cs="Tahoma"/>
                <w:sz w:val="22"/>
                <w:szCs w:val="22"/>
              </w:rPr>
              <w:t xml:space="preserve">Ηλεκτρονικός Ανοικτός </w:t>
            </w:r>
            <w:r w:rsidR="00C63492" w:rsidRPr="001E4247">
              <w:rPr>
                <w:rFonts w:cs="Tahoma"/>
                <w:sz w:val="22"/>
                <w:szCs w:val="22"/>
              </w:rPr>
              <w:t>Κ</w:t>
            </w:r>
            <w:r w:rsidRPr="001E4247">
              <w:rPr>
                <w:rFonts w:cs="Tahoma"/>
                <w:sz w:val="22"/>
                <w:szCs w:val="22"/>
              </w:rPr>
              <w:t>άτω</w:t>
            </w:r>
            <w:r w:rsidRPr="001E4247">
              <w:rPr>
                <w:sz w:val="22"/>
              </w:rPr>
              <w:t xml:space="preserve"> των </w:t>
            </w:r>
            <w:r w:rsidR="00C63492" w:rsidRPr="001E4247">
              <w:rPr>
                <w:rFonts w:cs="Tahoma"/>
                <w:sz w:val="22"/>
                <w:szCs w:val="22"/>
              </w:rPr>
              <w:t>Ο</w:t>
            </w:r>
            <w:r w:rsidRPr="001E4247">
              <w:rPr>
                <w:rFonts w:cs="Tahoma"/>
                <w:sz w:val="22"/>
                <w:szCs w:val="22"/>
              </w:rPr>
              <w:t>ρίων Διαγωνισμός με κριτήριο ανάθεσης την πλέον συμφέρουσα από οικονομική άποψη προσφορά:</w:t>
            </w:r>
            <w:r w:rsidRPr="001E4247">
              <w:rPr>
                <w:sz w:val="22"/>
              </w:rPr>
              <w:t xml:space="preserve"> </w:t>
            </w:r>
            <w:r w:rsidR="00052640" w:rsidRPr="001E4247">
              <w:rPr>
                <w:sz w:val="22"/>
              </w:rPr>
              <w:t>βέλτιστης σχέσης ποιότητας – τιμής</w:t>
            </w:r>
          </w:p>
        </w:tc>
      </w:tr>
      <w:tr w:rsidR="00245A20" w:rsidRPr="00BC235C" w14:paraId="20E83142" w14:textId="77777777" w:rsidTr="0031590C">
        <w:tc>
          <w:tcPr>
            <w:tcW w:w="3708" w:type="dxa"/>
            <w:vAlign w:val="center"/>
          </w:tcPr>
          <w:p w14:paraId="0A9C2B31" w14:textId="235DA4EF" w:rsidR="00245A20" w:rsidRPr="001E4247" w:rsidRDefault="00245A20" w:rsidP="00245A20">
            <w:pPr>
              <w:pStyle w:val="TabletextChar"/>
              <w:rPr>
                <w:rFonts w:cs="Tahoma"/>
                <w:b/>
                <w:sz w:val="22"/>
                <w:szCs w:val="22"/>
              </w:rPr>
            </w:pPr>
            <w:r w:rsidRPr="001E4247">
              <w:rPr>
                <w:rFonts w:cs="Tahoma"/>
                <w:b/>
                <w:sz w:val="22"/>
                <w:szCs w:val="22"/>
              </w:rPr>
              <w:t>ΕΚΤΙΜΩΜΕΝΗ ΑΞΙΑ ΣΥΜΒΑΣΗΣ</w:t>
            </w:r>
          </w:p>
        </w:tc>
        <w:tc>
          <w:tcPr>
            <w:tcW w:w="6147" w:type="dxa"/>
            <w:vAlign w:val="center"/>
          </w:tcPr>
          <w:p w14:paraId="2431ADE0" w14:textId="072F7A37" w:rsidR="00245A20" w:rsidRPr="001E4247" w:rsidRDefault="00610CA2" w:rsidP="00A05D2C">
            <w:pPr>
              <w:pStyle w:val="TabletextChar"/>
              <w:jc w:val="both"/>
              <w:rPr>
                <w:rFonts w:cs="Tahoma"/>
                <w:sz w:val="22"/>
                <w:szCs w:val="22"/>
              </w:rPr>
            </w:pPr>
            <w:r w:rsidRPr="001E4247">
              <w:rPr>
                <w:rFonts w:cs="Tahoma"/>
                <w:sz w:val="22"/>
                <w:szCs w:val="22"/>
              </w:rPr>
              <w:t>Η συνολική –</w:t>
            </w:r>
            <w:r w:rsidR="003B06D8" w:rsidRPr="001E4247">
              <w:rPr>
                <w:rFonts w:cs="Tahoma"/>
                <w:sz w:val="22"/>
                <w:szCs w:val="22"/>
              </w:rPr>
              <w:t xml:space="preserve"> </w:t>
            </w:r>
            <w:r w:rsidR="00245A20" w:rsidRPr="001E4247">
              <w:rPr>
                <w:rFonts w:cs="Tahoma"/>
                <w:sz w:val="22"/>
                <w:szCs w:val="22"/>
              </w:rPr>
              <w:t xml:space="preserve">εκτιμώμενη αξία σύμβασης ανέρχεται στο ποσό των </w:t>
            </w:r>
            <w:r w:rsidR="001F6354" w:rsidRPr="001E4247">
              <w:rPr>
                <w:b/>
                <w:bCs/>
                <w:sz w:val="22"/>
                <w:szCs w:val="22"/>
              </w:rPr>
              <w:t xml:space="preserve">διακοσίων </w:t>
            </w:r>
            <w:r w:rsidR="00052640" w:rsidRPr="001E4247">
              <w:rPr>
                <w:b/>
                <w:bCs/>
                <w:sz w:val="22"/>
                <w:szCs w:val="22"/>
              </w:rPr>
              <w:t>χιλιάδων</w:t>
            </w:r>
            <w:r w:rsidR="00052640" w:rsidRPr="001E4247">
              <w:rPr>
                <w:rFonts w:cs="Tahoma"/>
                <w:sz w:val="22"/>
                <w:szCs w:val="22"/>
              </w:rPr>
              <w:t xml:space="preserve"> </w:t>
            </w:r>
            <w:r w:rsidR="00245A20" w:rsidRPr="001E4247">
              <w:rPr>
                <w:rFonts w:cs="Tahoma"/>
                <w:sz w:val="22"/>
                <w:szCs w:val="22"/>
              </w:rPr>
              <w:t xml:space="preserve">ευρώ, </w:t>
            </w:r>
            <w:r w:rsidR="001F6354" w:rsidRPr="001E4247">
              <w:rPr>
                <w:b/>
                <w:bCs/>
                <w:sz w:val="22"/>
                <w:szCs w:val="22"/>
              </w:rPr>
              <w:t>20</w:t>
            </w:r>
            <w:r w:rsidR="00E32801" w:rsidRPr="001E4247">
              <w:rPr>
                <w:b/>
                <w:bCs/>
                <w:sz w:val="22"/>
                <w:szCs w:val="22"/>
              </w:rPr>
              <w:t>0</w:t>
            </w:r>
            <w:r w:rsidR="00052640" w:rsidRPr="001E4247">
              <w:rPr>
                <w:b/>
                <w:bCs/>
                <w:sz w:val="22"/>
                <w:szCs w:val="22"/>
              </w:rPr>
              <w:t>.000,00</w:t>
            </w:r>
            <w:r w:rsidR="00052640" w:rsidRPr="001E4247">
              <w:rPr>
                <w:rFonts w:cs="Tahoma"/>
                <w:sz w:val="22"/>
                <w:szCs w:val="22"/>
              </w:rPr>
              <w:t xml:space="preserve"> </w:t>
            </w:r>
            <w:r w:rsidR="00245A20" w:rsidRPr="001E4247">
              <w:rPr>
                <w:b/>
                <w:color w:val="000000"/>
                <w:sz w:val="22"/>
              </w:rPr>
              <w:t>€</w:t>
            </w:r>
            <w:r w:rsidR="00245A20" w:rsidRPr="001E4247">
              <w:rPr>
                <w:rFonts w:cs="Tahoma"/>
                <w:b/>
                <w:bCs/>
                <w:color w:val="000000"/>
                <w:sz w:val="22"/>
                <w:szCs w:val="22"/>
                <w:lang w:eastAsia="el-GR"/>
              </w:rPr>
              <w:t xml:space="preserve"> </w:t>
            </w:r>
            <w:r w:rsidR="00245A20" w:rsidRPr="001E4247">
              <w:rPr>
                <w:rFonts w:cs="Tahoma"/>
                <w:sz w:val="22"/>
                <w:szCs w:val="22"/>
              </w:rPr>
              <w:t xml:space="preserve">μη περιλαμβανομένου ΦΠΑ (Προϋπολογισμός με ΦΠΑ: </w:t>
            </w:r>
            <w:r w:rsidR="00245A20" w:rsidRPr="001E4247">
              <w:rPr>
                <w:b/>
                <w:color w:val="000000"/>
                <w:sz w:val="22"/>
              </w:rPr>
              <w:t xml:space="preserve"> </w:t>
            </w:r>
            <w:r w:rsidR="00E32801" w:rsidRPr="001E4247">
              <w:rPr>
                <w:b/>
                <w:bCs/>
                <w:color w:val="000000"/>
                <w:sz w:val="22"/>
                <w:szCs w:val="22"/>
                <w:lang w:eastAsia="el-GR"/>
              </w:rPr>
              <w:t>248.000,00</w:t>
            </w:r>
            <w:r w:rsidR="00052640" w:rsidRPr="001E4247">
              <w:rPr>
                <w:b/>
                <w:bCs/>
                <w:color w:val="000000"/>
                <w:sz w:val="22"/>
                <w:szCs w:val="22"/>
                <w:lang w:eastAsia="el-GR"/>
              </w:rPr>
              <w:t xml:space="preserve"> </w:t>
            </w:r>
            <w:r w:rsidR="00245A20" w:rsidRPr="001E4247">
              <w:rPr>
                <w:b/>
                <w:color w:val="000000"/>
                <w:sz w:val="22"/>
              </w:rPr>
              <w:t>€</w:t>
            </w:r>
            <w:r w:rsidR="00245A20" w:rsidRPr="001E4247">
              <w:rPr>
                <w:rFonts w:cs="Tahoma"/>
                <w:b/>
                <w:bCs/>
                <w:color w:val="000000"/>
                <w:sz w:val="22"/>
                <w:szCs w:val="22"/>
                <w:lang w:eastAsia="el-GR"/>
              </w:rPr>
              <w:t xml:space="preserve"> , ΦΠΑ </w:t>
            </w:r>
            <w:r w:rsidR="00245A20" w:rsidRPr="001E4247">
              <w:rPr>
                <w:b/>
                <w:sz w:val="22"/>
              </w:rPr>
              <w:t>24</w:t>
            </w:r>
            <w:r w:rsidR="00245A20" w:rsidRPr="001E4247">
              <w:rPr>
                <w:rFonts w:cs="Tahoma"/>
                <w:b/>
                <w:bCs/>
                <w:sz w:val="22"/>
                <w:szCs w:val="22"/>
              </w:rPr>
              <w:t>%</w:t>
            </w:r>
            <w:r w:rsidR="00245A20" w:rsidRPr="001E4247">
              <w:rPr>
                <w:rFonts w:cs="Tahoma"/>
                <w:b/>
                <w:bCs/>
                <w:color w:val="000000"/>
                <w:sz w:val="22"/>
                <w:szCs w:val="22"/>
                <w:lang w:eastAsia="el-GR"/>
              </w:rPr>
              <w:t xml:space="preserve"> </w:t>
            </w:r>
            <w:r w:rsidR="00245A20" w:rsidRPr="001E4247">
              <w:rPr>
                <w:b/>
                <w:color w:val="000000"/>
                <w:sz w:val="22"/>
              </w:rPr>
              <w:t xml:space="preserve"> </w:t>
            </w:r>
            <w:r w:rsidR="001F6354" w:rsidRPr="001E4247">
              <w:rPr>
                <w:b/>
                <w:bCs/>
                <w:color w:val="000000"/>
                <w:sz w:val="22"/>
                <w:szCs w:val="22"/>
                <w:lang w:eastAsia="el-GR"/>
              </w:rPr>
              <w:t>4</w:t>
            </w:r>
            <w:r w:rsidR="00E32801" w:rsidRPr="001E4247">
              <w:rPr>
                <w:b/>
                <w:bCs/>
                <w:color w:val="000000"/>
                <w:sz w:val="22"/>
                <w:szCs w:val="22"/>
                <w:lang w:eastAsia="el-GR"/>
              </w:rPr>
              <w:t>8</w:t>
            </w:r>
            <w:r w:rsidR="00052640" w:rsidRPr="001E4247">
              <w:rPr>
                <w:b/>
                <w:bCs/>
                <w:color w:val="000000"/>
                <w:sz w:val="22"/>
                <w:szCs w:val="22"/>
                <w:lang w:eastAsia="el-GR"/>
              </w:rPr>
              <w:t>.</w:t>
            </w:r>
            <w:r w:rsidR="003663E9">
              <w:rPr>
                <w:b/>
                <w:bCs/>
                <w:color w:val="000000"/>
                <w:sz w:val="22"/>
                <w:szCs w:val="22"/>
                <w:lang w:eastAsia="el-GR"/>
              </w:rPr>
              <w:t>0</w:t>
            </w:r>
            <w:r w:rsidR="00E32801" w:rsidRPr="001E4247">
              <w:rPr>
                <w:b/>
                <w:bCs/>
                <w:color w:val="000000"/>
                <w:sz w:val="22"/>
                <w:szCs w:val="22"/>
                <w:lang w:eastAsia="el-GR"/>
              </w:rPr>
              <w:t>0</w:t>
            </w:r>
            <w:r w:rsidR="001F6354" w:rsidRPr="001E4247">
              <w:rPr>
                <w:b/>
                <w:bCs/>
                <w:color w:val="000000"/>
                <w:sz w:val="22"/>
                <w:szCs w:val="22"/>
                <w:lang w:eastAsia="el-GR"/>
              </w:rPr>
              <w:t>0</w:t>
            </w:r>
            <w:r w:rsidR="00052640" w:rsidRPr="001E4247">
              <w:rPr>
                <w:b/>
                <w:bCs/>
                <w:color w:val="000000"/>
                <w:sz w:val="22"/>
                <w:szCs w:val="22"/>
                <w:lang w:eastAsia="el-GR"/>
              </w:rPr>
              <w:t>,00</w:t>
            </w:r>
            <w:r w:rsidR="00245A20" w:rsidRPr="001E4247">
              <w:rPr>
                <w:b/>
                <w:bCs/>
                <w:color w:val="000000"/>
                <w:sz w:val="22"/>
                <w:szCs w:val="22"/>
                <w:lang w:eastAsia="el-GR"/>
              </w:rPr>
              <w:t>€</w:t>
            </w:r>
            <w:r w:rsidR="00245A20" w:rsidRPr="001E4247">
              <w:rPr>
                <w:rFonts w:cs="Tahoma"/>
                <w:color w:val="000000"/>
                <w:sz w:val="22"/>
                <w:szCs w:val="22"/>
                <w:lang w:eastAsia="el-GR"/>
              </w:rPr>
              <w:t>)</w:t>
            </w:r>
            <w:r w:rsidR="00245A20" w:rsidRPr="001E4247">
              <w:rPr>
                <w:rFonts w:cs="Tahoma"/>
                <w:b/>
                <w:bCs/>
                <w:color w:val="000000"/>
                <w:sz w:val="22"/>
                <w:szCs w:val="22"/>
                <w:lang w:eastAsia="el-GR"/>
              </w:rPr>
              <w:t xml:space="preserve"> </w:t>
            </w:r>
          </w:p>
        </w:tc>
      </w:tr>
      <w:tr w:rsidR="00245A20" w:rsidRPr="00BC235C" w14:paraId="2ED1483F" w14:textId="77777777" w:rsidTr="0031590C">
        <w:tc>
          <w:tcPr>
            <w:tcW w:w="3708" w:type="dxa"/>
            <w:vAlign w:val="center"/>
          </w:tcPr>
          <w:p w14:paraId="06B68460" w14:textId="77777777" w:rsidR="00245A20" w:rsidRPr="001E4247" w:rsidRDefault="00245A20" w:rsidP="00245A20">
            <w:pPr>
              <w:pStyle w:val="TabletextChar"/>
              <w:rPr>
                <w:rFonts w:cs="Tahoma"/>
                <w:b/>
                <w:sz w:val="22"/>
                <w:szCs w:val="22"/>
              </w:rPr>
            </w:pPr>
            <w:r w:rsidRPr="001E4247">
              <w:rPr>
                <w:rFonts w:cs="Tahoma"/>
                <w:b/>
                <w:sz w:val="22"/>
                <w:szCs w:val="22"/>
              </w:rPr>
              <w:t>ΧΡΗΜΑΤΟΔΟΤΗΣΗ ΕΡΓΟΥ</w:t>
            </w:r>
          </w:p>
        </w:tc>
        <w:tc>
          <w:tcPr>
            <w:tcW w:w="6147" w:type="dxa"/>
            <w:vAlign w:val="center"/>
          </w:tcPr>
          <w:p w14:paraId="7AEB455F" w14:textId="0553FA07" w:rsidR="00245A20" w:rsidRPr="001E4247" w:rsidRDefault="004C7D5C" w:rsidP="001F6354">
            <w:pPr>
              <w:pStyle w:val="TabletextChar"/>
              <w:jc w:val="both"/>
              <w:rPr>
                <w:rFonts w:cs="Tahoma"/>
                <w:sz w:val="22"/>
                <w:szCs w:val="22"/>
              </w:rPr>
            </w:pPr>
            <w:r w:rsidRPr="001E4247">
              <w:rPr>
                <w:rFonts w:cs="Tahoma"/>
                <w:bCs/>
                <w:sz w:val="22"/>
                <w:szCs w:val="22"/>
              </w:rPr>
              <w:t xml:space="preserve">Ο προϋπολογισμός του έργου καλύπτεται εξ ολοκλήρου από το ειδικό αποθεματικό </w:t>
            </w:r>
            <w:r w:rsidR="00610CA2" w:rsidRPr="001E4247">
              <w:rPr>
                <w:rFonts w:cs="Tahoma"/>
                <w:bCs/>
                <w:sz w:val="22"/>
                <w:szCs w:val="22"/>
              </w:rPr>
              <w:t>της</w:t>
            </w:r>
            <w:r w:rsidRPr="001E4247">
              <w:rPr>
                <w:rFonts w:cs="Tahoma"/>
                <w:bCs/>
                <w:sz w:val="22"/>
                <w:szCs w:val="22"/>
              </w:rPr>
              <w:t xml:space="preserve"> </w:t>
            </w:r>
            <w:r w:rsidR="00322D7E" w:rsidRPr="001E4247">
              <w:rPr>
                <w:sz w:val="22"/>
                <w:szCs w:val="22"/>
              </w:rPr>
              <w:t>Ε.Ε.Τ.Τ.</w:t>
            </w:r>
            <w:r w:rsidRPr="001E4247">
              <w:rPr>
                <w:rFonts w:cs="Tahoma"/>
                <w:bCs/>
                <w:sz w:val="22"/>
                <w:szCs w:val="22"/>
              </w:rPr>
              <w:t xml:space="preserve"> σύμφωνα με το άρθρο 75 του ν. 4070/2012</w:t>
            </w:r>
          </w:p>
        </w:tc>
      </w:tr>
      <w:tr w:rsidR="00245A20" w:rsidRPr="001E4247" w14:paraId="5299AD27" w14:textId="77777777" w:rsidTr="0031590C">
        <w:tc>
          <w:tcPr>
            <w:tcW w:w="3708" w:type="dxa"/>
            <w:vAlign w:val="center"/>
          </w:tcPr>
          <w:p w14:paraId="2DCD60BF" w14:textId="77777777" w:rsidR="00245A20" w:rsidRPr="001E4247" w:rsidDel="00CD2F0B" w:rsidRDefault="00245A20" w:rsidP="00245A20">
            <w:pPr>
              <w:pStyle w:val="TabletextChar"/>
              <w:rPr>
                <w:rFonts w:cs="Tahoma"/>
                <w:b/>
                <w:sz w:val="22"/>
                <w:szCs w:val="22"/>
              </w:rPr>
            </w:pPr>
            <w:r w:rsidRPr="001E4247">
              <w:rPr>
                <w:rFonts w:cs="Tahoma"/>
                <w:b/>
                <w:sz w:val="22"/>
                <w:szCs w:val="22"/>
              </w:rPr>
              <w:t xml:space="preserve">ΔΙΑΡΚΕΙΑ ΣΥΜΒΑΣΗΣ </w:t>
            </w:r>
          </w:p>
        </w:tc>
        <w:tc>
          <w:tcPr>
            <w:tcW w:w="6147" w:type="dxa"/>
            <w:vAlign w:val="center"/>
          </w:tcPr>
          <w:p w14:paraId="3B053A48" w14:textId="23B2AED7" w:rsidR="00245A20" w:rsidRPr="001E4247" w:rsidRDefault="001C04FD" w:rsidP="00245A20">
            <w:pPr>
              <w:rPr>
                <w:lang w:val="el-GR"/>
              </w:rPr>
            </w:pPr>
            <w:r w:rsidRPr="001E4247">
              <w:rPr>
                <w:b/>
                <w:lang w:val="el-GR"/>
              </w:rPr>
              <w:t>Δ</w:t>
            </w:r>
            <w:r w:rsidR="004F5948" w:rsidRPr="001E4247">
              <w:rPr>
                <w:b/>
                <w:lang w:val="el-GR"/>
              </w:rPr>
              <w:t>ώδεκα</w:t>
            </w:r>
            <w:r w:rsidRPr="001E4247">
              <w:rPr>
                <w:b/>
                <w:lang w:val="el-GR"/>
              </w:rPr>
              <w:t xml:space="preserve"> </w:t>
            </w:r>
            <w:r w:rsidR="0035130E" w:rsidRPr="001E4247">
              <w:rPr>
                <w:b/>
              </w:rPr>
              <w:t>(1</w:t>
            </w:r>
            <w:r w:rsidR="004F5948" w:rsidRPr="001E4247">
              <w:rPr>
                <w:b/>
                <w:lang w:val="el-GR"/>
              </w:rPr>
              <w:t>2</w:t>
            </w:r>
            <w:r w:rsidR="0035130E" w:rsidRPr="001E4247">
              <w:rPr>
                <w:b/>
              </w:rPr>
              <w:t xml:space="preserve">) </w:t>
            </w:r>
            <w:proofErr w:type="spellStart"/>
            <w:r w:rsidR="0035130E" w:rsidRPr="001E4247">
              <w:rPr>
                <w:b/>
              </w:rPr>
              <w:t>Μήνες</w:t>
            </w:r>
            <w:proofErr w:type="spellEnd"/>
          </w:p>
        </w:tc>
      </w:tr>
      <w:tr w:rsidR="00245A20" w:rsidRPr="001E4247" w14:paraId="795D09BA" w14:textId="77777777" w:rsidTr="0031590C">
        <w:tc>
          <w:tcPr>
            <w:tcW w:w="3708" w:type="dxa"/>
            <w:vAlign w:val="center"/>
          </w:tcPr>
          <w:p w14:paraId="6C949891" w14:textId="77777777" w:rsidR="00245A20" w:rsidRPr="001E4247" w:rsidRDefault="00245A20" w:rsidP="00245A20">
            <w:pPr>
              <w:pStyle w:val="TabletextChar"/>
              <w:rPr>
                <w:rFonts w:cs="Tahoma"/>
                <w:b/>
                <w:sz w:val="22"/>
                <w:szCs w:val="22"/>
              </w:rPr>
            </w:pPr>
            <w:r w:rsidRPr="001E4247">
              <w:rPr>
                <w:rFonts w:cs="Tahoma"/>
                <w:b/>
                <w:sz w:val="22"/>
                <w:szCs w:val="22"/>
              </w:rPr>
              <w:t>ΗΜΕΡΟΜΗΝΙΑ ΔΙΑΚΗΡΥΞΗΣ</w:t>
            </w:r>
          </w:p>
        </w:tc>
        <w:tc>
          <w:tcPr>
            <w:tcW w:w="6147" w:type="dxa"/>
            <w:vAlign w:val="center"/>
          </w:tcPr>
          <w:p w14:paraId="1BADE5FE" w14:textId="26869A6D" w:rsidR="00245A20" w:rsidRPr="001E4247" w:rsidRDefault="001B5038" w:rsidP="00245A20">
            <w:pPr>
              <w:pStyle w:val="TabletextChar"/>
              <w:rPr>
                <w:rFonts w:cs="Tahoma"/>
                <w:b/>
                <w:sz w:val="22"/>
                <w:szCs w:val="24"/>
              </w:rPr>
            </w:pPr>
            <w:r w:rsidRPr="00C73717">
              <w:rPr>
                <w:b/>
                <w:color w:val="000000"/>
                <w:sz w:val="22"/>
                <w:szCs w:val="22"/>
              </w:rPr>
              <w:t>2</w:t>
            </w:r>
            <w:r w:rsidR="00C73717" w:rsidRPr="00C73717">
              <w:rPr>
                <w:b/>
                <w:color w:val="000000"/>
                <w:sz w:val="22"/>
                <w:szCs w:val="22"/>
              </w:rPr>
              <w:t>9</w:t>
            </w:r>
            <w:r w:rsidR="009E5800" w:rsidRPr="00C73717">
              <w:rPr>
                <w:b/>
                <w:color w:val="000000"/>
                <w:sz w:val="22"/>
                <w:szCs w:val="22"/>
              </w:rPr>
              <w:t>/</w:t>
            </w:r>
            <w:r w:rsidRPr="00C73717">
              <w:rPr>
                <w:b/>
                <w:color w:val="000000"/>
                <w:sz w:val="22"/>
                <w:szCs w:val="22"/>
              </w:rPr>
              <w:t>05</w:t>
            </w:r>
            <w:r w:rsidR="009E5800" w:rsidRPr="00C73717">
              <w:rPr>
                <w:b/>
                <w:color w:val="000000"/>
                <w:sz w:val="22"/>
                <w:szCs w:val="22"/>
              </w:rPr>
              <w:t>/</w:t>
            </w:r>
            <w:r w:rsidRPr="00C73717">
              <w:rPr>
                <w:b/>
                <w:color w:val="000000"/>
                <w:sz w:val="22"/>
                <w:szCs w:val="22"/>
              </w:rPr>
              <w:t>2023</w:t>
            </w:r>
          </w:p>
        </w:tc>
      </w:tr>
      <w:tr w:rsidR="00245A20" w:rsidRPr="001E4247" w14:paraId="29F17BDE" w14:textId="77777777" w:rsidTr="0031590C">
        <w:tc>
          <w:tcPr>
            <w:tcW w:w="3708" w:type="dxa"/>
            <w:vAlign w:val="center"/>
          </w:tcPr>
          <w:p w14:paraId="014B1737" w14:textId="13E523CD" w:rsidR="00245A20" w:rsidRPr="001E4247" w:rsidRDefault="00245A20" w:rsidP="00245A20">
            <w:pPr>
              <w:pStyle w:val="TabletextChar"/>
              <w:rPr>
                <w:rFonts w:cs="Tahoma"/>
                <w:b/>
                <w:sz w:val="22"/>
                <w:szCs w:val="22"/>
              </w:rPr>
            </w:pPr>
            <w:r w:rsidRPr="001E4247">
              <w:rPr>
                <w:rFonts w:cs="Tahoma"/>
                <w:b/>
                <w:sz w:val="22"/>
                <w:szCs w:val="22"/>
              </w:rPr>
              <w:t>ΠΡΟΘΕΣΜΙΑ ΓΙΑ ΥΠΟΒΟΛΗ ΔΙΕΥΚΡΙΝΙΣΕΩΝ ΕΠΙ ΤΩΝ ΟΡ</w:t>
            </w:r>
            <w:r w:rsidR="001B5038">
              <w:rPr>
                <w:rFonts w:cs="Tahoma"/>
                <w:b/>
                <w:sz w:val="22"/>
                <w:szCs w:val="22"/>
              </w:rPr>
              <w:t xml:space="preserve">ΩΝ </w:t>
            </w:r>
            <w:r w:rsidRPr="001E4247">
              <w:rPr>
                <w:rFonts w:cs="Tahoma"/>
                <w:b/>
                <w:sz w:val="22"/>
                <w:szCs w:val="22"/>
              </w:rPr>
              <w:t>ΤΗΣ ΔΙΑΚΗΡΥΞΗΣ</w:t>
            </w:r>
          </w:p>
        </w:tc>
        <w:tc>
          <w:tcPr>
            <w:tcW w:w="6147" w:type="dxa"/>
            <w:vAlign w:val="center"/>
          </w:tcPr>
          <w:p w14:paraId="38C64929" w14:textId="4BF65B2F" w:rsidR="00245A20" w:rsidRPr="001E4247" w:rsidRDefault="001B5038" w:rsidP="00245A20">
            <w:pPr>
              <w:pStyle w:val="TabletextChar"/>
              <w:rPr>
                <w:rFonts w:cs="Tahoma"/>
                <w:b/>
                <w:sz w:val="22"/>
                <w:szCs w:val="24"/>
              </w:rPr>
            </w:pPr>
            <w:r w:rsidRPr="00C73717">
              <w:rPr>
                <w:b/>
                <w:color w:val="000000"/>
                <w:sz w:val="22"/>
                <w:szCs w:val="22"/>
              </w:rPr>
              <w:t>0</w:t>
            </w:r>
            <w:r w:rsidR="00C73717" w:rsidRPr="00C73717">
              <w:rPr>
                <w:b/>
                <w:color w:val="000000"/>
                <w:sz w:val="22"/>
                <w:szCs w:val="22"/>
              </w:rPr>
              <w:t>6</w:t>
            </w:r>
            <w:r w:rsidRPr="00C73717">
              <w:rPr>
                <w:b/>
                <w:color w:val="000000"/>
                <w:sz w:val="22"/>
                <w:szCs w:val="22"/>
              </w:rPr>
              <w:t>/06</w:t>
            </w:r>
            <w:r w:rsidR="009E5800" w:rsidRPr="00C73717">
              <w:rPr>
                <w:b/>
                <w:color w:val="000000"/>
                <w:sz w:val="22"/>
                <w:szCs w:val="22"/>
              </w:rPr>
              <w:t>/</w:t>
            </w:r>
            <w:r w:rsidRPr="00C73717">
              <w:rPr>
                <w:b/>
                <w:color w:val="000000"/>
                <w:sz w:val="22"/>
                <w:szCs w:val="22"/>
              </w:rPr>
              <w:t>2023</w:t>
            </w:r>
          </w:p>
        </w:tc>
      </w:tr>
      <w:tr w:rsidR="00245A20" w:rsidRPr="001E4247" w14:paraId="488C1241" w14:textId="77777777" w:rsidTr="0031590C">
        <w:tc>
          <w:tcPr>
            <w:tcW w:w="3708" w:type="dxa"/>
            <w:vAlign w:val="center"/>
          </w:tcPr>
          <w:p w14:paraId="3029CE03" w14:textId="77777777" w:rsidR="00245A20" w:rsidRPr="001E4247" w:rsidRDefault="00245A20" w:rsidP="00245A20">
            <w:pPr>
              <w:pStyle w:val="TabletextChar"/>
              <w:rPr>
                <w:rFonts w:cs="Tahoma"/>
                <w:b/>
                <w:sz w:val="22"/>
                <w:szCs w:val="22"/>
              </w:rPr>
            </w:pPr>
            <w:r w:rsidRPr="001E4247">
              <w:rPr>
                <w:rFonts w:cs="Tahoma"/>
                <w:b/>
                <w:sz w:val="22"/>
                <w:szCs w:val="22"/>
              </w:rPr>
              <w:t>ΗΜΕΡΟΜΗΝΙΑ ΈΝΑΡΞΗΣ ΗΛΕΚΤΡΟΝΙΚΗΣ ΥΠΟΒΟΛΗΣ ΠΡΟΣΦΟΡΩΝ</w:t>
            </w:r>
          </w:p>
        </w:tc>
        <w:tc>
          <w:tcPr>
            <w:tcW w:w="6147" w:type="dxa"/>
            <w:vAlign w:val="center"/>
          </w:tcPr>
          <w:p w14:paraId="4ED1252D" w14:textId="4E659A9F" w:rsidR="00245A20" w:rsidRPr="001E4247" w:rsidRDefault="001B5038" w:rsidP="00245A20">
            <w:pPr>
              <w:pStyle w:val="TabletextChar"/>
              <w:rPr>
                <w:rFonts w:cs="Tahoma"/>
                <w:b/>
                <w:color w:val="000000"/>
                <w:sz w:val="22"/>
                <w:szCs w:val="22"/>
              </w:rPr>
            </w:pPr>
            <w:r w:rsidRPr="00C73717">
              <w:rPr>
                <w:b/>
                <w:color w:val="000000"/>
                <w:sz w:val="22"/>
                <w:szCs w:val="22"/>
              </w:rPr>
              <w:t>2</w:t>
            </w:r>
            <w:r w:rsidR="00C73717" w:rsidRPr="00C73717">
              <w:rPr>
                <w:b/>
                <w:color w:val="000000"/>
                <w:sz w:val="22"/>
                <w:szCs w:val="22"/>
              </w:rPr>
              <w:t>9</w:t>
            </w:r>
            <w:r w:rsidR="009E5800" w:rsidRPr="00C73717">
              <w:rPr>
                <w:b/>
                <w:color w:val="000000"/>
                <w:sz w:val="22"/>
                <w:szCs w:val="22"/>
              </w:rPr>
              <w:t>/</w:t>
            </w:r>
            <w:r w:rsidRPr="00C73717">
              <w:rPr>
                <w:b/>
                <w:color w:val="000000"/>
                <w:sz w:val="22"/>
                <w:szCs w:val="22"/>
              </w:rPr>
              <w:t>05</w:t>
            </w:r>
            <w:r w:rsidR="009E5800" w:rsidRPr="00C73717">
              <w:rPr>
                <w:b/>
                <w:color w:val="000000"/>
                <w:sz w:val="22"/>
                <w:szCs w:val="22"/>
              </w:rPr>
              <w:t>/</w:t>
            </w:r>
            <w:r w:rsidRPr="00C73717">
              <w:rPr>
                <w:b/>
                <w:color w:val="000000"/>
                <w:sz w:val="22"/>
                <w:szCs w:val="22"/>
              </w:rPr>
              <w:t>2023</w:t>
            </w:r>
          </w:p>
        </w:tc>
      </w:tr>
      <w:tr w:rsidR="00245A20" w:rsidRPr="001E4247" w14:paraId="09B8D213" w14:textId="77777777" w:rsidTr="00603221">
        <w:tc>
          <w:tcPr>
            <w:tcW w:w="3708" w:type="dxa"/>
            <w:vAlign w:val="center"/>
          </w:tcPr>
          <w:p w14:paraId="40A51876" w14:textId="77777777" w:rsidR="00245A20" w:rsidRPr="001E4247" w:rsidRDefault="00245A20" w:rsidP="00245A20">
            <w:pPr>
              <w:pStyle w:val="TabletextChar"/>
              <w:rPr>
                <w:rFonts w:cs="Tahoma"/>
                <w:b/>
                <w:sz w:val="22"/>
                <w:szCs w:val="22"/>
              </w:rPr>
            </w:pPr>
            <w:r w:rsidRPr="001E4247">
              <w:rPr>
                <w:rFonts w:cs="Tahoma"/>
                <w:b/>
                <w:sz w:val="22"/>
                <w:szCs w:val="22"/>
              </w:rPr>
              <w:t>ΚΑΤΑΛΗΚΤΙΚΗ ΗΜΕΡΟΜΗΝΙΑ ΚΑΙ ΩΡΑ ΥΠΟΒΟΛΗΣ ΠΡΟΣΦΟΡΩΝ</w:t>
            </w:r>
          </w:p>
        </w:tc>
        <w:tc>
          <w:tcPr>
            <w:tcW w:w="6147" w:type="dxa"/>
            <w:vAlign w:val="center"/>
          </w:tcPr>
          <w:p w14:paraId="18A84056" w14:textId="06C0F279" w:rsidR="00245A20" w:rsidRPr="001E4247" w:rsidRDefault="001B5038" w:rsidP="00245A20">
            <w:pPr>
              <w:autoSpaceDE w:val="0"/>
              <w:autoSpaceDN w:val="0"/>
              <w:adjustRightInd w:val="0"/>
              <w:spacing w:after="0" w:line="276" w:lineRule="auto"/>
              <w:jc w:val="left"/>
              <w:rPr>
                <w:b/>
                <w:lang w:val="el-GR"/>
              </w:rPr>
            </w:pPr>
            <w:r>
              <w:rPr>
                <w:b/>
                <w:color w:val="000000"/>
                <w:lang w:val="el-GR"/>
              </w:rPr>
              <w:t>1</w:t>
            </w:r>
            <w:r w:rsidR="00BC235C">
              <w:rPr>
                <w:b/>
                <w:color w:val="000000"/>
                <w:lang w:val="el-GR"/>
              </w:rPr>
              <w:t>5</w:t>
            </w:r>
            <w:r w:rsidR="009E5800" w:rsidRPr="001E4247">
              <w:rPr>
                <w:b/>
                <w:color w:val="000000"/>
                <w:lang w:val="el-GR"/>
              </w:rPr>
              <w:t>/</w:t>
            </w:r>
            <w:r>
              <w:rPr>
                <w:b/>
                <w:color w:val="000000"/>
                <w:lang w:val="el-GR"/>
              </w:rPr>
              <w:t>06</w:t>
            </w:r>
            <w:r w:rsidR="009E5800" w:rsidRPr="001E4247">
              <w:rPr>
                <w:b/>
                <w:color w:val="000000"/>
                <w:lang w:val="el-GR"/>
              </w:rPr>
              <w:t>/</w:t>
            </w:r>
            <w:r>
              <w:rPr>
                <w:b/>
                <w:color w:val="000000"/>
                <w:lang w:val="el-GR"/>
              </w:rPr>
              <w:t>2023</w:t>
            </w:r>
            <w:r w:rsidR="00C506C9" w:rsidRPr="001E4247">
              <w:rPr>
                <w:b/>
                <w:szCs w:val="24"/>
                <w:lang w:val="el-GR" w:eastAsia="en-US"/>
              </w:rPr>
              <w:t xml:space="preserve"> </w:t>
            </w:r>
            <w:r w:rsidR="002A7928" w:rsidRPr="001E4247">
              <w:rPr>
                <w:b/>
                <w:szCs w:val="24"/>
                <w:lang w:val="el-GR" w:eastAsia="en-US"/>
              </w:rPr>
              <w:t xml:space="preserve">&amp; </w:t>
            </w:r>
            <w:r w:rsidR="00245A20" w:rsidRPr="001E4247">
              <w:rPr>
                <w:b/>
                <w:lang w:val="el-GR"/>
              </w:rPr>
              <w:t xml:space="preserve">ώρα </w:t>
            </w:r>
            <w:r w:rsidR="002B6EA7" w:rsidRPr="001E4247">
              <w:rPr>
                <w:b/>
                <w:szCs w:val="24"/>
                <w:lang w:val="el-GR" w:eastAsia="en-US"/>
              </w:rPr>
              <w:t>13</w:t>
            </w:r>
            <w:r w:rsidR="00245A20" w:rsidRPr="001E4247">
              <w:rPr>
                <w:b/>
                <w:szCs w:val="24"/>
                <w:lang w:val="el-GR" w:eastAsia="en-US"/>
              </w:rPr>
              <w:t>:</w:t>
            </w:r>
            <w:r w:rsidR="002B6EA7" w:rsidRPr="001E4247">
              <w:rPr>
                <w:b/>
                <w:szCs w:val="24"/>
                <w:lang w:val="el-GR" w:eastAsia="en-US"/>
              </w:rPr>
              <w:t>00</w:t>
            </w:r>
          </w:p>
        </w:tc>
      </w:tr>
      <w:tr w:rsidR="00245A20" w:rsidRPr="00BC235C" w14:paraId="07ED66AE" w14:textId="77777777" w:rsidTr="0031590C">
        <w:tc>
          <w:tcPr>
            <w:tcW w:w="3708" w:type="dxa"/>
            <w:vAlign w:val="center"/>
          </w:tcPr>
          <w:p w14:paraId="125FEA89" w14:textId="77777777" w:rsidR="00245A20" w:rsidRPr="001E4247" w:rsidRDefault="00245A20" w:rsidP="00245A20">
            <w:pPr>
              <w:pStyle w:val="TabletextChar"/>
              <w:rPr>
                <w:rFonts w:cs="Tahoma"/>
                <w:b/>
                <w:sz w:val="22"/>
                <w:szCs w:val="22"/>
              </w:rPr>
            </w:pPr>
            <w:r w:rsidRPr="001E4247">
              <w:rPr>
                <w:rFonts w:cs="Tahoma"/>
                <w:b/>
                <w:sz w:val="22"/>
                <w:szCs w:val="22"/>
              </w:rPr>
              <w:t>ΤΟΠΟΣ</w:t>
            </w:r>
            <w:r w:rsidRPr="001E4247">
              <w:rPr>
                <w:rFonts w:cs="Tahoma"/>
                <w:b/>
                <w:sz w:val="22"/>
                <w:szCs w:val="22"/>
                <w:lang w:val="en-US"/>
              </w:rPr>
              <w:t xml:space="preserve"> </w:t>
            </w:r>
            <w:r w:rsidRPr="001E4247">
              <w:rPr>
                <w:rFonts w:cs="Tahoma"/>
                <w:b/>
                <w:sz w:val="22"/>
                <w:szCs w:val="22"/>
              </w:rPr>
              <w:t>&amp; ΤΡΟΠΟΣ ΚΑΤΑΘΕΣΗΣ ΠΡΟΣΦΟΡΩΝ</w:t>
            </w:r>
          </w:p>
        </w:tc>
        <w:tc>
          <w:tcPr>
            <w:tcW w:w="6147" w:type="dxa"/>
            <w:vAlign w:val="center"/>
          </w:tcPr>
          <w:p w14:paraId="04B55620" w14:textId="77777777" w:rsidR="00245A20" w:rsidRPr="001E4247" w:rsidRDefault="00245A20" w:rsidP="00245A20">
            <w:pPr>
              <w:autoSpaceDE w:val="0"/>
              <w:autoSpaceDN w:val="0"/>
              <w:adjustRightInd w:val="0"/>
              <w:spacing w:after="0" w:line="276" w:lineRule="auto"/>
              <w:jc w:val="left"/>
              <w:rPr>
                <w:color w:val="000000"/>
                <w:lang w:val="el-GR"/>
              </w:rPr>
            </w:pPr>
            <w:r w:rsidRPr="001E4247">
              <w:rPr>
                <w:color w:val="000000"/>
                <w:lang w:val="el-GR"/>
              </w:rPr>
              <w:t>Ηλεκτρονική Υποβολή:</w:t>
            </w:r>
          </w:p>
          <w:p w14:paraId="3BB5C09F" w14:textId="33A561F3" w:rsidR="00245A20" w:rsidRPr="001E4247" w:rsidRDefault="00245A20" w:rsidP="00245A20">
            <w:pPr>
              <w:autoSpaceDE w:val="0"/>
              <w:autoSpaceDN w:val="0"/>
              <w:adjustRightInd w:val="0"/>
              <w:spacing w:after="0" w:line="276" w:lineRule="auto"/>
              <w:jc w:val="left"/>
              <w:rPr>
                <w:color w:val="000000"/>
                <w:lang w:val="el-GR"/>
              </w:rPr>
            </w:pPr>
            <w:r w:rsidRPr="001E4247">
              <w:rPr>
                <w:color w:val="000000"/>
                <w:lang w:val="el-GR"/>
              </w:rPr>
              <w:t>Στη διαδικτυακή</w:t>
            </w:r>
            <w:hyperlink w:history="1">
              <w:r w:rsidR="00610CA2" w:rsidRPr="001E4247">
                <w:rPr>
                  <w:rStyle w:val="Hyperlink"/>
                  <w:lang w:val="el-GR"/>
                </w:rPr>
                <w:t xml:space="preserve"> πύλη </w:t>
              </w:r>
              <w:r w:rsidR="00610CA2" w:rsidRPr="001E4247">
                <w:rPr>
                  <w:rStyle w:val="Hyperlink"/>
                  <w:lang w:val="en-US"/>
                </w:rPr>
                <w:t>www</w:t>
              </w:r>
              <w:r w:rsidR="00610CA2" w:rsidRPr="001E4247">
                <w:rPr>
                  <w:rStyle w:val="Hyperlink"/>
                  <w:lang w:val="el-GR"/>
                </w:rPr>
                <w:t>.</w:t>
              </w:r>
              <w:proofErr w:type="spellStart"/>
              <w:r w:rsidR="00610CA2" w:rsidRPr="001E4247">
                <w:rPr>
                  <w:rStyle w:val="Hyperlink"/>
                  <w:lang w:val="en-US"/>
                </w:rPr>
                <w:t>prom</w:t>
              </w:r>
            </w:hyperlink>
            <w:r w:rsidRPr="001E4247">
              <w:rPr>
                <w:lang w:val="en-US"/>
              </w:rPr>
              <w:t>itheus</w:t>
            </w:r>
            <w:proofErr w:type="spellEnd"/>
            <w:r w:rsidRPr="001E4247">
              <w:rPr>
                <w:lang w:val="el-GR"/>
              </w:rPr>
              <w:t>.</w:t>
            </w:r>
            <w:r w:rsidRPr="001E4247">
              <w:rPr>
                <w:lang w:val="en-US"/>
              </w:rPr>
              <w:t>gov</w:t>
            </w:r>
            <w:r w:rsidRPr="001E4247">
              <w:rPr>
                <w:lang w:val="el-GR"/>
              </w:rPr>
              <w:t>.</w:t>
            </w:r>
            <w:r w:rsidRPr="001E4247">
              <w:rPr>
                <w:lang w:val="en-US"/>
              </w:rPr>
              <w:t>gr</w:t>
            </w:r>
            <w:r w:rsidRPr="001E4247">
              <w:rPr>
                <w:color w:val="0000FF"/>
                <w:lang w:val="el-GR"/>
              </w:rPr>
              <w:t xml:space="preserve"> </w:t>
            </w:r>
            <w:r w:rsidRPr="001E4247">
              <w:rPr>
                <w:color w:val="000000"/>
                <w:lang w:val="el-GR"/>
              </w:rPr>
              <w:t>του</w:t>
            </w:r>
          </w:p>
          <w:p w14:paraId="46AB7A0A" w14:textId="77777777" w:rsidR="00245A20" w:rsidRPr="001E4247" w:rsidRDefault="00245A20" w:rsidP="00245A20">
            <w:pPr>
              <w:autoSpaceDE w:val="0"/>
              <w:autoSpaceDN w:val="0"/>
              <w:adjustRightInd w:val="0"/>
              <w:spacing w:after="0" w:line="276" w:lineRule="auto"/>
              <w:jc w:val="left"/>
              <w:rPr>
                <w:color w:val="000000"/>
                <w:lang w:val="el-GR"/>
              </w:rPr>
            </w:pPr>
            <w:r w:rsidRPr="001E4247">
              <w:rPr>
                <w:color w:val="000000"/>
                <w:lang w:val="el-GR"/>
              </w:rPr>
              <w:t>Εθνικού Συστήματος Ηλεκτρονικών Δημοσίων Συμβάσεων</w:t>
            </w:r>
          </w:p>
          <w:p w14:paraId="3B75A926" w14:textId="77777777" w:rsidR="00245A20" w:rsidRPr="001E4247" w:rsidRDefault="00245A20" w:rsidP="00245A20">
            <w:pPr>
              <w:autoSpaceDE w:val="0"/>
              <w:autoSpaceDN w:val="0"/>
              <w:adjustRightInd w:val="0"/>
              <w:spacing w:after="0" w:line="276" w:lineRule="auto"/>
              <w:jc w:val="left"/>
              <w:rPr>
                <w:color w:val="000000"/>
                <w:lang w:val="el-GR"/>
              </w:rPr>
            </w:pPr>
            <w:r w:rsidRPr="001E4247">
              <w:rPr>
                <w:color w:val="000000"/>
                <w:lang w:val="el-GR"/>
              </w:rPr>
              <w:t>(ΕΣΗΔΗΣ) (ηλεκτρονική μορφή)</w:t>
            </w:r>
          </w:p>
          <w:p w14:paraId="2BE6F6A4" w14:textId="77777777" w:rsidR="00245A20" w:rsidRPr="001E4247" w:rsidRDefault="00245A20" w:rsidP="00245A20">
            <w:pPr>
              <w:spacing w:before="60" w:line="276" w:lineRule="auto"/>
              <w:jc w:val="left"/>
              <w:rPr>
                <w:lang w:val="el-GR"/>
              </w:rPr>
            </w:pPr>
            <w:r w:rsidRPr="001E4247">
              <w:rPr>
                <w:color w:val="000000"/>
                <w:lang w:val="el-GR"/>
              </w:rPr>
              <w:t>Έντυπη Υποβολή:</w:t>
            </w:r>
          </w:p>
          <w:p w14:paraId="5690B144" w14:textId="105DF8C4" w:rsidR="00245A20" w:rsidRPr="001E4247" w:rsidRDefault="00245A20" w:rsidP="00245A20">
            <w:pPr>
              <w:autoSpaceDE w:val="0"/>
              <w:autoSpaceDN w:val="0"/>
              <w:adjustRightInd w:val="0"/>
              <w:spacing w:after="0" w:line="276" w:lineRule="auto"/>
              <w:jc w:val="left"/>
              <w:rPr>
                <w:lang w:val="el-GR"/>
              </w:rPr>
            </w:pPr>
            <w:r w:rsidRPr="001E4247">
              <w:rPr>
                <w:color w:val="000000"/>
                <w:lang w:val="el-GR"/>
              </w:rPr>
              <w:lastRenderedPageBreak/>
              <w:t>Η</w:t>
            </w:r>
            <w:r w:rsidR="001B5038">
              <w:rPr>
                <w:color w:val="000000"/>
                <w:lang w:val="el-GR"/>
              </w:rPr>
              <w:t xml:space="preserve"> έδρα </w:t>
            </w:r>
            <w:r w:rsidRPr="001E4247">
              <w:rPr>
                <w:color w:val="000000"/>
                <w:lang w:val="el-GR"/>
              </w:rPr>
              <w:t>της ΚτΠ Μ.Α.Ε.</w:t>
            </w:r>
          </w:p>
        </w:tc>
      </w:tr>
      <w:tr w:rsidR="00245A20" w:rsidRPr="001E4247" w14:paraId="2FFCD246" w14:textId="77777777" w:rsidTr="0031590C">
        <w:tc>
          <w:tcPr>
            <w:tcW w:w="3708" w:type="dxa"/>
          </w:tcPr>
          <w:p w14:paraId="3988E70B" w14:textId="77777777" w:rsidR="00245A20" w:rsidRPr="001E4247" w:rsidRDefault="00245A20" w:rsidP="00245A20">
            <w:pPr>
              <w:pStyle w:val="TabletextChar"/>
              <w:rPr>
                <w:rFonts w:cs="Tahoma"/>
                <w:b/>
                <w:sz w:val="22"/>
                <w:szCs w:val="22"/>
              </w:rPr>
            </w:pPr>
            <w:r w:rsidRPr="001E4247">
              <w:rPr>
                <w:rFonts w:cs="Tahoma"/>
                <w:b/>
                <w:sz w:val="22"/>
                <w:szCs w:val="22"/>
              </w:rPr>
              <w:lastRenderedPageBreak/>
              <w:t>ΗΜΕΡΟΜΗΝΙΑ ΑΝΑΡΤΗΣΗΣ ΣΤΗ ΔΙΑΔΙΚΤΥΑΚΗ ΠΥΛΗ ΤΟΥ ΕΣΗΔΗΣ</w:t>
            </w:r>
          </w:p>
        </w:tc>
        <w:tc>
          <w:tcPr>
            <w:tcW w:w="6147" w:type="dxa"/>
            <w:vAlign w:val="center"/>
          </w:tcPr>
          <w:p w14:paraId="541475EC" w14:textId="5B995FE4" w:rsidR="00245A20" w:rsidRPr="001E4247" w:rsidRDefault="001B5038" w:rsidP="00245A20">
            <w:pPr>
              <w:autoSpaceDE w:val="0"/>
              <w:autoSpaceDN w:val="0"/>
              <w:adjustRightInd w:val="0"/>
              <w:spacing w:after="0" w:line="276" w:lineRule="auto"/>
              <w:jc w:val="left"/>
              <w:rPr>
                <w:color w:val="000000"/>
                <w:lang w:val="el-GR"/>
              </w:rPr>
            </w:pPr>
            <w:r>
              <w:rPr>
                <w:b/>
                <w:color w:val="000000"/>
                <w:lang w:val="el-GR"/>
              </w:rPr>
              <w:t>2</w:t>
            </w:r>
            <w:r w:rsidR="00C73717">
              <w:rPr>
                <w:b/>
                <w:color w:val="000000"/>
                <w:lang w:val="el-GR"/>
              </w:rPr>
              <w:t>9</w:t>
            </w:r>
            <w:r w:rsidR="009E5800" w:rsidRPr="001E4247">
              <w:rPr>
                <w:b/>
                <w:color w:val="000000"/>
                <w:lang w:val="el-GR"/>
              </w:rPr>
              <w:t>/</w:t>
            </w:r>
            <w:r>
              <w:rPr>
                <w:b/>
                <w:color w:val="000000"/>
                <w:lang w:val="el-GR"/>
              </w:rPr>
              <w:t>05</w:t>
            </w:r>
            <w:r w:rsidR="009E5800" w:rsidRPr="001E4247">
              <w:rPr>
                <w:b/>
                <w:color w:val="000000"/>
                <w:lang w:val="el-GR"/>
              </w:rPr>
              <w:t>/</w:t>
            </w:r>
            <w:r>
              <w:rPr>
                <w:b/>
                <w:color w:val="000000"/>
                <w:lang w:val="el-GR"/>
              </w:rPr>
              <w:t>2023</w:t>
            </w:r>
          </w:p>
        </w:tc>
      </w:tr>
      <w:tr w:rsidR="00245A20" w:rsidRPr="001B5038" w14:paraId="26B82406" w14:textId="77777777" w:rsidTr="0031590C">
        <w:tc>
          <w:tcPr>
            <w:tcW w:w="3708" w:type="dxa"/>
            <w:vAlign w:val="center"/>
          </w:tcPr>
          <w:p w14:paraId="111BA4B8" w14:textId="77777777" w:rsidR="00245A20" w:rsidRPr="001E4247" w:rsidRDefault="00245A20" w:rsidP="00245A20">
            <w:pPr>
              <w:pStyle w:val="TabletextChar"/>
              <w:rPr>
                <w:rFonts w:cs="Tahoma"/>
                <w:b/>
                <w:sz w:val="22"/>
                <w:szCs w:val="22"/>
              </w:rPr>
            </w:pPr>
            <w:r w:rsidRPr="001E4247">
              <w:rPr>
                <w:rFonts w:cs="Tahoma"/>
                <w:b/>
                <w:sz w:val="22"/>
                <w:szCs w:val="22"/>
              </w:rPr>
              <w:t>ΗΜΕΡΟΜΗΝΙΑ ΚΑΙ ΩΡΑ ΑΠΟΣΦΡΑΓΙΣΗΣ ΠΡΟΣΦΟΡΩΝ</w:t>
            </w:r>
          </w:p>
        </w:tc>
        <w:tc>
          <w:tcPr>
            <w:tcW w:w="6147" w:type="dxa"/>
            <w:vAlign w:val="center"/>
          </w:tcPr>
          <w:p w14:paraId="6C8ADFC9" w14:textId="01EAC88D" w:rsidR="00245A20" w:rsidRPr="00C73717" w:rsidRDefault="001B5038" w:rsidP="00245A20">
            <w:pPr>
              <w:pStyle w:val="TabletextChar"/>
              <w:rPr>
                <w:rFonts w:cs="Tahoma"/>
                <w:sz w:val="22"/>
                <w:szCs w:val="22"/>
              </w:rPr>
            </w:pPr>
            <w:r w:rsidRPr="00C73717">
              <w:rPr>
                <w:b/>
                <w:color w:val="000000"/>
                <w:sz w:val="22"/>
                <w:szCs w:val="22"/>
              </w:rPr>
              <w:t>1</w:t>
            </w:r>
            <w:r w:rsidR="00C73717" w:rsidRPr="00C73717">
              <w:rPr>
                <w:b/>
                <w:color w:val="000000"/>
                <w:sz w:val="22"/>
                <w:szCs w:val="22"/>
              </w:rPr>
              <w:t>9</w:t>
            </w:r>
            <w:r w:rsidR="009E5800" w:rsidRPr="00C73717">
              <w:rPr>
                <w:b/>
                <w:color w:val="000000"/>
                <w:sz w:val="22"/>
                <w:szCs w:val="22"/>
              </w:rPr>
              <w:t>/</w:t>
            </w:r>
            <w:r w:rsidRPr="00C73717">
              <w:rPr>
                <w:b/>
                <w:color w:val="000000"/>
                <w:sz w:val="22"/>
                <w:szCs w:val="22"/>
              </w:rPr>
              <w:t>06</w:t>
            </w:r>
            <w:r w:rsidR="009E5800" w:rsidRPr="00C73717">
              <w:rPr>
                <w:b/>
                <w:color w:val="000000"/>
                <w:sz w:val="22"/>
                <w:szCs w:val="22"/>
              </w:rPr>
              <w:t>/</w:t>
            </w:r>
            <w:r w:rsidRPr="00C73717">
              <w:rPr>
                <w:b/>
                <w:color w:val="000000"/>
                <w:sz w:val="22"/>
                <w:szCs w:val="22"/>
              </w:rPr>
              <w:t>2023</w:t>
            </w:r>
            <w:r w:rsidR="009E5800" w:rsidRPr="00C73717">
              <w:rPr>
                <w:rFonts w:cs="Tahoma"/>
                <w:b/>
                <w:sz w:val="22"/>
                <w:szCs w:val="22"/>
              </w:rPr>
              <w:t xml:space="preserve"> </w:t>
            </w:r>
            <w:r w:rsidR="00245A20" w:rsidRPr="00C73717">
              <w:rPr>
                <w:rFonts w:cs="Tahoma"/>
                <w:b/>
                <w:sz w:val="22"/>
                <w:szCs w:val="22"/>
              </w:rPr>
              <w:t xml:space="preserve">και ώρα </w:t>
            </w:r>
            <w:r w:rsidR="00BD0038" w:rsidRPr="00C73717">
              <w:rPr>
                <w:rFonts w:cs="Tahoma"/>
                <w:b/>
                <w:sz w:val="22"/>
                <w:szCs w:val="22"/>
              </w:rPr>
              <w:t>13:00</w:t>
            </w:r>
          </w:p>
        </w:tc>
      </w:tr>
    </w:tbl>
    <w:p w14:paraId="014AB35B" w14:textId="77777777" w:rsidR="008E18C3" w:rsidRPr="001E4247" w:rsidRDefault="008E18C3" w:rsidP="0024279E">
      <w:pPr>
        <w:autoSpaceDE w:val="0"/>
        <w:autoSpaceDN w:val="0"/>
        <w:adjustRightInd w:val="0"/>
        <w:ind w:right="-460"/>
        <w:jc w:val="center"/>
        <w:rPr>
          <w:lang w:val="el-GR"/>
        </w:rPr>
        <w:sectPr w:rsidR="008E18C3" w:rsidRPr="001E4247" w:rsidSect="00D05628">
          <w:headerReference w:type="default" r:id="rId12"/>
          <w:footerReference w:type="default" r:id="rId13"/>
          <w:footerReference w:type="first" r:id="rId14"/>
          <w:pgSz w:w="11906" w:h="16838"/>
          <w:pgMar w:top="1134" w:right="1134" w:bottom="1134" w:left="1134" w:header="720" w:footer="709" w:gutter="0"/>
          <w:pgNumType w:start="1"/>
          <w:cols w:space="720"/>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29CF4DE0" w14:textId="77777777" w:rsidR="00A81D32" w:rsidRPr="001E4247" w:rsidRDefault="00A81D32" w:rsidP="00FE037B">
          <w:pPr>
            <w:pStyle w:val="Contents"/>
            <w:numPr>
              <w:ilvl w:val="0"/>
              <w:numId w:val="0"/>
            </w:numPr>
            <w:ind w:left="360" w:hanging="360"/>
            <w:outlineLvl w:val="9"/>
            <w:rPr>
              <w:rFonts w:ascii="Tahoma" w:hAnsi="Tahoma" w:cs="Tahoma"/>
              <w:sz w:val="22"/>
              <w:szCs w:val="22"/>
            </w:rPr>
          </w:pPr>
          <w:r w:rsidRPr="001E4247">
            <w:rPr>
              <w:rFonts w:ascii="Tahoma" w:hAnsi="Tahoma" w:cs="Tahoma"/>
              <w:sz w:val="22"/>
              <w:szCs w:val="22"/>
            </w:rPr>
            <w:t>Περιεχόμενα</w:t>
          </w:r>
        </w:p>
        <w:p w14:paraId="51CEB635" w14:textId="7131A916" w:rsidR="00C9697C" w:rsidRDefault="00801949">
          <w:pPr>
            <w:pStyle w:val="TOC1"/>
            <w:tabs>
              <w:tab w:val="left" w:pos="440"/>
              <w:tab w:val="right" w:leader="dot" w:pos="9620"/>
            </w:tabs>
            <w:rPr>
              <w:rFonts w:asciiTheme="minorHAnsi" w:eastAsiaTheme="minorEastAsia" w:hAnsiTheme="minorHAnsi" w:cstheme="minorBidi"/>
              <w:b w:val="0"/>
              <w:bCs w:val="0"/>
              <w:caps w:val="0"/>
              <w:noProof/>
              <w:sz w:val="22"/>
              <w:szCs w:val="22"/>
              <w:lang w:val="el-GR" w:eastAsia="el-GR"/>
            </w:rPr>
          </w:pPr>
          <w:r w:rsidRPr="001E4247">
            <w:rPr>
              <w:b w:val="0"/>
              <w:bCs w:val="0"/>
              <w:caps w:val="0"/>
            </w:rPr>
            <w:fldChar w:fldCharType="begin"/>
          </w:r>
          <w:r w:rsidR="005D6014" w:rsidRPr="001E4247">
            <w:rPr>
              <w:b w:val="0"/>
              <w:bCs w:val="0"/>
              <w:caps w:val="0"/>
            </w:rPr>
            <w:instrText xml:space="preserve"> TOC \o "1-7" \h \z \u </w:instrText>
          </w:r>
          <w:r w:rsidRPr="001E4247">
            <w:rPr>
              <w:b w:val="0"/>
              <w:bCs w:val="0"/>
              <w:caps w:val="0"/>
            </w:rPr>
            <w:fldChar w:fldCharType="separate"/>
          </w:r>
          <w:hyperlink w:anchor="_Toc129705049" w:history="1">
            <w:r w:rsidR="00C9697C" w:rsidRPr="00CA79BC">
              <w:rPr>
                <w:rStyle w:val="Hyperlink"/>
                <w:noProof/>
                <w:lang w:val="el-GR"/>
              </w:rPr>
              <w:t>1.</w:t>
            </w:r>
            <w:r w:rsidR="00C9697C">
              <w:rPr>
                <w:rFonts w:asciiTheme="minorHAnsi" w:eastAsiaTheme="minorEastAsia" w:hAnsiTheme="minorHAnsi" w:cstheme="minorBidi"/>
                <w:b w:val="0"/>
                <w:bCs w:val="0"/>
                <w:caps w:val="0"/>
                <w:noProof/>
                <w:sz w:val="22"/>
                <w:szCs w:val="22"/>
                <w:lang w:val="el-GR" w:eastAsia="el-GR"/>
              </w:rPr>
              <w:tab/>
            </w:r>
            <w:r w:rsidR="00C9697C" w:rsidRPr="00CA79BC">
              <w:rPr>
                <w:rStyle w:val="Hyperlink"/>
                <w:noProof/>
                <w:lang w:val="el-GR"/>
              </w:rPr>
              <w:t>ΑΝΑΘΕΤΟΥΣΑ ΑΡΧΗ ΚΑΙ ΑΝΤΙΚΕΙΜΕΝΟ ΣΥΜΒΑΣΗΣ</w:t>
            </w:r>
            <w:r w:rsidR="00C9697C">
              <w:rPr>
                <w:noProof/>
                <w:webHidden/>
              </w:rPr>
              <w:tab/>
            </w:r>
            <w:r w:rsidR="00C9697C">
              <w:rPr>
                <w:noProof/>
                <w:webHidden/>
              </w:rPr>
              <w:fldChar w:fldCharType="begin"/>
            </w:r>
            <w:r w:rsidR="00C9697C">
              <w:rPr>
                <w:noProof/>
                <w:webHidden/>
              </w:rPr>
              <w:instrText xml:space="preserve"> PAGEREF _Toc129705049 \h </w:instrText>
            </w:r>
            <w:r w:rsidR="00C9697C">
              <w:rPr>
                <w:noProof/>
                <w:webHidden/>
              </w:rPr>
            </w:r>
            <w:r w:rsidR="00C9697C">
              <w:rPr>
                <w:noProof/>
                <w:webHidden/>
              </w:rPr>
              <w:fldChar w:fldCharType="separate"/>
            </w:r>
            <w:r w:rsidR="00E11B07">
              <w:rPr>
                <w:noProof/>
                <w:webHidden/>
              </w:rPr>
              <w:t>6</w:t>
            </w:r>
            <w:r w:rsidR="00C9697C">
              <w:rPr>
                <w:noProof/>
                <w:webHidden/>
              </w:rPr>
              <w:fldChar w:fldCharType="end"/>
            </w:r>
          </w:hyperlink>
        </w:p>
        <w:p w14:paraId="023100ED" w14:textId="23DAEACF"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50" w:history="1">
            <w:r w:rsidR="00C9697C" w:rsidRPr="00CA79BC">
              <w:rPr>
                <w:rStyle w:val="Hyperlink"/>
                <w:bCs/>
                <w:noProof/>
                <w:lang w:val="el-GR"/>
              </w:rPr>
              <w:t>1.1</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Στοιχεία Αναθέτουσας Αρχής</w:t>
            </w:r>
            <w:r w:rsidR="00C9697C">
              <w:rPr>
                <w:noProof/>
                <w:webHidden/>
              </w:rPr>
              <w:tab/>
            </w:r>
            <w:r w:rsidR="00C9697C">
              <w:rPr>
                <w:noProof/>
                <w:webHidden/>
              </w:rPr>
              <w:fldChar w:fldCharType="begin"/>
            </w:r>
            <w:r w:rsidR="00C9697C">
              <w:rPr>
                <w:noProof/>
                <w:webHidden/>
              </w:rPr>
              <w:instrText xml:space="preserve"> PAGEREF _Toc129705050 \h </w:instrText>
            </w:r>
            <w:r w:rsidR="00C9697C">
              <w:rPr>
                <w:noProof/>
                <w:webHidden/>
              </w:rPr>
            </w:r>
            <w:r w:rsidR="00C9697C">
              <w:rPr>
                <w:noProof/>
                <w:webHidden/>
              </w:rPr>
              <w:fldChar w:fldCharType="separate"/>
            </w:r>
            <w:r w:rsidR="00E11B07">
              <w:rPr>
                <w:noProof/>
                <w:webHidden/>
              </w:rPr>
              <w:t>6</w:t>
            </w:r>
            <w:r w:rsidR="00C9697C">
              <w:rPr>
                <w:noProof/>
                <w:webHidden/>
              </w:rPr>
              <w:fldChar w:fldCharType="end"/>
            </w:r>
          </w:hyperlink>
        </w:p>
        <w:p w14:paraId="2CFD2644" w14:textId="552157D1"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51" w:history="1">
            <w:r w:rsidR="00C9697C" w:rsidRPr="00CA79BC">
              <w:rPr>
                <w:rStyle w:val="Hyperlink"/>
                <w:bCs/>
                <w:noProof/>
                <w:lang w:val="el-GR"/>
              </w:rPr>
              <w:t>1.2</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Στοιχεία Διαδικασίας - Χρηματοδότηση</w:t>
            </w:r>
            <w:r w:rsidR="00C9697C">
              <w:rPr>
                <w:noProof/>
                <w:webHidden/>
              </w:rPr>
              <w:tab/>
            </w:r>
            <w:r w:rsidR="00C9697C">
              <w:rPr>
                <w:noProof/>
                <w:webHidden/>
              </w:rPr>
              <w:fldChar w:fldCharType="begin"/>
            </w:r>
            <w:r w:rsidR="00C9697C">
              <w:rPr>
                <w:noProof/>
                <w:webHidden/>
              </w:rPr>
              <w:instrText xml:space="preserve"> PAGEREF _Toc129705051 \h </w:instrText>
            </w:r>
            <w:r w:rsidR="00C9697C">
              <w:rPr>
                <w:noProof/>
                <w:webHidden/>
              </w:rPr>
            </w:r>
            <w:r w:rsidR="00C9697C">
              <w:rPr>
                <w:noProof/>
                <w:webHidden/>
              </w:rPr>
              <w:fldChar w:fldCharType="separate"/>
            </w:r>
            <w:r w:rsidR="00E11B07">
              <w:rPr>
                <w:noProof/>
                <w:webHidden/>
              </w:rPr>
              <w:t>6</w:t>
            </w:r>
            <w:r w:rsidR="00C9697C">
              <w:rPr>
                <w:noProof/>
                <w:webHidden/>
              </w:rPr>
              <w:fldChar w:fldCharType="end"/>
            </w:r>
          </w:hyperlink>
        </w:p>
        <w:p w14:paraId="06B1D1F4" w14:textId="68B4DFB5"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52" w:history="1">
            <w:r w:rsidR="00C9697C" w:rsidRPr="00CA79BC">
              <w:rPr>
                <w:rStyle w:val="Hyperlink"/>
                <w:bCs/>
                <w:noProof/>
                <w:lang w:val="el-GR"/>
              </w:rPr>
              <w:t>1.3</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Συνοπτική Περιγραφή φυσικού και οικονομικού αντικειμένου της σύμβασης</w:t>
            </w:r>
            <w:r w:rsidR="00C9697C">
              <w:rPr>
                <w:noProof/>
                <w:webHidden/>
              </w:rPr>
              <w:tab/>
            </w:r>
            <w:r w:rsidR="00C9697C">
              <w:rPr>
                <w:noProof/>
                <w:webHidden/>
              </w:rPr>
              <w:fldChar w:fldCharType="begin"/>
            </w:r>
            <w:r w:rsidR="00C9697C">
              <w:rPr>
                <w:noProof/>
                <w:webHidden/>
              </w:rPr>
              <w:instrText xml:space="preserve"> PAGEREF _Toc129705052 \h </w:instrText>
            </w:r>
            <w:r w:rsidR="00C9697C">
              <w:rPr>
                <w:noProof/>
                <w:webHidden/>
              </w:rPr>
            </w:r>
            <w:r w:rsidR="00C9697C">
              <w:rPr>
                <w:noProof/>
                <w:webHidden/>
              </w:rPr>
              <w:fldChar w:fldCharType="separate"/>
            </w:r>
            <w:r w:rsidR="00E11B07">
              <w:rPr>
                <w:noProof/>
                <w:webHidden/>
              </w:rPr>
              <w:t>7</w:t>
            </w:r>
            <w:r w:rsidR="00C9697C">
              <w:rPr>
                <w:noProof/>
                <w:webHidden/>
              </w:rPr>
              <w:fldChar w:fldCharType="end"/>
            </w:r>
          </w:hyperlink>
        </w:p>
        <w:p w14:paraId="6ED0408D" w14:textId="07DA9E2B"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53" w:history="1">
            <w:r w:rsidR="00C9697C" w:rsidRPr="00CA79BC">
              <w:rPr>
                <w:rStyle w:val="Hyperlink"/>
                <w:bCs/>
                <w:noProof/>
                <w:lang w:val="el-GR"/>
              </w:rPr>
              <w:t>1.4</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Θεσμικό πλαίσιο</w:t>
            </w:r>
            <w:r w:rsidR="00C9697C">
              <w:rPr>
                <w:noProof/>
                <w:webHidden/>
              </w:rPr>
              <w:tab/>
            </w:r>
            <w:r w:rsidR="00C9697C">
              <w:rPr>
                <w:noProof/>
                <w:webHidden/>
              </w:rPr>
              <w:fldChar w:fldCharType="begin"/>
            </w:r>
            <w:r w:rsidR="00C9697C">
              <w:rPr>
                <w:noProof/>
                <w:webHidden/>
              </w:rPr>
              <w:instrText xml:space="preserve"> PAGEREF _Toc129705053 \h </w:instrText>
            </w:r>
            <w:r w:rsidR="00C9697C">
              <w:rPr>
                <w:noProof/>
                <w:webHidden/>
              </w:rPr>
            </w:r>
            <w:r w:rsidR="00C9697C">
              <w:rPr>
                <w:noProof/>
                <w:webHidden/>
              </w:rPr>
              <w:fldChar w:fldCharType="separate"/>
            </w:r>
            <w:r w:rsidR="00E11B07">
              <w:rPr>
                <w:noProof/>
                <w:webHidden/>
              </w:rPr>
              <w:t>7</w:t>
            </w:r>
            <w:r w:rsidR="00C9697C">
              <w:rPr>
                <w:noProof/>
                <w:webHidden/>
              </w:rPr>
              <w:fldChar w:fldCharType="end"/>
            </w:r>
          </w:hyperlink>
        </w:p>
        <w:p w14:paraId="464942EE" w14:textId="3E24F4DB"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54" w:history="1">
            <w:r w:rsidR="00C9697C" w:rsidRPr="00CA79BC">
              <w:rPr>
                <w:rStyle w:val="Hyperlink"/>
                <w:bCs/>
                <w:noProof/>
                <w:lang w:val="el-GR"/>
              </w:rPr>
              <w:t>1.5</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Προθεσμία παραλαβής προσφορών και διενέργεια διαγωνισμού</w:t>
            </w:r>
            <w:r w:rsidR="00C9697C">
              <w:rPr>
                <w:noProof/>
                <w:webHidden/>
              </w:rPr>
              <w:tab/>
            </w:r>
            <w:r w:rsidR="00C9697C">
              <w:rPr>
                <w:noProof/>
                <w:webHidden/>
              </w:rPr>
              <w:fldChar w:fldCharType="begin"/>
            </w:r>
            <w:r w:rsidR="00C9697C">
              <w:rPr>
                <w:noProof/>
                <w:webHidden/>
              </w:rPr>
              <w:instrText xml:space="preserve"> PAGEREF _Toc129705054 \h </w:instrText>
            </w:r>
            <w:r w:rsidR="00C9697C">
              <w:rPr>
                <w:noProof/>
                <w:webHidden/>
              </w:rPr>
            </w:r>
            <w:r w:rsidR="00C9697C">
              <w:rPr>
                <w:noProof/>
                <w:webHidden/>
              </w:rPr>
              <w:fldChar w:fldCharType="separate"/>
            </w:r>
            <w:r w:rsidR="00E11B07">
              <w:rPr>
                <w:noProof/>
                <w:webHidden/>
              </w:rPr>
              <w:t>11</w:t>
            </w:r>
            <w:r w:rsidR="00C9697C">
              <w:rPr>
                <w:noProof/>
                <w:webHidden/>
              </w:rPr>
              <w:fldChar w:fldCharType="end"/>
            </w:r>
          </w:hyperlink>
        </w:p>
        <w:p w14:paraId="039978E9" w14:textId="5F31A543"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55" w:history="1">
            <w:r w:rsidR="00C9697C" w:rsidRPr="00CA79BC">
              <w:rPr>
                <w:rStyle w:val="Hyperlink"/>
                <w:bCs/>
                <w:noProof/>
                <w:lang w:val="el-GR"/>
              </w:rPr>
              <w:t>1.6</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Δημοσιότητα</w:t>
            </w:r>
            <w:r w:rsidR="00C9697C">
              <w:rPr>
                <w:noProof/>
                <w:webHidden/>
              </w:rPr>
              <w:tab/>
            </w:r>
            <w:r w:rsidR="00C9697C">
              <w:rPr>
                <w:noProof/>
                <w:webHidden/>
              </w:rPr>
              <w:fldChar w:fldCharType="begin"/>
            </w:r>
            <w:r w:rsidR="00C9697C">
              <w:rPr>
                <w:noProof/>
                <w:webHidden/>
              </w:rPr>
              <w:instrText xml:space="preserve"> PAGEREF _Toc129705055 \h </w:instrText>
            </w:r>
            <w:r w:rsidR="00C9697C">
              <w:rPr>
                <w:noProof/>
                <w:webHidden/>
              </w:rPr>
            </w:r>
            <w:r w:rsidR="00C9697C">
              <w:rPr>
                <w:noProof/>
                <w:webHidden/>
              </w:rPr>
              <w:fldChar w:fldCharType="separate"/>
            </w:r>
            <w:r w:rsidR="00E11B07">
              <w:rPr>
                <w:noProof/>
                <w:webHidden/>
              </w:rPr>
              <w:t>11</w:t>
            </w:r>
            <w:r w:rsidR="00C9697C">
              <w:rPr>
                <w:noProof/>
                <w:webHidden/>
              </w:rPr>
              <w:fldChar w:fldCharType="end"/>
            </w:r>
          </w:hyperlink>
        </w:p>
        <w:p w14:paraId="31C02AF5" w14:textId="5B2173B0"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56" w:history="1">
            <w:r w:rsidR="00C9697C" w:rsidRPr="00CA79BC">
              <w:rPr>
                <w:rStyle w:val="Hyperlink"/>
                <w:bCs/>
                <w:noProof/>
                <w:lang w:val="el-GR"/>
              </w:rPr>
              <w:t>1.7</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Αρχές εφαρμοζόμενες στη διαδικασία σύναψης</w:t>
            </w:r>
            <w:r w:rsidR="00C9697C">
              <w:rPr>
                <w:noProof/>
                <w:webHidden/>
              </w:rPr>
              <w:tab/>
            </w:r>
            <w:r w:rsidR="00C9697C">
              <w:rPr>
                <w:noProof/>
                <w:webHidden/>
              </w:rPr>
              <w:fldChar w:fldCharType="begin"/>
            </w:r>
            <w:r w:rsidR="00C9697C">
              <w:rPr>
                <w:noProof/>
                <w:webHidden/>
              </w:rPr>
              <w:instrText xml:space="preserve"> PAGEREF _Toc129705056 \h </w:instrText>
            </w:r>
            <w:r w:rsidR="00C9697C">
              <w:rPr>
                <w:noProof/>
                <w:webHidden/>
              </w:rPr>
            </w:r>
            <w:r w:rsidR="00C9697C">
              <w:rPr>
                <w:noProof/>
                <w:webHidden/>
              </w:rPr>
              <w:fldChar w:fldCharType="separate"/>
            </w:r>
            <w:r w:rsidR="00E11B07">
              <w:rPr>
                <w:noProof/>
                <w:webHidden/>
              </w:rPr>
              <w:t>11</w:t>
            </w:r>
            <w:r w:rsidR="00C9697C">
              <w:rPr>
                <w:noProof/>
                <w:webHidden/>
              </w:rPr>
              <w:fldChar w:fldCharType="end"/>
            </w:r>
          </w:hyperlink>
        </w:p>
        <w:p w14:paraId="343CC834" w14:textId="58FECD76" w:rsidR="00C9697C" w:rsidRDefault="00B11DC2">
          <w:pPr>
            <w:pStyle w:val="TOC1"/>
            <w:tabs>
              <w:tab w:val="left" w:pos="440"/>
              <w:tab w:val="right" w:leader="dot" w:pos="9620"/>
            </w:tabs>
            <w:rPr>
              <w:rFonts w:asciiTheme="minorHAnsi" w:eastAsiaTheme="minorEastAsia" w:hAnsiTheme="minorHAnsi" w:cstheme="minorBidi"/>
              <w:b w:val="0"/>
              <w:bCs w:val="0"/>
              <w:caps w:val="0"/>
              <w:noProof/>
              <w:sz w:val="22"/>
              <w:szCs w:val="22"/>
              <w:lang w:val="el-GR" w:eastAsia="el-GR"/>
            </w:rPr>
          </w:pPr>
          <w:hyperlink w:anchor="_Toc129705057" w:history="1">
            <w:r w:rsidR="00C9697C" w:rsidRPr="00CA79BC">
              <w:rPr>
                <w:rStyle w:val="Hyperlink"/>
                <w:noProof/>
              </w:rPr>
              <w:t>2.</w:t>
            </w:r>
            <w:r w:rsidR="00C9697C">
              <w:rPr>
                <w:rFonts w:asciiTheme="minorHAnsi" w:eastAsiaTheme="minorEastAsia" w:hAnsiTheme="minorHAnsi" w:cstheme="minorBidi"/>
                <w:b w:val="0"/>
                <w:bCs w:val="0"/>
                <w:caps w:val="0"/>
                <w:noProof/>
                <w:sz w:val="22"/>
                <w:szCs w:val="22"/>
                <w:lang w:val="el-GR" w:eastAsia="el-GR"/>
              </w:rPr>
              <w:tab/>
            </w:r>
            <w:r w:rsidR="00C9697C" w:rsidRPr="00CA79BC">
              <w:rPr>
                <w:rStyle w:val="Hyperlink"/>
                <w:noProof/>
              </w:rPr>
              <w:t>ΓΕΝΙΚΟΙ ΚΑΙ ΕΙΔΙΚΟΙ ΟΡΟΙ ΣΥΜΜΕΤΟΧΗΣ</w:t>
            </w:r>
            <w:r w:rsidR="00C9697C">
              <w:rPr>
                <w:noProof/>
                <w:webHidden/>
              </w:rPr>
              <w:tab/>
            </w:r>
            <w:r w:rsidR="00C9697C">
              <w:rPr>
                <w:noProof/>
                <w:webHidden/>
              </w:rPr>
              <w:fldChar w:fldCharType="begin"/>
            </w:r>
            <w:r w:rsidR="00C9697C">
              <w:rPr>
                <w:noProof/>
                <w:webHidden/>
              </w:rPr>
              <w:instrText xml:space="preserve"> PAGEREF _Toc129705057 \h </w:instrText>
            </w:r>
            <w:r w:rsidR="00C9697C">
              <w:rPr>
                <w:noProof/>
                <w:webHidden/>
              </w:rPr>
            </w:r>
            <w:r w:rsidR="00C9697C">
              <w:rPr>
                <w:noProof/>
                <w:webHidden/>
              </w:rPr>
              <w:fldChar w:fldCharType="separate"/>
            </w:r>
            <w:r w:rsidR="00E11B07">
              <w:rPr>
                <w:noProof/>
                <w:webHidden/>
              </w:rPr>
              <w:t>13</w:t>
            </w:r>
            <w:r w:rsidR="00C9697C">
              <w:rPr>
                <w:noProof/>
                <w:webHidden/>
              </w:rPr>
              <w:fldChar w:fldCharType="end"/>
            </w:r>
          </w:hyperlink>
        </w:p>
        <w:p w14:paraId="1AD94C82" w14:textId="6F8C3AC4"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58" w:history="1">
            <w:r w:rsidR="00C9697C" w:rsidRPr="00CA79BC">
              <w:rPr>
                <w:rStyle w:val="Hyperlink"/>
                <w:bCs/>
                <w:noProof/>
                <w:lang w:val="el-GR"/>
              </w:rPr>
              <w:t>2.1</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Γενικές Πληροφορίες</w:t>
            </w:r>
            <w:r w:rsidR="00C9697C">
              <w:rPr>
                <w:noProof/>
                <w:webHidden/>
              </w:rPr>
              <w:tab/>
            </w:r>
            <w:r w:rsidR="00C9697C">
              <w:rPr>
                <w:noProof/>
                <w:webHidden/>
              </w:rPr>
              <w:fldChar w:fldCharType="begin"/>
            </w:r>
            <w:r w:rsidR="00C9697C">
              <w:rPr>
                <w:noProof/>
                <w:webHidden/>
              </w:rPr>
              <w:instrText xml:space="preserve"> PAGEREF _Toc129705058 \h </w:instrText>
            </w:r>
            <w:r w:rsidR="00C9697C">
              <w:rPr>
                <w:noProof/>
                <w:webHidden/>
              </w:rPr>
            </w:r>
            <w:r w:rsidR="00C9697C">
              <w:rPr>
                <w:noProof/>
                <w:webHidden/>
              </w:rPr>
              <w:fldChar w:fldCharType="separate"/>
            </w:r>
            <w:r w:rsidR="00E11B07">
              <w:rPr>
                <w:noProof/>
                <w:webHidden/>
              </w:rPr>
              <w:t>13</w:t>
            </w:r>
            <w:r w:rsidR="00C9697C">
              <w:rPr>
                <w:noProof/>
                <w:webHidden/>
              </w:rPr>
              <w:fldChar w:fldCharType="end"/>
            </w:r>
          </w:hyperlink>
        </w:p>
        <w:p w14:paraId="1D58D3FF" w14:textId="23924B08"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59" w:history="1">
            <w:r w:rsidR="00C9697C" w:rsidRPr="00CA79BC">
              <w:rPr>
                <w:rStyle w:val="Hyperlink"/>
                <w:noProof/>
                <w:lang w:val="el-GR"/>
              </w:rPr>
              <w:t>2.1.1</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Έγγραφα της σύμβασης</w:t>
            </w:r>
            <w:r w:rsidR="00C9697C">
              <w:rPr>
                <w:noProof/>
                <w:webHidden/>
              </w:rPr>
              <w:tab/>
            </w:r>
            <w:r w:rsidR="00C9697C">
              <w:rPr>
                <w:noProof/>
                <w:webHidden/>
              </w:rPr>
              <w:fldChar w:fldCharType="begin"/>
            </w:r>
            <w:r w:rsidR="00C9697C">
              <w:rPr>
                <w:noProof/>
                <w:webHidden/>
              </w:rPr>
              <w:instrText xml:space="preserve"> PAGEREF _Toc129705059 \h </w:instrText>
            </w:r>
            <w:r w:rsidR="00C9697C">
              <w:rPr>
                <w:noProof/>
                <w:webHidden/>
              </w:rPr>
            </w:r>
            <w:r w:rsidR="00C9697C">
              <w:rPr>
                <w:noProof/>
                <w:webHidden/>
              </w:rPr>
              <w:fldChar w:fldCharType="separate"/>
            </w:r>
            <w:r w:rsidR="00E11B07">
              <w:rPr>
                <w:noProof/>
                <w:webHidden/>
              </w:rPr>
              <w:t>13</w:t>
            </w:r>
            <w:r w:rsidR="00C9697C">
              <w:rPr>
                <w:noProof/>
                <w:webHidden/>
              </w:rPr>
              <w:fldChar w:fldCharType="end"/>
            </w:r>
          </w:hyperlink>
        </w:p>
        <w:p w14:paraId="73C99D06" w14:textId="687E791C"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60" w:history="1">
            <w:r w:rsidR="00C9697C" w:rsidRPr="00CA79BC">
              <w:rPr>
                <w:rStyle w:val="Hyperlink"/>
                <w:noProof/>
                <w:lang w:val="el-GR"/>
              </w:rPr>
              <w:t>2.1.2</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Επικοινωνία – Πρόσβαση στα έγγραφα της Σύμβασης</w:t>
            </w:r>
            <w:r w:rsidR="00C9697C">
              <w:rPr>
                <w:noProof/>
                <w:webHidden/>
              </w:rPr>
              <w:tab/>
            </w:r>
            <w:r w:rsidR="00C9697C">
              <w:rPr>
                <w:noProof/>
                <w:webHidden/>
              </w:rPr>
              <w:fldChar w:fldCharType="begin"/>
            </w:r>
            <w:r w:rsidR="00C9697C">
              <w:rPr>
                <w:noProof/>
                <w:webHidden/>
              </w:rPr>
              <w:instrText xml:space="preserve"> PAGEREF _Toc129705060 \h </w:instrText>
            </w:r>
            <w:r w:rsidR="00C9697C">
              <w:rPr>
                <w:noProof/>
                <w:webHidden/>
              </w:rPr>
            </w:r>
            <w:r w:rsidR="00C9697C">
              <w:rPr>
                <w:noProof/>
                <w:webHidden/>
              </w:rPr>
              <w:fldChar w:fldCharType="separate"/>
            </w:r>
            <w:r w:rsidR="00E11B07">
              <w:rPr>
                <w:noProof/>
                <w:webHidden/>
              </w:rPr>
              <w:t>13</w:t>
            </w:r>
            <w:r w:rsidR="00C9697C">
              <w:rPr>
                <w:noProof/>
                <w:webHidden/>
              </w:rPr>
              <w:fldChar w:fldCharType="end"/>
            </w:r>
          </w:hyperlink>
        </w:p>
        <w:p w14:paraId="1899E2A6" w14:textId="2C940023"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61" w:history="1">
            <w:r w:rsidR="00C9697C" w:rsidRPr="00CA79BC">
              <w:rPr>
                <w:rStyle w:val="Hyperlink"/>
                <w:noProof/>
                <w:lang w:val="el-GR"/>
              </w:rPr>
              <w:t>2.1.3</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Παροχή Διευκρινίσεων</w:t>
            </w:r>
            <w:r w:rsidR="00C9697C">
              <w:rPr>
                <w:noProof/>
                <w:webHidden/>
              </w:rPr>
              <w:tab/>
            </w:r>
            <w:r w:rsidR="00C9697C">
              <w:rPr>
                <w:noProof/>
                <w:webHidden/>
              </w:rPr>
              <w:fldChar w:fldCharType="begin"/>
            </w:r>
            <w:r w:rsidR="00C9697C">
              <w:rPr>
                <w:noProof/>
                <w:webHidden/>
              </w:rPr>
              <w:instrText xml:space="preserve"> PAGEREF _Toc129705061 \h </w:instrText>
            </w:r>
            <w:r w:rsidR="00C9697C">
              <w:rPr>
                <w:noProof/>
                <w:webHidden/>
              </w:rPr>
            </w:r>
            <w:r w:rsidR="00C9697C">
              <w:rPr>
                <w:noProof/>
                <w:webHidden/>
              </w:rPr>
              <w:fldChar w:fldCharType="separate"/>
            </w:r>
            <w:r w:rsidR="00E11B07">
              <w:rPr>
                <w:noProof/>
                <w:webHidden/>
              </w:rPr>
              <w:t>13</w:t>
            </w:r>
            <w:r w:rsidR="00C9697C">
              <w:rPr>
                <w:noProof/>
                <w:webHidden/>
              </w:rPr>
              <w:fldChar w:fldCharType="end"/>
            </w:r>
          </w:hyperlink>
        </w:p>
        <w:p w14:paraId="6298AA55" w14:textId="64CF0D60"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62" w:history="1">
            <w:r w:rsidR="00C9697C" w:rsidRPr="00CA79BC">
              <w:rPr>
                <w:rStyle w:val="Hyperlink"/>
                <w:noProof/>
                <w:lang w:val="el-GR"/>
              </w:rPr>
              <w:t>2.1.4</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Γλώσσα</w:t>
            </w:r>
            <w:r w:rsidR="00C9697C">
              <w:rPr>
                <w:noProof/>
                <w:webHidden/>
              </w:rPr>
              <w:tab/>
            </w:r>
            <w:r w:rsidR="00C9697C">
              <w:rPr>
                <w:noProof/>
                <w:webHidden/>
              </w:rPr>
              <w:fldChar w:fldCharType="begin"/>
            </w:r>
            <w:r w:rsidR="00C9697C">
              <w:rPr>
                <w:noProof/>
                <w:webHidden/>
              </w:rPr>
              <w:instrText xml:space="preserve"> PAGEREF _Toc129705062 \h </w:instrText>
            </w:r>
            <w:r w:rsidR="00C9697C">
              <w:rPr>
                <w:noProof/>
                <w:webHidden/>
              </w:rPr>
            </w:r>
            <w:r w:rsidR="00C9697C">
              <w:rPr>
                <w:noProof/>
                <w:webHidden/>
              </w:rPr>
              <w:fldChar w:fldCharType="separate"/>
            </w:r>
            <w:r w:rsidR="00E11B07">
              <w:rPr>
                <w:noProof/>
                <w:webHidden/>
              </w:rPr>
              <w:t>14</w:t>
            </w:r>
            <w:r w:rsidR="00C9697C">
              <w:rPr>
                <w:noProof/>
                <w:webHidden/>
              </w:rPr>
              <w:fldChar w:fldCharType="end"/>
            </w:r>
          </w:hyperlink>
        </w:p>
        <w:p w14:paraId="15CB6948" w14:textId="39860C75"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63" w:history="1">
            <w:r w:rsidR="00C9697C" w:rsidRPr="00CA79BC">
              <w:rPr>
                <w:rStyle w:val="Hyperlink"/>
                <w:noProof/>
                <w:lang w:val="el-GR"/>
              </w:rPr>
              <w:t>2.1.5</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Εγγυήσεις</w:t>
            </w:r>
            <w:r w:rsidR="00C9697C">
              <w:rPr>
                <w:noProof/>
                <w:webHidden/>
              </w:rPr>
              <w:tab/>
            </w:r>
            <w:r w:rsidR="00C9697C">
              <w:rPr>
                <w:noProof/>
                <w:webHidden/>
              </w:rPr>
              <w:fldChar w:fldCharType="begin"/>
            </w:r>
            <w:r w:rsidR="00C9697C">
              <w:rPr>
                <w:noProof/>
                <w:webHidden/>
              </w:rPr>
              <w:instrText xml:space="preserve"> PAGEREF _Toc129705063 \h </w:instrText>
            </w:r>
            <w:r w:rsidR="00C9697C">
              <w:rPr>
                <w:noProof/>
                <w:webHidden/>
              </w:rPr>
            </w:r>
            <w:r w:rsidR="00C9697C">
              <w:rPr>
                <w:noProof/>
                <w:webHidden/>
              </w:rPr>
              <w:fldChar w:fldCharType="separate"/>
            </w:r>
            <w:r w:rsidR="00E11B07">
              <w:rPr>
                <w:noProof/>
                <w:webHidden/>
              </w:rPr>
              <w:t>14</w:t>
            </w:r>
            <w:r w:rsidR="00C9697C">
              <w:rPr>
                <w:noProof/>
                <w:webHidden/>
              </w:rPr>
              <w:fldChar w:fldCharType="end"/>
            </w:r>
          </w:hyperlink>
        </w:p>
        <w:p w14:paraId="37929FEF" w14:textId="0C1E8F67"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64" w:history="1">
            <w:r w:rsidR="00C9697C" w:rsidRPr="00CA79BC">
              <w:rPr>
                <w:rStyle w:val="Hyperlink"/>
                <w:noProof/>
                <w:lang w:val="el-GR"/>
              </w:rPr>
              <w:t>2.1.6</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Προστασία Προσωπικών Δεδομένων</w:t>
            </w:r>
            <w:r w:rsidR="00C9697C">
              <w:rPr>
                <w:noProof/>
                <w:webHidden/>
              </w:rPr>
              <w:tab/>
            </w:r>
            <w:r w:rsidR="00C9697C">
              <w:rPr>
                <w:noProof/>
                <w:webHidden/>
              </w:rPr>
              <w:fldChar w:fldCharType="begin"/>
            </w:r>
            <w:r w:rsidR="00C9697C">
              <w:rPr>
                <w:noProof/>
                <w:webHidden/>
              </w:rPr>
              <w:instrText xml:space="preserve"> PAGEREF _Toc129705064 \h </w:instrText>
            </w:r>
            <w:r w:rsidR="00C9697C">
              <w:rPr>
                <w:noProof/>
                <w:webHidden/>
              </w:rPr>
            </w:r>
            <w:r w:rsidR="00C9697C">
              <w:rPr>
                <w:noProof/>
                <w:webHidden/>
              </w:rPr>
              <w:fldChar w:fldCharType="separate"/>
            </w:r>
            <w:r w:rsidR="00E11B07">
              <w:rPr>
                <w:noProof/>
                <w:webHidden/>
              </w:rPr>
              <w:t>15</w:t>
            </w:r>
            <w:r w:rsidR="00C9697C">
              <w:rPr>
                <w:noProof/>
                <w:webHidden/>
              </w:rPr>
              <w:fldChar w:fldCharType="end"/>
            </w:r>
          </w:hyperlink>
        </w:p>
        <w:p w14:paraId="0F0E772F" w14:textId="6882E727"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65" w:history="1">
            <w:r w:rsidR="00C9697C" w:rsidRPr="00CA79BC">
              <w:rPr>
                <w:rStyle w:val="Hyperlink"/>
                <w:bCs/>
                <w:noProof/>
                <w:lang w:val="el-GR"/>
              </w:rPr>
              <w:t>2.2</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Δικαίωμα Συμμετοχής - Κριτήρια Ποιοτικής Επιλογής</w:t>
            </w:r>
            <w:r w:rsidR="00C9697C">
              <w:rPr>
                <w:noProof/>
                <w:webHidden/>
              </w:rPr>
              <w:tab/>
            </w:r>
            <w:r w:rsidR="00C9697C">
              <w:rPr>
                <w:noProof/>
                <w:webHidden/>
              </w:rPr>
              <w:fldChar w:fldCharType="begin"/>
            </w:r>
            <w:r w:rsidR="00C9697C">
              <w:rPr>
                <w:noProof/>
                <w:webHidden/>
              </w:rPr>
              <w:instrText xml:space="preserve"> PAGEREF _Toc129705065 \h </w:instrText>
            </w:r>
            <w:r w:rsidR="00C9697C">
              <w:rPr>
                <w:noProof/>
                <w:webHidden/>
              </w:rPr>
            </w:r>
            <w:r w:rsidR="00C9697C">
              <w:rPr>
                <w:noProof/>
                <w:webHidden/>
              </w:rPr>
              <w:fldChar w:fldCharType="separate"/>
            </w:r>
            <w:r w:rsidR="00E11B07">
              <w:rPr>
                <w:noProof/>
                <w:webHidden/>
              </w:rPr>
              <w:t>15</w:t>
            </w:r>
            <w:r w:rsidR="00C9697C">
              <w:rPr>
                <w:noProof/>
                <w:webHidden/>
              </w:rPr>
              <w:fldChar w:fldCharType="end"/>
            </w:r>
          </w:hyperlink>
        </w:p>
        <w:p w14:paraId="38FEF402" w14:textId="44651E16"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66" w:history="1">
            <w:r w:rsidR="00C9697C" w:rsidRPr="00CA79BC">
              <w:rPr>
                <w:rStyle w:val="Hyperlink"/>
                <w:noProof/>
                <w:lang w:val="el-GR"/>
              </w:rPr>
              <w:t>2.2.1</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Δικαιούμενοι συμμετοχής</w:t>
            </w:r>
            <w:r w:rsidR="00C9697C">
              <w:rPr>
                <w:noProof/>
                <w:webHidden/>
              </w:rPr>
              <w:tab/>
            </w:r>
            <w:r w:rsidR="00C9697C">
              <w:rPr>
                <w:noProof/>
                <w:webHidden/>
              </w:rPr>
              <w:fldChar w:fldCharType="begin"/>
            </w:r>
            <w:r w:rsidR="00C9697C">
              <w:rPr>
                <w:noProof/>
                <w:webHidden/>
              </w:rPr>
              <w:instrText xml:space="preserve"> PAGEREF _Toc129705066 \h </w:instrText>
            </w:r>
            <w:r w:rsidR="00C9697C">
              <w:rPr>
                <w:noProof/>
                <w:webHidden/>
              </w:rPr>
            </w:r>
            <w:r w:rsidR="00C9697C">
              <w:rPr>
                <w:noProof/>
                <w:webHidden/>
              </w:rPr>
              <w:fldChar w:fldCharType="separate"/>
            </w:r>
            <w:r w:rsidR="00E11B07">
              <w:rPr>
                <w:noProof/>
                <w:webHidden/>
              </w:rPr>
              <w:t>15</w:t>
            </w:r>
            <w:r w:rsidR="00C9697C">
              <w:rPr>
                <w:noProof/>
                <w:webHidden/>
              </w:rPr>
              <w:fldChar w:fldCharType="end"/>
            </w:r>
          </w:hyperlink>
        </w:p>
        <w:p w14:paraId="27E3B177" w14:textId="138876B5"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67" w:history="1">
            <w:r w:rsidR="00C9697C" w:rsidRPr="00CA79BC">
              <w:rPr>
                <w:rStyle w:val="Hyperlink"/>
                <w:noProof/>
                <w:lang w:val="el-GR"/>
              </w:rPr>
              <w:t>2.2.2</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Εγγύηση συμμετοχής</w:t>
            </w:r>
            <w:r w:rsidR="00C9697C">
              <w:rPr>
                <w:noProof/>
                <w:webHidden/>
              </w:rPr>
              <w:tab/>
            </w:r>
            <w:r w:rsidR="00C9697C">
              <w:rPr>
                <w:noProof/>
                <w:webHidden/>
              </w:rPr>
              <w:fldChar w:fldCharType="begin"/>
            </w:r>
            <w:r w:rsidR="00C9697C">
              <w:rPr>
                <w:noProof/>
                <w:webHidden/>
              </w:rPr>
              <w:instrText xml:space="preserve"> PAGEREF _Toc129705067 \h </w:instrText>
            </w:r>
            <w:r w:rsidR="00C9697C">
              <w:rPr>
                <w:noProof/>
                <w:webHidden/>
              </w:rPr>
            </w:r>
            <w:r w:rsidR="00C9697C">
              <w:rPr>
                <w:noProof/>
                <w:webHidden/>
              </w:rPr>
              <w:fldChar w:fldCharType="separate"/>
            </w:r>
            <w:r w:rsidR="00E11B07">
              <w:rPr>
                <w:noProof/>
                <w:webHidden/>
              </w:rPr>
              <w:t>16</w:t>
            </w:r>
            <w:r w:rsidR="00C9697C">
              <w:rPr>
                <w:noProof/>
                <w:webHidden/>
              </w:rPr>
              <w:fldChar w:fldCharType="end"/>
            </w:r>
          </w:hyperlink>
        </w:p>
        <w:p w14:paraId="651BF9AB" w14:textId="0013C244"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68" w:history="1">
            <w:r w:rsidR="00C9697C" w:rsidRPr="00CA79BC">
              <w:rPr>
                <w:rStyle w:val="Hyperlink"/>
                <w:noProof/>
                <w:lang w:val="el-GR"/>
              </w:rPr>
              <w:t>2.2.3</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Λόγοι αποκλεισμού</w:t>
            </w:r>
            <w:r w:rsidR="00C9697C">
              <w:rPr>
                <w:noProof/>
                <w:webHidden/>
              </w:rPr>
              <w:tab/>
            </w:r>
            <w:r w:rsidR="00C9697C">
              <w:rPr>
                <w:noProof/>
                <w:webHidden/>
              </w:rPr>
              <w:fldChar w:fldCharType="begin"/>
            </w:r>
            <w:r w:rsidR="00C9697C">
              <w:rPr>
                <w:noProof/>
                <w:webHidden/>
              </w:rPr>
              <w:instrText xml:space="preserve"> PAGEREF _Toc129705068 \h </w:instrText>
            </w:r>
            <w:r w:rsidR="00C9697C">
              <w:rPr>
                <w:noProof/>
                <w:webHidden/>
              </w:rPr>
            </w:r>
            <w:r w:rsidR="00C9697C">
              <w:rPr>
                <w:noProof/>
                <w:webHidden/>
              </w:rPr>
              <w:fldChar w:fldCharType="separate"/>
            </w:r>
            <w:r w:rsidR="00E11B07">
              <w:rPr>
                <w:noProof/>
                <w:webHidden/>
              </w:rPr>
              <w:t>17</w:t>
            </w:r>
            <w:r w:rsidR="00C9697C">
              <w:rPr>
                <w:noProof/>
                <w:webHidden/>
              </w:rPr>
              <w:fldChar w:fldCharType="end"/>
            </w:r>
          </w:hyperlink>
        </w:p>
        <w:p w14:paraId="7D461459" w14:textId="3C7856B2" w:rsidR="00C9697C" w:rsidRDefault="00B11DC2">
          <w:pPr>
            <w:pStyle w:val="TOC3"/>
            <w:tabs>
              <w:tab w:val="right" w:leader="dot" w:pos="9620"/>
            </w:tabs>
            <w:rPr>
              <w:rFonts w:asciiTheme="minorHAnsi" w:eastAsiaTheme="minorEastAsia" w:hAnsiTheme="minorHAnsi" w:cstheme="minorBidi"/>
              <w:i w:val="0"/>
              <w:iCs w:val="0"/>
              <w:noProof/>
              <w:sz w:val="22"/>
              <w:szCs w:val="22"/>
              <w:lang w:val="el-GR" w:eastAsia="el-GR"/>
            </w:rPr>
          </w:pPr>
          <w:hyperlink w:anchor="_Toc129705069" w:history="1">
            <w:r w:rsidR="00C9697C" w:rsidRPr="00CA79BC">
              <w:rPr>
                <w:rStyle w:val="Hyperlink"/>
                <w:noProof/>
                <w:lang w:val="el-GR"/>
              </w:rPr>
              <w:t>Κριτήρια Ποιοτικής Επιλογής &amp; αποδεικτά στοιχεία</w:t>
            </w:r>
            <w:r w:rsidR="00C9697C">
              <w:rPr>
                <w:noProof/>
                <w:webHidden/>
              </w:rPr>
              <w:tab/>
            </w:r>
            <w:r w:rsidR="00C9697C">
              <w:rPr>
                <w:noProof/>
                <w:webHidden/>
              </w:rPr>
              <w:fldChar w:fldCharType="begin"/>
            </w:r>
            <w:r w:rsidR="00C9697C">
              <w:rPr>
                <w:noProof/>
                <w:webHidden/>
              </w:rPr>
              <w:instrText xml:space="preserve"> PAGEREF _Toc129705069 \h </w:instrText>
            </w:r>
            <w:r w:rsidR="00C9697C">
              <w:rPr>
                <w:noProof/>
                <w:webHidden/>
              </w:rPr>
            </w:r>
            <w:r w:rsidR="00C9697C">
              <w:rPr>
                <w:noProof/>
                <w:webHidden/>
              </w:rPr>
              <w:fldChar w:fldCharType="separate"/>
            </w:r>
            <w:r w:rsidR="00E11B07">
              <w:rPr>
                <w:noProof/>
                <w:webHidden/>
              </w:rPr>
              <w:t>21</w:t>
            </w:r>
            <w:r w:rsidR="00C9697C">
              <w:rPr>
                <w:noProof/>
                <w:webHidden/>
              </w:rPr>
              <w:fldChar w:fldCharType="end"/>
            </w:r>
          </w:hyperlink>
        </w:p>
        <w:p w14:paraId="04878482" w14:textId="5026ABD5"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70" w:history="1">
            <w:r w:rsidR="00C9697C" w:rsidRPr="00CA79BC">
              <w:rPr>
                <w:rStyle w:val="Hyperlink"/>
                <w:noProof/>
                <w:lang w:val="el-GR"/>
              </w:rPr>
              <w:t>2.2.4</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Καταλληλόλητα άσκησης επαγγελματικής δραστηριότητας</w:t>
            </w:r>
            <w:r w:rsidR="00C9697C">
              <w:rPr>
                <w:noProof/>
                <w:webHidden/>
              </w:rPr>
              <w:tab/>
            </w:r>
            <w:r w:rsidR="00C9697C">
              <w:rPr>
                <w:noProof/>
                <w:webHidden/>
              </w:rPr>
              <w:fldChar w:fldCharType="begin"/>
            </w:r>
            <w:r w:rsidR="00C9697C">
              <w:rPr>
                <w:noProof/>
                <w:webHidden/>
              </w:rPr>
              <w:instrText xml:space="preserve"> PAGEREF _Toc129705070 \h </w:instrText>
            </w:r>
            <w:r w:rsidR="00C9697C">
              <w:rPr>
                <w:noProof/>
                <w:webHidden/>
              </w:rPr>
            </w:r>
            <w:r w:rsidR="00C9697C">
              <w:rPr>
                <w:noProof/>
                <w:webHidden/>
              </w:rPr>
              <w:fldChar w:fldCharType="separate"/>
            </w:r>
            <w:r w:rsidR="00E11B07">
              <w:rPr>
                <w:noProof/>
                <w:webHidden/>
              </w:rPr>
              <w:t>21</w:t>
            </w:r>
            <w:r w:rsidR="00C9697C">
              <w:rPr>
                <w:noProof/>
                <w:webHidden/>
              </w:rPr>
              <w:fldChar w:fldCharType="end"/>
            </w:r>
          </w:hyperlink>
        </w:p>
        <w:p w14:paraId="5DF33189" w14:textId="2F09CBD4"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71" w:history="1">
            <w:r w:rsidR="00C9697C" w:rsidRPr="00CA79BC">
              <w:rPr>
                <w:rStyle w:val="Hyperlink"/>
                <w:noProof/>
                <w:lang w:val="el-GR"/>
              </w:rPr>
              <w:t>2.2.5</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Οικονομική και χρηματοοικονομική επάρκεια</w:t>
            </w:r>
            <w:r w:rsidR="00C9697C">
              <w:rPr>
                <w:noProof/>
                <w:webHidden/>
              </w:rPr>
              <w:tab/>
            </w:r>
            <w:r w:rsidR="00C9697C">
              <w:rPr>
                <w:noProof/>
                <w:webHidden/>
              </w:rPr>
              <w:fldChar w:fldCharType="begin"/>
            </w:r>
            <w:r w:rsidR="00C9697C">
              <w:rPr>
                <w:noProof/>
                <w:webHidden/>
              </w:rPr>
              <w:instrText xml:space="preserve"> PAGEREF _Toc129705071 \h </w:instrText>
            </w:r>
            <w:r w:rsidR="00C9697C">
              <w:rPr>
                <w:noProof/>
                <w:webHidden/>
              </w:rPr>
            </w:r>
            <w:r w:rsidR="00C9697C">
              <w:rPr>
                <w:noProof/>
                <w:webHidden/>
              </w:rPr>
              <w:fldChar w:fldCharType="separate"/>
            </w:r>
            <w:r w:rsidR="00E11B07">
              <w:rPr>
                <w:noProof/>
                <w:webHidden/>
              </w:rPr>
              <w:t>21</w:t>
            </w:r>
            <w:r w:rsidR="00C9697C">
              <w:rPr>
                <w:noProof/>
                <w:webHidden/>
              </w:rPr>
              <w:fldChar w:fldCharType="end"/>
            </w:r>
          </w:hyperlink>
        </w:p>
        <w:p w14:paraId="55C04B74" w14:textId="357B0DDB"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72" w:history="1">
            <w:r w:rsidR="00C9697C" w:rsidRPr="00CA79BC">
              <w:rPr>
                <w:rStyle w:val="Hyperlink"/>
                <w:noProof/>
                <w:lang w:val="el-GR"/>
              </w:rPr>
              <w:t>2.2.6</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Τεχνική και επαγγελματική ικανότητα</w:t>
            </w:r>
            <w:r w:rsidR="00C9697C">
              <w:rPr>
                <w:noProof/>
                <w:webHidden/>
              </w:rPr>
              <w:tab/>
            </w:r>
            <w:r w:rsidR="00C9697C">
              <w:rPr>
                <w:noProof/>
                <w:webHidden/>
              </w:rPr>
              <w:fldChar w:fldCharType="begin"/>
            </w:r>
            <w:r w:rsidR="00C9697C">
              <w:rPr>
                <w:noProof/>
                <w:webHidden/>
              </w:rPr>
              <w:instrText xml:space="preserve"> PAGEREF _Toc129705072 \h </w:instrText>
            </w:r>
            <w:r w:rsidR="00C9697C">
              <w:rPr>
                <w:noProof/>
                <w:webHidden/>
              </w:rPr>
            </w:r>
            <w:r w:rsidR="00C9697C">
              <w:rPr>
                <w:noProof/>
                <w:webHidden/>
              </w:rPr>
              <w:fldChar w:fldCharType="separate"/>
            </w:r>
            <w:r w:rsidR="00E11B07">
              <w:rPr>
                <w:noProof/>
                <w:webHidden/>
              </w:rPr>
              <w:t>22</w:t>
            </w:r>
            <w:r w:rsidR="00C9697C">
              <w:rPr>
                <w:noProof/>
                <w:webHidden/>
              </w:rPr>
              <w:fldChar w:fldCharType="end"/>
            </w:r>
          </w:hyperlink>
        </w:p>
        <w:p w14:paraId="4D1B968E" w14:textId="4AD2B428"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73" w:history="1">
            <w:r w:rsidR="00C9697C" w:rsidRPr="00CA79BC">
              <w:rPr>
                <w:rStyle w:val="Hyperlink"/>
                <w:i/>
                <w:iCs/>
                <w:noProof/>
                <w:lang w:val="el-GR" w:eastAsia="en-US"/>
              </w:rPr>
              <w:t>2.2.6.1</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eastAsia="en-US"/>
              </w:rPr>
              <w:t>Τεχνική Ικανότητα</w:t>
            </w:r>
            <w:r w:rsidR="00C9697C">
              <w:rPr>
                <w:noProof/>
                <w:webHidden/>
              </w:rPr>
              <w:tab/>
            </w:r>
            <w:r w:rsidR="00C9697C">
              <w:rPr>
                <w:noProof/>
                <w:webHidden/>
              </w:rPr>
              <w:fldChar w:fldCharType="begin"/>
            </w:r>
            <w:r w:rsidR="00C9697C">
              <w:rPr>
                <w:noProof/>
                <w:webHidden/>
              </w:rPr>
              <w:instrText xml:space="preserve"> PAGEREF _Toc129705073 \h </w:instrText>
            </w:r>
            <w:r w:rsidR="00C9697C">
              <w:rPr>
                <w:noProof/>
                <w:webHidden/>
              </w:rPr>
            </w:r>
            <w:r w:rsidR="00C9697C">
              <w:rPr>
                <w:noProof/>
                <w:webHidden/>
              </w:rPr>
              <w:fldChar w:fldCharType="separate"/>
            </w:r>
            <w:r w:rsidR="00E11B07">
              <w:rPr>
                <w:noProof/>
                <w:webHidden/>
              </w:rPr>
              <w:t>22</w:t>
            </w:r>
            <w:r w:rsidR="00C9697C">
              <w:rPr>
                <w:noProof/>
                <w:webHidden/>
              </w:rPr>
              <w:fldChar w:fldCharType="end"/>
            </w:r>
          </w:hyperlink>
        </w:p>
        <w:p w14:paraId="366B9144" w14:textId="5A36B913"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74" w:history="1">
            <w:r w:rsidR="00C9697C" w:rsidRPr="00CA79BC">
              <w:rPr>
                <w:rStyle w:val="Hyperlink"/>
                <w:i/>
                <w:iCs/>
                <w:noProof/>
                <w:lang w:val="el-GR" w:eastAsia="en-US"/>
              </w:rPr>
              <w:t>2.2.6.2</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eastAsia="en-US"/>
              </w:rPr>
              <w:t>Επαγγελματική Ικανότητα – Ομάδα Έργου</w:t>
            </w:r>
            <w:r w:rsidR="00C9697C">
              <w:rPr>
                <w:noProof/>
                <w:webHidden/>
              </w:rPr>
              <w:tab/>
            </w:r>
            <w:r w:rsidR="00C9697C">
              <w:rPr>
                <w:noProof/>
                <w:webHidden/>
              </w:rPr>
              <w:fldChar w:fldCharType="begin"/>
            </w:r>
            <w:r w:rsidR="00C9697C">
              <w:rPr>
                <w:noProof/>
                <w:webHidden/>
              </w:rPr>
              <w:instrText xml:space="preserve"> PAGEREF _Toc129705074 \h </w:instrText>
            </w:r>
            <w:r w:rsidR="00C9697C">
              <w:rPr>
                <w:noProof/>
                <w:webHidden/>
              </w:rPr>
            </w:r>
            <w:r w:rsidR="00C9697C">
              <w:rPr>
                <w:noProof/>
                <w:webHidden/>
              </w:rPr>
              <w:fldChar w:fldCharType="separate"/>
            </w:r>
            <w:r w:rsidR="00E11B07">
              <w:rPr>
                <w:noProof/>
                <w:webHidden/>
              </w:rPr>
              <w:t>22</w:t>
            </w:r>
            <w:r w:rsidR="00C9697C">
              <w:rPr>
                <w:noProof/>
                <w:webHidden/>
              </w:rPr>
              <w:fldChar w:fldCharType="end"/>
            </w:r>
          </w:hyperlink>
        </w:p>
        <w:p w14:paraId="57B0A2B6" w14:textId="09A3D55E"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75" w:history="1">
            <w:r w:rsidR="00C9697C" w:rsidRPr="00CA79BC">
              <w:rPr>
                <w:rStyle w:val="Hyperlink"/>
                <w:noProof/>
                <w:lang w:val="el-GR"/>
              </w:rPr>
              <w:t>2.2.7</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Πρότυπα διασφάλισης ποιότητας</w:t>
            </w:r>
            <w:r w:rsidR="00C9697C">
              <w:rPr>
                <w:noProof/>
                <w:webHidden/>
              </w:rPr>
              <w:tab/>
            </w:r>
            <w:r w:rsidR="00C9697C">
              <w:rPr>
                <w:noProof/>
                <w:webHidden/>
              </w:rPr>
              <w:fldChar w:fldCharType="begin"/>
            </w:r>
            <w:r w:rsidR="00C9697C">
              <w:rPr>
                <w:noProof/>
                <w:webHidden/>
              </w:rPr>
              <w:instrText xml:space="preserve"> PAGEREF _Toc129705075 \h </w:instrText>
            </w:r>
            <w:r w:rsidR="00C9697C">
              <w:rPr>
                <w:noProof/>
                <w:webHidden/>
              </w:rPr>
            </w:r>
            <w:r w:rsidR="00C9697C">
              <w:rPr>
                <w:noProof/>
                <w:webHidden/>
              </w:rPr>
              <w:fldChar w:fldCharType="separate"/>
            </w:r>
            <w:r w:rsidR="00E11B07">
              <w:rPr>
                <w:noProof/>
                <w:webHidden/>
              </w:rPr>
              <w:t>23</w:t>
            </w:r>
            <w:r w:rsidR="00C9697C">
              <w:rPr>
                <w:noProof/>
                <w:webHidden/>
              </w:rPr>
              <w:fldChar w:fldCharType="end"/>
            </w:r>
          </w:hyperlink>
        </w:p>
        <w:p w14:paraId="2E5F051F" w14:textId="5F5C9361"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76" w:history="1">
            <w:r w:rsidR="00C9697C" w:rsidRPr="00CA79BC">
              <w:rPr>
                <w:rStyle w:val="Hyperlink"/>
                <w:noProof/>
                <w:lang w:val="el-GR"/>
              </w:rPr>
              <w:t>2.2.8</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Στήριξη στην ικανότητα τρίτων – Υπεργολαβία</w:t>
            </w:r>
            <w:r w:rsidR="00C9697C">
              <w:rPr>
                <w:noProof/>
                <w:webHidden/>
              </w:rPr>
              <w:tab/>
            </w:r>
            <w:r w:rsidR="00C9697C">
              <w:rPr>
                <w:noProof/>
                <w:webHidden/>
              </w:rPr>
              <w:fldChar w:fldCharType="begin"/>
            </w:r>
            <w:r w:rsidR="00C9697C">
              <w:rPr>
                <w:noProof/>
                <w:webHidden/>
              </w:rPr>
              <w:instrText xml:space="preserve"> PAGEREF _Toc129705076 \h </w:instrText>
            </w:r>
            <w:r w:rsidR="00C9697C">
              <w:rPr>
                <w:noProof/>
                <w:webHidden/>
              </w:rPr>
            </w:r>
            <w:r w:rsidR="00C9697C">
              <w:rPr>
                <w:noProof/>
                <w:webHidden/>
              </w:rPr>
              <w:fldChar w:fldCharType="separate"/>
            </w:r>
            <w:r w:rsidR="00E11B07">
              <w:rPr>
                <w:noProof/>
                <w:webHidden/>
              </w:rPr>
              <w:t>23</w:t>
            </w:r>
            <w:r w:rsidR="00C9697C">
              <w:rPr>
                <w:noProof/>
                <w:webHidden/>
              </w:rPr>
              <w:fldChar w:fldCharType="end"/>
            </w:r>
          </w:hyperlink>
        </w:p>
        <w:p w14:paraId="0E544A69" w14:textId="6ADCA812"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77" w:history="1">
            <w:r w:rsidR="00C9697C" w:rsidRPr="00CA79BC">
              <w:rPr>
                <w:rStyle w:val="Hyperlink"/>
                <w:i/>
                <w:iCs/>
                <w:noProof/>
                <w:lang w:val="el-GR"/>
              </w:rPr>
              <w:t>2.2.8.1</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Στήριξη στην ικανότητα τρίτων</w:t>
            </w:r>
            <w:r w:rsidR="00C9697C">
              <w:rPr>
                <w:noProof/>
                <w:webHidden/>
              </w:rPr>
              <w:tab/>
            </w:r>
            <w:r w:rsidR="00C9697C">
              <w:rPr>
                <w:noProof/>
                <w:webHidden/>
              </w:rPr>
              <w:fldChar w:fldCharType="begin"/>
            </w:r>
            <w:r w:rsidR="00C9697C">
              <w:rPr>
                <w:noProof/>
                <w:webHidden/>
              </w:rPr>
              <w:instrText xml:space="preserve"> PAGEREF _Toc129705077 \h </w:instrText>
            </w:r>
            <w:r w:rsidR="00C9697C">
              <w:rPr>
                <w:noProof/>
                <w:webHidden/>
              </w:rPr>
            </w:r>
            <w:r w:rsidR="00C9697C">
              <w:rPr>
                <w:noProof/>
                <w:webHidden/>
              </w:rPr>
              <w:fldChar w:fldCharType="separate"/>
            </w:r>
            <w:r w:rsidR="00E11B07">
              <w:rPr>
                <w:noProof/>
                <w:webHidden/>
              </w:rPr>
              <w:t>23</w:t>
            </w:r>
            <w:r w:rsidR="00C9697C">
              <w:rPr>
                <w:noProof/>
                <w:webHidden/>
              </w:rPr>
              <w:fldChar w:fldCharType="end"/>
            </w:r>
          </w:hyperlink>
        </w:p>
        <w:p w14:paraId="52B750F2" w14:textId="6B62DED6"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78" w:history="1">
            <w:r w:rsidR="00C9697C" w:rsidRPr="00CA79BC">
              <w:rPr>
                <w:rStyle w:val="Hyperlink"/>
                <w:i/>
                <w:iCs/>
                <w:noProof/>
                <w:lang w:val="el-GR"/>
              </w:rPr>
              <w:t>2.2.8.2</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Υπεργολαβία</w:t>
            </w:r>
            <w:r w:rsidR="00C9697C">
              <w:rPr>
                <w:noProof/>
                <w:webHidden/>
              </w:rPr>
              <w:tab/>
            </w:r>
            <w:r w:rsidR="00C9697C">
              <w:rPr>
                <w:noProof/>
                <w:webHidden/>
              </w:rPr>
              <w:fldChar w:fldCharType="begin"/>
            </w:r>
            <w:r w:rsidR="00C9697C">
              <w:rPr>
                <w:noProof/>
                <w:webHidden/>
              </w:rPr>
              <w:instrText xml:space="preserve"> PAGEREF _Toc129705078 \h </w:instrText>
            </w:r>
            <w:r w:rsidR="00C9697C">
              <w:rPr>
                <w:noProof/>
                <w:webHidden/>
              </w:rPr>
            </w:r>
            <w:r w:rsidR="00C9697C">
              <w:rPr>
                <w:noProof/>
                <w:webHidden/>
              </w:rPr>
              <w:fldChar w:fldCharType="separate"/>
            </w:r>
            <w:r w:rsidR="00E11B07">
              <w:rPr>
                <w:noProof/>
                <w:webHidden/>
              </w:rPr>
              <w:t>24</w:t>
            </w:r>
            <w:r w:rsidR="00C9697C">
              <w:rPr>
                <w:noProof/>
                <w:webHidden/>
              </w:rPr>
              <w:fldChar w:fldCharType="end"/>
            </w:r>
          </w:hyperlink>
        </w:p>
        <w:p w14:paraId="5DA93399" w14:textId="1AF8B81C"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79" w:history="1">
            <w:r w:rsidR="00C9697C" w:rsidRPr="00CA79BC">
              <w:rPr>
                <w:rStyle w:val="Hyperlink"/>
                <w:noProof/>
                <w:lang w:val="el-GR"/>
              </w:rPr>
              <w:t>2.2.9</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Κανόνες απόδειξης ποιοτικής επιλογής</w:t>
            </w:r>
            <w:r w:rsidR="00C9697C">
              <w:rPr>
                <w:noProof/>
                <w:webHidden/>
              </w:rPr>
              <w:tab/>
            </w:r>
            <w:r w:rsidR="00C9697C">
              <w:rPr>
                <w:noProof/>
                <w:webHidden/>
              </w:rPr>
              <w:fldChar w:fldCharType="begin"/>
            </w:r>
            <w:r w:rsidR="00C9697C">
              <w:rPr>
                <w:noProof/>
                <w:webHidden/>
              </w:rPr>
              <w:instrText xml:space="preserve"> PAGEREF _Toc129705079 \h </w:instrText>
            </w:r>
            <w:r w:rsidR="00C9697C">
              <w:rPr>
                <w:noProof/>
                <w:webHidden/>
              </w:rPr>
            </w:r>
            <w:r w:rsidR="00C9697C">
              <w:rPr>
                <w:noProof/>
                <w:webHidden/>
              </w:rPr>
              <w:fldChar w:fldCharType="separate"/>
            </w:r>
            <w:r w:rsidR="00E11B07">
              <w:rPr>
                <w:noProof/>
                <w:webHidden/>
              </w:rPr>
              <w:t>24</w:t>
            </w:r>
            <w:r w:rsidR="00C9697C">
              <w:rPr>
                <w:noProof/>
                <w:webHidden/>
              </w:rPr>
              <w:fldChar w:fldCharType="end"/>
            </w:r>
          </w:hyperlink>
        </w:p>
        <w:p w14:paraId="3F2D4CB3" w14:textId="0A21DB8E"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80" w:history="1">
            <w:r w:rsidR="00C9697C" w:rsidRPr="00CA79BC">
              <w:rPr>
                <w:rStyle w:val="Hyperlink"/>
                <w:i/>
                <w:iCs/>
                <w:noProof/>
                <w:lang w:val="el-GR"/>
              </w:rPr>
              <w:t>2.2.9.1</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Προκαταρκτική απόδειξη κατά την υποβολή προσφορών</w:t>
            </w:r>
            <w:r w:rsidR="00C9697C">
              <w:rPr>
                <w:noProof/>
                <w:webHidden/>
              </w:rPr>
              <w:tab/>
            </w:r>
            <w:r w:rsidR="00C9697C">
              <w:rPr>
                <w:noProof/>
                <w:webHidden/>
              </w:rPr>
              <w:fldChar w:fldCharType="begin"/>
            </w:r>
            <w:r w:rsidR="00C9697C">
              <w:rPr>
                <w:noProof/>
                <w:webHidden/>
              </w:rPr>
              <w:instrText xml:space="preserve"> PAGEREF _Toc129705080 \h </w:instrText>
            </w:r>
            <w:r w:rsidR="00C9697C">
              <w:rPr>
                <w:noProof/>
                <w:webHidden/>
              </w:rPr>
            </w:r>
            <w:r w:rsidR="00C9697C">
              <w:rPr>
                <w:noProof/>
                <w:webHidden/>
              </w:rPr>
              <w:fldChar w:fldCharType="separate"/>
            </w:r>
            <w:r w:rsidR="00E11B07">
              <w:rPr>
                <w:noProof/>
                <w:webHidden/>
              </w:rPr>
              <w:t>24</w:t>
            </w:r>
            <w:r w:rsidR="00C9697C">
              <w:rPr>
                <w:noProof/>
                <w:webHidden/>
              </w:rPr>
              <w:fldChar w:fldCharType="end"/>
            </w:r>
          </w:hyperlink>
        </w:p>
        <w:p w14:paraId="47E439E1" w14:textId="5943C11D"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81" w:history="1">
            <w:r w:rsidR="00C9697C" w:rsidRPr="00CA79BC">
              <w:rPr>
                <w:rStyle w:val="Hyperlink"/>
                <w:i/>
                <w:iCs/>
                <w:noProof/>
                <w:lang w:val="el-GR"/>
              </w:rPr>
              <w:t>2.2.9.2</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Αποδεικτικά μέσα</w:t>
            </w:r>
            <w:r w:rsidR="00C9697C" w:rsidRPr="00CA79BC">
              <w:rPr>
                <w:rStyle w:val="Hyperlink"/>
                <w:rFonts w:ascii="Calibri" w:hAnsi="Calibri"/>
                <w:noProof/>
                <w:lang w:val="el-GR"/>
              </w:rPr>
              <w:t xml:space="preserve"> - </w:t>
            </w:r>
            <w:r w:rsidR="00C9697C" w:rsidRPr="00CA79BC">
              <w:rPr>
                <w:rStyle w:val="Hyperlink"/>
                <w:noProof/>
                <w:lang w:val="el-GR"/>
              </w:rPr>
              <w:t>Δικαιολογητικά προσωρινού αναδόχου</w:t>
            </w:r>
            <w:r w:rsidR="00C9697C">
              <w:rPr>
                <w:noProof/>
                <w:webHidden/>
              </w:rPr>
              <w:tab/>
            </w:r>
            <w:r w:rsidR="00C9697C">
              <w:rPr>
                <w:noProof/>
                <w:webHidden/>
              </w:rPr>
              <w:fldChar w:fldCharType="begin"/>
            </w:r>
            <w:r w:rsidR="00C9697C">
              <w:rPr>
                <w:noProof/>
                <w:webHidden/>
              </w:rPr>
              <w:instrText xml:space="preserve"> PAGEREF _Toc129705081 \h </w:instrText>
            </w:r>
            <w:r w:rsidR="00C9697C">
              <w:rPr>
                <w:noProof/>
                <w:webHidden/>
              </w:rPr>
            </w:r>
            <w:r w:rsidR="00C9697C">
              <w:rPr>
                <w:noProof/>
                <w:webHidden/>
              </w:rPr>
              <w:fldChar w:fldCharType="separate"/>
            </w:r>
            <w:r w:rsidR="00E11B07">
              <w:rPr>
                <w:noProof/>
                <w:webHidden/>
              </w:rPr>
              <w:t>26</w:t>
            </w:r>
            <w:r w:rsidR="00C9697C">
              <w:rPr>
                <w:noProof/>
                <w:webHidden/>
              </w:rPr>
              <w:fldChar w:fldCharType="end"/>
            </w:r>
          </w:hyperlink>
        </w:p>
        <w:p w14:paraId="198D5830" w14:textId="1A55F1F4"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82" w:history="1">
            <w:r w:rsidR="00C9697C" w:rsidRPr="00CA79BC">
              <w:rPr>
                <w:rStyle w:val="Hyperlink"/>
                <w:bCs/>
                <w:noProof/>
                <w:lang w:val="el-GR"/>
              </w:rPr>
              <w:t>2.3</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Κριτήρια Ανάθεσης</w:t>
            </w:r>
            <w:r w:rsidR="00C9697C">
              <w:rPr>
                <w:noProof/>
                <w:webHidden/>
              </w:rPr>
              <w:tab/>
            </w:r>
            <w:r w:rsidR="00C9697C">
              <w:rPr>
                <w:noProof/>
                <w:webHidden/>
              </w:rPr>
              <w:fldChar w:fldCharType="begin"/>
            </w:r>
            <w:r w:rsidR="00C9697C">
              <w:rPr>
                <w:noProof/>
                <w:webHidden/>
              </w:rPr>
              <w:instrText xml:space="preserve"> PAGEREF _Toc129705082 \h </w:instrText>
            </w:r>
            <w:r w:rsidR="00C9697C">
              <w:rPr>
                <w:noProof/>
                <w:webHidden/>
              </w:rPr>
            </w:r>
            <w:r w:rsidR="00C9697C">
              <w:rPr>
                <w:noProof/>
                <w:webHidden/>
              </w:rPr>
              <w:fldChar w:fldCharType="separate"/>
            </w:r>
            <w:r w:rsidR="00E11B07">
              <w:rPr>
                <w:noProof/>
                <w:webHidden/>
              </w:rPr>
              <w:t>33</w:t>
            </w:r>
            <w:r w:rsidR="00C9697C">
              <w:rPr>
                <w:noProof/>
                <w:webHidden/>
              </w:rPr>
              <w:fldChar w:fldCharType="end"/>
            </w:r>
          </w:hyperlink>
        </w:p>
        <w:p w14:paraId="5E7CEF0B" w14:textId="3BBE1A56"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83" w:history="1">
            <w:r w:rsidR="00C9697C" w:rsidRPr="00CA79BC">
              <w:rPr>
                <w:rStyle w:val="Hyperlink"/>
                <w:noProof/>
                <w:lang w:val="el-GR"/>
              </w:rPr>
              <w:t>2.3.1</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Κριτήριο ανάθεσης</w:t>
            </w:r>
            <w:r w:rsidR="00C9697C">
              <w:rPr>
                <w:noProof/>
                <w:webHidden/>
              </w:rPr>
              <w:tab/>
            </w:r>
            <w:r w:rsidR="00C9697C">
              <w:rPr>
                <w:noProof/>
                <w:webHidden/>
              </w:rPr>
              <w:fldChar w:fldCharType="begin"/>
            </w:r>
            <w:r w:rsidR="00C9697C">
              <w:rPr>
                <w:noProof/>
                <w:webHidden/>
              </w:rPr>
              <w:instrText xml:space="preserve"> PAGEREF _Toc129705083 \h </w:instrText>
            </w:r>
            <w:r w:rsidR="00C9697C">
              <w:rPr>
                <w:noProof/>
                <w:webHidden/>
              </w:rPr>
            </w:r>
            <w:r w:rsidR="00C9697C">
              <w:rPr>
                <w:noProof/>
                <w:webHidden/>
              </w:rPr>
              <w:fldChar w:fldCharType="separate"/>
            </w:r>
            <w:r w:rsidR="00E11B07">
              <w:rPr>
                <w:noProof/>
                <w:webHidden/>
              </w:rPr>
              <w:t>33</w:t>
            </w:r>
            <w:r w:rsidR="00C9697C">
              <w:rPr>
                <w:noProof/>
                <w:webHidden/>
              </w:rPr>
              <w:fldChar w:fldCharType="end"/>
            </w:r>
          </w:hyperlink>
        </w:p>
        <w:p w14:paraId="79EB6F61" w14:textId="6EAC7620"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84" w:history="1">
            <w:r w:rsidR="00C9697C" w:rsidRPr="00CA79BC">
              <w:rPr>
                <w:rStyle w:val="Hyperlink"/>
                <w:noProof/>
                <w:lang w:val="el-GR"/>
              </w:rPr>
              <w:t>2.3.2</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Βαθμολόγηση και κατάταξη προσφορών</w:t>
            </w:r>
            <w:r w:rsidR="00C9697C">
              <w:rPr>
                <w:noProof/>
                <w:webHidden/>
              </w:rPr>
              <w:tab/>
            </w:r>
            <w:r w:rsidR="00C9697C">
              <w:rPr>
                <w:noProof/>
                <w:webHidden/>
              </w:rPr>
              <w:fldChar w:fldCharType="begin"/>
            </w:r>
            <w:r w:rsidR="00C9697C">
              <w:rPr>
                <w:noProof/>
                <w:webHidden/>
              </w:rPr>
              <w:instrText xml:space="preserve"> PAGEREF _Toc129705084 \h </w:instrText>
            </w:r>
            <w:r w:rsidR="00C9697C">
              <w:rPr>
                <w:noProof/>
                <w:webHidden/>
              </w:rPr>
            </w:r>
            <w:r w:rsidR="00C9697C">
              <w:rPr>
                <w:noProof/>
                <w:webHidden/>
              </w:rPr>
              <w:fldChar w:fldCharType="separate"/>
            </w:r>
            <w:r w:rsidR="00E11B07">
              <w:rPr>
                <w:noProof/>
                <w:webHidden/>
              </w:rPr>
              <w:t>38</w:t>
            </w:r>
            <w:r w:rsidR="00C9697C">
              <w:rPr>
                <w:noProof/>
                <w:webHidden/>
              </w:rPr>
              <w:fldChar w:fldCharType="end"/>
            </w:r>
          </w:hyperlink>
        </w:p>
        <w:p w14:paraId="581CDC24" w14:textId="52DF6EB7"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85" w:history="1">
            <w:r w:rsidR="00C9697C" w:rsidRPr="00CA79BC">
              <w:rPr>
                <w:rStyle w:val="Hyperlink"/>
                <w:i/>
                <w:iCs/>
                <w:noProof/>
                <w:lang w:val="el-GR"/>
              </w:rPr>
              <w:t>2.3.2.1</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Βαθμολόγηση Τεχνικών Προσφορών</w:t>
            </w:r>
            <w:r w:rsidR="00C9697C">
              <w:rPr>
                <w:noProof/>
                <w:webHidden/>
              </w:rPr>
              <w:tab/>
            </w:r>
            <w:r w:rsidR="00C9697C">
              <w:rPr>
                <w:noProof/>
                <w:webHidden/>
              </w:rPr>
              <w:fldChar w:fldCharType="begin"/>
            </w:r>
            <w:r w:rsidR="00C9697C">
              <w:rPr>
                <w:noProof/>
                <w:webHidden/>
              </w:rPr>
              <w:instrText xml:space="preserve"> PAGEREF _Toc129705085 \h </w:instrText>
            </w:r>
            <w:r w:rsidR="00C9697C">
              <w:rPr>
                <w:noProof/>
                <w:webHidden/>
              </w:rPr>
            </w:r>
            <w:r w:rsidR="00C9697C">
              <w:rPr>
                <w:noProof/>
                <w:webHidden/>
              </w:rPr>
              <w:fldChar w:fldCharType="separate"/>
            </w:r>
            <w:r w:rsidR="00E11B07">
              <w:rPr>
                <w:noProof/>
                <w:webHidden/>
              </w:rPr>
              <w:t>38</w:t>
            </w:r>
            <w:r w:rsidR="00C9697C">
              <w:rPr>
                <w:noProof/>
                <w:webHidden/>
              </w:rPr>
              <w:fldChar w:fldCharType="end"/>
            </w:r>
          </w:hyperlink>
        </w:p>
        <w:p w14:paraId="66362D50" w14:textId="0D9926BF"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86" w:history="1">
            <w:r w:rsidR="00C9697C" w:rsidRPr="00CA79BC">
              <w:rPr>
                <w:rStyle w:val="Hyperlink"/>
                <w:i/>
                <w:iCs/>
                <w:noProof/>
                <w:lang w:val="el-GR"/>
              </w:rPr>
              <w:t>2.3.2.2</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Κατάταξη προσφορών</w:t>
            </w:r>
            <w:r w:rsidR="00C9697C">
              <w:rPr>
                <w:noProof/>
                <w:webHidden/>
              </w:rPr>
              <w:tab/>
            </w:r>
            <w:r w:rsidR="00C9697C">
              <w:rPr>
                <w:noProof/>
                <w:webHidden/>
              </w:rPr>
              <w:fldChar w:fldCharType="begin"/>
            </w:r>
            <w:r w:rsidR="00C9697C">
              <w:rPr>
                <w:noProof/>
                <w:webHidden/>
              </w:rPr>
              <w:instrText xml:space="preserve"> PAGEREF _Toc129705086 \h </w:instrText>
            </w:r>
            <w:r w:rsidR="00C9697C">
              <w:rPr>
                <w:noProof/>
                <w:webHidden/>
              </w:rPr>
            </w:r>
            <w:r w:rsidR="00C9697C">
              <w:rPr>
                <w:noProof/>
                <w:webHidden/>
              </w:rPr>
              <w:fldChar w:fldCharType="separate"/>
            </w:r>
            <w:r w:rsidR="00E11B07">
              <w:rPr>
                <w:noProof/>
                <w:webHidden/>
              </w:rPr>
              <w:t>38</w:t>
            </w:r>
            <w:r w:rsidR="00C9697C">
              <w:rPr>
                <w:noProof/>
                <w:webHidden/>
              </w:rPr>
              <w:fldChar w:fldCharType="end"/>
            </w:r>
          </w:hyperlink>
        </w:p>
        <w:p w14:paraId="477546E8" w14:textId="3292BC81"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87" w:history="1">
            <w:r w:rsidR="00C9697C" w:rsidRPr="00CA79BC">
              <w:rPr>
                <w:rStyle w:val="Hyperlink"/>
                <w:i/>
                <w:iCs/>
                <w:noProof/>
                <w:lang w:val="el-GR"/>
              </w:rPr>
              <w:t>2.3.2.3</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Διαμόρφωση συγκριτικού κόστους Προσφοράς</w:t>
            </w:r>
            <w:r w:rsidR="00C9697C">
              <w:rPr>
                <w:noProof/>
                <w:webHidden/>
              </w:rPr>
              <w:tab/>
            </w:r>
            <w:r w:rsidR="00C9697C">
              <w:rPr>
                <w:noProof/>
                <w:webHidden/>
              </w:rPr>
              <w:fldChar w:fldCharType="begin"/>
            </w:r>
            <w:r w:rsidR="00C9697C">
              <w:rPr>
                <w:noProof/>
                <w:webHidden/>
              </w:rPr>
              <w:instrText xml:space="preserve"> PAGEREF _Toc129705087 \h </w:instrText>
            </w:r>
            <w:r w:rsidR="00C9697C">
              <w:rPr>
                <w:noProof/>
                <w:webHidden/>
              </w:rPr>
            </w:r>
            <w:r w:rsidR="00C9697C">
              <w:rPr>
                <w:noProof/>
                <w:webHidden/>
              </w:rPr>
              <w:fldChar w:fldCharType="separate"/>
            </w:r>
            <w:r w:rsidR="00E11B07">
              <w:rPr>
                <w:noProof/>
                <w:webHidden/>
              </w:rPr>
              <w:t>39</w:t>
            </w:r>
            <w:r w:rsidR="00C9697C">
              <w:rPr>
                <w:noProof/>
                <w:webHidden/>
              </w:rPr>
              <w:fldChar w:fldCharType="end"/>
            </w:r>
          </w:hyperlink>
        </w:p>
        <w:p w14:paraId="792DFAE2" w14:textId="07472441"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88" w:history="1">
            <w:r w:rsidR="00C9697C" w:rsidRPr="00CA79BC">
              <w:rPr>
                <w:rStyle w:val="Hyperlink"/>
                <w:bCs/>
                <w:noProof/>
                <w:lang w:val="el-GR"/>
              </w:rPr>
              <w:t>2.4</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Κατάρτιση - Περιεχόμενο Προσφορών</w:t>
            </w:r>
            <w:r w:rsidR="00C9697C">
              <w:rPr>
                <w:noProof/>
                <w:webHidden/>
              </w:rPr>
              <w:tab/>
            </w:r>
            <w:r w:rsidR="00C9697C">
              <w:rPr>
                <w:noProof/>
                <w:webHidden/>
              </w:rPr>
              <w:fldChar w:fldCharType="begin"/>
            </w:r>
            <w:r w:rsidR="00C9697C">
              <w:rPr>
                <w:noProof/>
                <w:webHidden/>
              </w:rPr>
              <w:instrText xml:space="preserve"> PAGEREF _Toc129705088 \h </w:instrText>
            </w:r>
            <w:r w:rsidR="00C9697C">
              <w:rPr>
                <w:noProof/>
                <w:webHidden/>
              </w:rPr>
            </w:r>
            <w:r w:rsidR="00C9697C">
              <w:rPr>
                <w:noProof/>
                <w:webHidden/>
              </w:rPr>
              <w:fldChar w:fldCharType="separate"/>
            </w:r>
            <w:r w:rsidR="00E11B07">
              <w:rPr>
                <w:noProof/>
                <w:webHidden/>
              </w:rPr>
              <w:t>39</w:t>
            </w:r>
            <w:r w:rsidR="00C9697C">
              <w:rPr>
                <w:noProof/>
                <w:webHidden/>
              </w:rPr>
              <w:fldChar w:fldCharType="end"/>
            </w:r>
          </w:hyperlink>
        </w:p>
        <w:p w14:paraId="73FEB0AD" w14:textId="5CC353AD"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89" w:history="1">
            <w:r w:rsidR="00C9697C" w:rsidRPr="00CA79BC">
              <w:rPr>
                <w:rStyle w:val="Hyperlink"/>
                <w:noProof/>
                <w:lang w:val="el-GR"/>
              </w:rPr>
              <w:t>2.4.1</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Γενικοί όροι υποβολής προσφορών</w:t>
            </w:r>
            <w:r w:rsidR="00C9697C">
              <w:rPr>
                <w:noProof/>
                <w:webHidden/>
              </w:rPr>
              <w:tab/>
            </w:r>
            <w:r w:rsidR="00C9697C">
              <w:rPr>
                <w:noProof/>
                <w:webHidden/>
              </w:rPr>
              <w:fldChar w:fldCharType="begin"/>
            </w:r>
            <w:r w:rsidR="00C9697C">
              <w:rPr>
                <w:noProof/>
                <w:webHidden/>
              </w:rPr>
              <w:instrText xml:space="preserve"> PAGEREF _Toc129705089 \h </w:instrText>
            </w:r>
            <w:r w:rsidR="00C9697C">
              <w:rPr>
                <w:noProof/>
                <w:webHidden/>
              </w:rPr>
            </w:r>
            <w:r w:rsidR="00C9697C">
              <w:rPr>
                <w:noProof/>
                <w:webHidden/>
              </w:rPr>
              <w:fldChar w:fldCharType="separate"/>
            </w:r>
            <w:r w:rsidR="00E11B07">
              <w:rPr>
                <w:noProof/>
                <w:webHidden/>
              </w:rPr>
              <w:t>39</w:t>
            </w:r>
            <w:r w:rsidR="00C9697C">
              <w:rPr>
                <w:noProof/>
                <w:webHidden/>
              </w:rPr>
              <w:fldChar w:fldCharType="end"/>
            </w:r>
          </w:hyperlink>
        </w:p>
        <w:p w14:paraId="0CCCD15D" w14:textId="32D68CFF"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90" w:history="1">
            <w:r w:rsidR="00C9697C" w:rsidRPr="00CA79BC">
              <w:rPr>
                <w:rStyle w:val="Hyperlink"/>
                <w:noProof/>
                <w:lang w:val="el-GR"/>
              </w:rPr>
              <w:t>2.4.2</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Χρόνος και Τρόπος υποβολής προσφορών</w:t>
            </w:r>
            <w:r w:rsidR="00C9697C">
              <w:rPr>
                <w:noProof/>
                <w:webHidden/>
              </w:rPr>
              <w:tab/>
            </w:r>
            <w:r w:rsidR="00C9697C">
              <w:rPr>
                <w:noProof/>
                <w:webHidden/>
              </w:rPr>
              <w:fldChar w:fldCharType="begin"/>
            </w:r>
            <w:r w:rsidR="00C9697C">
              <w:rPr>
                <w:noProof/>
                <w:webHidden/>
              </w:rPr>
              <w:instrText xml:space="preserve"> PAGEREF _Toc129705090 \h </w:instrText>
            </w:r>
            <w:r w:rsidR="00C9697C">
              <w:rPr>
                <w:noProof/>
                <w:webHidden/>
              </w:rPr>
            </w:r>
            <w:r w:rsidR="00C9697C">
              <w:rPr>
                <w:noProof/>
                <w:webHidden/>
              </w:rPr>
              <w:fldChar w:fldCharType="separate"/>
            </w:r>
            <w:r w:rsidR="00E11B07">
              <w:rPr>
                <w:noProof/>
                <w:webHidden/>
              </w:rPr>
              <w:t>39</w:t>
            </w:r>
            <w:r w:rsidR="00C9697C">
              <w:rPr>
                <w:noProof/>
                <w:webHidden/>
              </w:rPr>
              <w:fldChar w:fldCharType="end"/>
            </w:r>
          </w:hyperlink>
        </w:p>
        <w:p w14:paraId="2888A1A5" w14:textId="51581E78"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91" w:history="1">
            <w:r w:rsidR="00C9697C" w:rsidRPr="00CA79BC">
              <w:rPr>
                <w:rStyle w:val="Hyperlink"/>
                <w:noProof/>
                <w:lang w:val="el-GR"/>
              </w:rPr>
              <w:t>2.4.3</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Περιεχόμενα Φακέλου «Δικαιολογητικά Συμμετοχής - Τεχνική Προσφορά»</w:t>
            </w:r>
            <w:r w:rsidR="00C9697C">
              <w:rPr>
                <w:noProof/>
                <w:webHidden/>
              </w:rPr>
              <w:tab/>
            </w:r>
            <w:r w:rsidR="00C9697C">
              <w:rPr>
                <w:noProof/>
                <w:webHidden/>
              </w:rPr>
              <w:fldChar w:fldCharType="begin"/>
            </w:r>
            <w:r w:rsidR="00C9697C">
              <w:rPr>
                <w:noProof/>
                <w:webHidden/>
              </w:rPr>
              <w:instrText xml:space="preserve"> PAGEREF _Toc129705091 \h </w:instrText>
            </w:r>
            <w:r w:rsidR="00C9697C">
              <w:rPr>
                <w:noProof/>
                <w:webHidden/>
              </w:rPr>
            </w:r>
            <w:r w:rsidR="00C9697C">
              <w:rPr>
                <w:noProof/>
                <w:webHidden/>
              </w:rPr>
              <w:fldChar w:fldCharType="separate"/>
            </w:r>
            <w:r w:rsidR="00E11B07">
              <w:rPr>
                <w:noProof/>
                <w:webHidden/>
              </w:rPr>
              <w:t>42</w:t>
            </w:r>
            <w:r w:rsidR="00C9697C">
              <w:rPr>
                <w:noProof/>
                <w:webHidden/>
              </w:rPr>
              <w:fldChar w:fldCharType="end"/>
            </w:r>
          </w:hyperlink>
        </w:p>
        <w:p w14:paraId="1CAE0E03" w14:textId="5ACAFA63"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92" w:history="1">
            <w:r w:rsidR="00C9697C" w:rsidRPr="00CA79BC">
              <w:rPr>
                <w:rStyle w:val="Hyperlink"/>
                <w:i/>
                <w:iCs/>
                <w:noProof/>
              </w:rPr>
              <w:t>2.4.3.1</w:t>
            </w:r>
            <w:r w:rsidR="00C9697C">
              <w:rPr>
                <w:rFonts w:asciiTheme="minorHAnsi" w:eastAsiaTheme="minorEastAsia" w:hAnsiTheme="minorHAnsi" w:cstheme="minorBidi"/>
                <w:noProof/>
                <w:sz w:val="22"/>
                <w:szCs w:val="22"/>
                <w:lang w:val="el-GR" w:eastAsia="el-GR"/>
              </w:rPr>
              <w:tab/>
            </w:r>
            <w:r w:rsidR="00C9697C" w:rsidRPr="00CA79BC">
              <w:rPr>
                <w:rStyle w:val="Hyperlink"/>
                <w:noProof/>
              </w:rPr>
              <w:t>Δικαιολογητικά Συμμετοχής</w:t>
            </w:r>
            <w:r w:rsidR="00C9697C">
              <w:rPr>
                <w:noProof/>
                <w:webHidden/>
              </w:rPr>
              <w:tab/>
            </w:r>
            <w:r w:rsidR="00C9697C">
              <w:rPr>
                <w:noProof/>
                <w:webHidden/>
              </w:rPr>
              <w:fldChar w:fldCharType="begin"/>
            </w:r>
            <w:r w:rsidR="00C9697C">
              <w:rPr>
                <w:noProof/>
                <w:webHidden/>
              </w:rPr>
              <w:instrText xml:space="preserve"> PAGEREF _Toc129705092 \h </w:instrText>
            </w:r>
            <w:r w:rsidR="00C9697C">
              <w:rPr>
                <w:noProof/>
                <w:webHidden/>
              </w:rPr>
            </w:r>
            <w:r w:rsidR="00C9697C">
              <w:rPr>
                <w:noProof/>
                <w:webHidden/>
              </w:rPr>
              <w:fldChar w:fldCharType="separate"/>
            </w:r>
            <w:r w:rsidR="00E11B07">
              <w:rPr>
                <w:noProof/>
                <w:webHidden/>
              </w:rPr>
              <w:t>42</w:t>
            </w:r>
            <w:r w:rsidR="00C9697C">
              <w:rPr>
                <w:noProof/>
                <w:webHidden/>
              </w:rPr>
              <w:fldChar w:fldCharType="end"/>
            </w:r>
          </w:hyperlink>
        </w:p>
        <w:p w14:paraId="5C5C3F1D" w14:textId="3B9FFC70" w:rsidR="00C9697C" w:rsidRDefault="00B11DC2">
          <w:pPr>
            <w:pStyle w:val="TOC4"/>
            <w:tabs>
              <w:tab w:val="left" w:pos="1540"/>
              <w:tab w:val="right" w:leader="dot" w:pos="9620"/>
            </w:tabs>
            <w:rPr>
              <w:rFonts w:asciiTheme="minorHAnsi" w:eastAsiaTheme="minorEastAsia" w:hAnsiTheme="minorHAnsi" w:cstheme="minorBidi"/>
              <w:noProof/>
              <w:sz w:val="22"/>
              <w:szCs w:val="22"/>
              <w:lang w:val="el-GR" w:eastAsia="el-GR"/>
            </w:rPr>
          </w:pPr>
          <w:hyperlink w:anchor="_Toc129705093" w:history="1">
            <w:r w:rsidR="00C9697C" w:rsidRPr="00CA79BC">
              <w:rPr>
                <w:rStyle w:val="Hyperlink"/>
                <w:i/>
                <w:iCs/>
                <w:noProof/>
                <w:lang w:val="el-GR"/>
              </w:rPr>
              <w:t>2.4.3.2</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Τεχνική Προσφορά</w:t>
            </w:r>
            <w:r w:rsidR="00C9697C">
              <w:rPr>
                <w:noProof/>
                <w:webHidden/>
              </w:rPr>
              <w:tab/>
            </w:r>
            <w:r w:rsidR="00C9697C">
              <w:rPr>
                <w:noProof/>
                <w:webHidden/>
              </w:rPr>
              <w:fldChar w:fldCharType="begin"/>
            </w:r>
            <w:r w:rsidR="00C9697C">
              <w:rPr>
                <w:noProof/>
                <w:webHidden/>
              </w:rPr>
              <w:instrText xml:space="preserve"> PAGEREF _Toc129705093 \h </w:instrText>
            </w:r>
            <w:r w:rsidR="00C9697C">
              <w:rPr>
                <w:noProof/>
                <w:webHidden/>
              </w:rPr>
            </w:r>
            <w:r w:rsidR="00C9697C">
              <w:rPr>
                <w:noProof/>
                <w:webHidden/>
              </w:rPr>
              <w:fldChar w:fldCharType="separate"/>
            </w:r>
            <w:r w:rsidR="00E11B07">
              <w:rPr>
                <w:noProof/>
                <w:webHidden/>
              </w:rPr>
              <w:t>44</w:t>
            </w:r>
            <w:r w:rsidR="00C9697C">
              <w:rPr>
                <w:noProof/>
                <w:webHidden/>
              </w:rPr>
              <w:fldChar w:fldCharType="end"/>
            </w:r>
          </w:hyperlink>
        </w:p>
        <w:p w14:paraId="59EE13F3" w14:textId="4B800F63"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94" w:history="1">
            <w:r w:rsidR="00C9697C" w:rsidRPr="00CA79BC">
              <w:rPr>
                <w:rStyle w:val="Hyperlink"/>
                <w:noProof/>
                <w:lang w:val="el-GR"/>
              </w:rPr>
              <w:t>2.4.4</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Περιεχόμενα Φακέλου «Οικονομική Προσφορά» / Τρόπος σύνταξης και υποβολής οικονομικών προσφορών</w:t>
            </w:r>
            <w:r w:rsidR="00C9697C">
              <w:rPr>
                <w:noProof/>
                <w:webHidden/>
              </w:rPr>
              <w:tab/>
            </w:r>
            <w:r w:rsidR="00C9697C">
              <w:rPr>
                <w:noProof/>
                <w:webHidden/>
              </w:rPr>
              <w:fldChar w:fldCharType="begin"/>
            </w:r>
            <w:r w:rsidR="00C9697C">
              <w:rPr>
                <w:noProof/>
                <w:webHidden/>
              </w:rPr>
              <w:instrText xml:space="preserve"> PAGEREF _Toc129705094 \h </w:instrText>
            </w:r>
            <w:r w:rsidR="00C9697C">
              <w:rPr>
                <w:noProof/>
                <w:webHidden/>
              </w:rPr>
            </w:r>
            <w:r w:rsidR="00C9697C">
              <w:rPr>
                <w:noProof/>
                <w:webHidden/>
              </w:rPr>
              <w:fldChar w:fldCharType="separate"/>
            </w:r>
            <w:r w:rsidR="00E11B07">
              <w:rPr>
                <w:noProof/>
                <w:webHidden/>
              </w:rPr>
              <w:t>44</w:t>
            </w:r>
            <w:r w:rsidR="00C9697C">
              <w:rPr>
                <w:noProof/>
                <w:webHidden/>
              </w:rPr>
              <w:fldChar w:fldCharType="end"/>
            </w:r>
          </w:hyperlink>
        </w:p>
        <w:p w14:paraId="1D803802" w14:textId="16C9E85E"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95" w:history="1">
            <w:r w:rsidR="00C9697C" w:rsidRPr="00CA79BC">
              <w:rPr>
                <w:rStyle w:val="Hyperlink"/>
                <w:noProof/>
                <w:lang w:val="el-GR"/>
              </w:rPr>
              <w:t>2.4.5</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Χρόνος ισχύος των προσφορών</w:t>
            </w:r>
            <w:r w:rsidR="00C9697C">
              <w:rPr>
                <w:noProof/>
                <w:webHidden/>
              </w:rPr>
              <w:tab/>
            </w:r>
            <w:r w:rsidR="00C9697C">
              <w:rPr>
                <w:noProof/>
                <w:webHidden/>
              </w:rPr>
              <w:fldChar w:fldCharType="begin"/>
            </w:r>
            <w:r w:rsidR="00C9697C">
              <w:rPr>
                <w:noProof/>
                <w:webHidden/>
              </w:rPr>
              <w:instrText xml:space="preserve"> PAGEREF _Toc129705095 \h </w:instrText>
            </w:r>
            <w:r w:rsidR="00C9697C">
              <w:rPr>
                <w:noProof/>
                <w:webHidden/>
              </w:rPr>
            </w:r>
            <w:r w:rsidR="00C9697C">
              <w:rPr>
                <w:noProof/>
                <w:webHidden/>
              </w:rPr>
              <w:fldChar w:fldCharType="separate"/>
            </w:r>
            <w:r w:rsidR="00E11B07">
              <w:rPr>
                <w:noProof/>
                <w:webHidden/>
              </w:rPr>
              <w:t>45</w:t>
            </w:r>
            <w:r w:rsidR="00C9697C">
              <w:rPr>
                <w:noProof/>
                <w:webHidden/>
              </w:rPr>
              <w:fldChar w:fldCharType="end"/>
            </w:r>
          </w:hyperlink>
        </w:p>
        <w:p w14:paraId="5AF15953" w14:textId="7E228F27"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96" w:history="1">
            <w:r w:rsidR="00C9697C" w:rsidRPr="00CA79BC">
              <w:rPr>
                <w:rStyle w:val="Hyperlink"/>
                <w:noProof/>
                <w:lang w:val="en-US"/>
              </w:rPr>
              <w:t>2.4.6</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Λόγοι απόρριψης προσφορών</w:t>
            </w:r>
            <w:r w:rsidR="00C9697C">
              <w:rPr>
                <w:noProof/>
                <w:webHidden/>
              </w:rPr>
              <w:tab/>
            </w:r>
            <w:r w:rsidR="00C9697C">
              <w:rPr>
                <w:noProof/>
                <w:webHidden/>
              </w:rPr>
              <w:fldChar w:fldCharType="begin"/>
            </w:r>
            <w:r w:rsidR="00C9697C">
              <w:rPr>
                <w:noProof/>
                <w:webHidden/>
              </w:rPr>
              <w:instrText xml:space="preserve"> PAGEREF _Toc129705096 \h </w:instrText>
            </w:r>
            <w:r w:rsidR="00C9697C">
              <w:rPr>
                <w:noProof/>
                <w:webHidden/>
              </w:rPr>
            </w:r>
            <w:r w:rsidR="00C9697C">
              <w:rPr>
                <w:noProof/>
                <w:webHidden/>
              </w:rPr>
              <w:fldChar w:fldCharType="separate"/>
            </w:r>
            <w:r w:rsidR="00E11B07">
              <w:rPr>
                <w:noProof/>
                <w:webHidden/>
              </w:rPr>
              <w:t>45</w:t>
            </w:r>
            <w:r w:rsidR="00C9697C">
              <w:rPr>
                <w:noProof/>
                <w:webHidden/>
              </w:rPr>
              <w:fldChar w:fldCharType="end"/>
            </w:r>
          </w:hyperlink>
        </w:p>
        <w:p w14:paraId="77FCB29F" w14:textId="77437516" w:rsidR="00C9697C" w:rsidRDefault="00B11DC2">
          <w:pPr>
            <w:pStyle w:val="TOC1"/>
            <w:tabs>
              <w:tab w:val="left" w:pos="440"/>
              <w:tab w:val="right" w:leader="dot" w:pos="9620"/>
            </w:tabs>
            <w:rPr>
              <w:rFonts w:asciiTheme="minorHAnsi" w:eastAsiaTheme="minorEastAsia" w:hAnsiTheme="minorHAnsi" w:cstheme="minorBidi"/>
              <w:b w:val="0"/>
              <w:bCs w:val="0"/>
              <w:caps w:val="0"/>
              <w:noProof/>
              <w:sz w:val="22"/>
              <w:szCs w:val="22"/>
              <w:lang w:val="el-GR" w:eastAsia="el-GR"/>
            </w:rPr>
          </w:pPr>
          <w:hyperlink w:anchor="_Toc129705097" w:history="1">
            <w:r w:rsidR="00C9697C" w:rsidRPr="00CA79BC">
              <w:rPr>
                <w:rStyle w:val="Hyperlink"/>
                <w:noProof/>
              </w:rPr>
              <w:t>3.</w:t>
            </w:r>
            <w:r w:rsidR="00C9697C">
              <w:rPr>
                <w:rFonts w:asciiTheme="minorHAnsi" w:eastAsiaTheme="minorEastAsia" w:hAnsiTheme="minorHAnsi" w:cstheme="minorBidi"/>
                <w:b w:val="0"/>
                <w:bCs w:val="0"/>
                <w:caps w:val="0"/>
                <w:noProof/>
                <w:sz w:val="22"/>
                <w:szCs w:val="22"/>
                <w:lang w:val="el-GR" w:eastAsia="el-GR"/>
              </w:rPr>
              <w:tab/>
            </w:r>
            <w:r w:rsidR="00C9697C" w:rsidRPr="00CA79BC">
              <w:rPr>
                <w:rStyle w:val="Hyperlink"/>
                <w:noProof/>
              </w:rPr>
              <w:t>ΔΙΕΝΕΡΓΕΙΑ ΔΙΑΔΙΚΑΣΙΑΣ - ΑΞΙΟΛΟΓΗΣΗ ΠΡΟΣΦΟΡΩΝ</w:t>
            </w:r>
            <w:r w:rsidR="00C9697C">
              <w:rPr>
                <w:noProof/>
                <w:webHidden/>
              </w:rPr>
              <w:tab/>
            </w:r>
            <w:r w:rsidR="00C9697C">
              <w:rPr>
                <w:noProof/>
                <w:webHidden/>
              </w:rPr>
              <w:fldChar w:fldCharType="begin"/>
            </w:r>
            <w:r w:rsidR="00C9697C">
              <w:rPr>
                <w:noProof/>
                <w:webHidden/>
              </w:rPr>
              <w:instrText xml:space="preserve"> PAGEREF _Toc129705097 \h </w:instrText>
            </w:r>
            <w:r w:rsidR="00C9697C">
              <w:rPr>
                <w:noProof/>
                <w:webHidden/>
              </w:rPr>
            </w:r>
            <w:r w:rsidR="00C9697C">
              <w:rPr>
                <w:noProof/>
                <w:webHidden/>
              </w:rPr>
              <w:fldChar w:fldCharType="separate"/>
            </w:r>
            <w:r w:rsidR="00E11B07">
              <w:rPr>
                <w:noProof/>
                <w:webHidden/>
              </w:rPr>
              <w:t>47</w:t>
            </w:r>
            <w:r w:rsidR="00C9697C">
              <w:rPr>
                <w:noProof/>
                <w:webHidden/>
              </w:rPr>
              <w:fldChar w:fldCharType="end"/>
            </w:r>
          </w:hyperlink>
        </w:p>
        <w:p w14:paraId="345D6610" w14:textId="1918580C"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098" w:history="1">
            <w:r w:rsidR="00C9697C" w:rsidRPr="00CA79BC">
              <w:rPr>
                <w:rStyle w:val="Hyperlink"/>
                <w:bCs/>
                <w:noProof/>
                <w:lang w:val="el-GR"/>
              </w:rPr>
              <w:t>3.1</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Αποσφράγιση και αξιολόγηση προσφορών</w:t>
            </w:r>
            <w:r w:rsidR="00C9697C">
              <w:rPr>
                <w:noProof/>
                <w:webHidden/>
              </w:rPr>
              <w:tab/>
            </w:r>
            <w:r w:rsidR="00C9697C">
              <w:rPr>
                <w:noProof/>
                <w:webHidden/>
              </w:rPr>
              <w:fldChar w:fldCharType="begin"/>
            </w:r>
            <w:r w:rsidR="00C9697C">
              <w:rPr>
                <w:noProof/>
                <w:webHidden/>
              </w:rPr>
              <w:instrText xml:space="preserve"> PAGEREF _Toc129705098 \h </w:instrText>
            </w:r>
            <w:r w:rsidR="00C9697C">
              <w:rPr>
                <w:noProof/>
                <w:webHidden/>
              </w:rPr>
            </w:r>
            <w:r w:rsidR="00C9697C">
              <w:rPr>
                <w:noProof/>
                <w:webHidden/>
              </w:rPr>
              <w:fldChar w:fldCharType="separate"/>
            </w:r>
            <w:r w:rsidR="00E11B07">
              <w:rPr>
                <w:noProof/>
                <w:webHidden/>
              </w:rPr>
              <w:t>47</w:t>
            </w:r>
            <w:r w:rsidR="00C9697C">
              <w:rPr>
                <w:noProof/>
                <w:webHidden/>
              </w:rPr>
              <w:fldChar w:fldCharType="end"/>
            </w:r>
          </w:hyperlink>
        </w:p>
        <w:p w14:paraId="7E2147A7" w14:textId="6CFE0BCA"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099" w:history="1">
            <w:r w:rsidR="00C9697C" w:rsidRPr="00CA79BC">
              <w:rPr>
                <w:rStyle w:val="Hyperlink"/>
                <w:noProof/>
                <w:lang w:val="el-GR"/>
              </w:rPr>
              <w:t>3.1.1</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Ηλεκτρονική αποσφράγιση προσφορών</w:t>
            </w:r>
            <w:r w:rsidR="00C9697C">
              <w:rPr>
                <w:noProof/>
                <w:webHidden/>
              </w:rPr>
              <w:tab/>
            </w:r>
            <w:r w:rsidR="00C9697C">
              <w:rPr>
                <w:noProof/>
                <w:webHidden/>
              </w:rPr>
              <w:fldChar w:fldCharType="begin"/>
            </w:r>
            <w:r w:rsidR="00C9697C">
              <w:rPr>
                <w:noProof/>
                <w:webHidden/>
              </w:rPr>
              <w:instrText xml:space="preserve"> PAGEREF _Toc129705099 \h </w:instrText>
            </w:r>
            <w:r w:rsidR="00C9697C">
              <w:rPr>
                <w:noProof/>
                <w:webHidden/>
              </w:rPr>
            </w:r>
            <w:r w:rsidR="00C9697C">
              <w:rPr>
                <w:noProof/>
                <w:webHidden/>
              </w:rPr>
              <w:fldChar w:fldCharType="separate"/>
            </w:r>
            <w:r w:rsidR="00E11B07">
              <w:rPr>
                <w:noProof/>
                <w:webHidden/>
              </w:rPr>
              <w:t>47</w:t>
            </w:r>
            <w:r w:rsidR="00C9697C">
              <w:rPr>
                <w:noProof/>
                <w:webHidden/>
              </w:rPr>
              <w:fldChar w:fldCharType="end"/>
            </w:r>
          </w:hyperlink>
        </w:p>
        <w:p w14:paraId="5DC6DBAF" w14:textId="39EBE00E" w:rsidR="00C9697C" w:rsidRDefault="00B11DC2">
          <w:pPr>
            <w:pStyle w:val="TOC3"/>
            <w:tabs>
              <w:tab w:val="left" w:pos="1320"/>
              <w:tab w:val="right" w:leader="dot" w:pos="9620"/>
            </w:tabs>
            <w:rPr>
              <w:rFonts w:asciiTheme="minorHAnsi" w:eastAsiaTheme="minorEastAsia" w:hAnsiTheme="minorHAnsi" w:cstheme="minorBidi"/>
              <w:i w:val="0"/>
              <w:iCs w:val="0"/>
              <w:noProof/>
              <w:sz w:val="22"/>
              <w:szCs w:val="22"/>
              <w:lang w:val="el-GR" w:eastAsia="el-GR"/>
            </w:rPr>
          </w:pPr>
          <w:hyperlink w:anchor="_Toc129705100" w:history="1">
            <w:r w:rsidR="00C9697C" w:rsidRPr="00CA79BC">
              <w:rPr>
                <w:rStyle w:val="Hyperlink"/>
                <w:noProof/>
                <w:lang w:val="el-GR"/>
              </w:rPr>
              <w:t>3.1.2</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Αξιολόγηση προσφορών</w:t>
            </w:r>
            <w:r w:rsidR="00C9697C">
              <w:rPr>
                <w:noProof/>
                <w:webHidden/>
              </w:rPr>
              <w:tab/>
            </w:r>
            <w:r w:rsidR="00C9697C">
              <w:rPr>
                <w:noProof/>
                <w:webHidden/>
              </w:rPr>
              <w:fldChar w:fldCharType="begin"/>
            </w:r>
            <w:r w:rsidR="00C9697C">
              <w:rPr>
                <w:noProof/>
                <w:webHidden/>
              </w:rPr>
              <w:instrText xml:space="preserve"> PAGEREF _Toc129705100 \h </w:instrText>
            </w:r>
            <w:r w:rsidR="00C9697C">
              <w:rPr>
                <w:noProof/>
                <w:webHidden/>
              </w:rPr>
            </w:r>
            <w:r w:rsidR="00C9697C">
              <w:rPr>
                <w:noProof/>
                <w:webHidden/>
              </w:rPr>
              <w:fldChar w:fldCharType="separate"/>
            </w:r>
            <w:r w:rsidR="00E11B07">
              <w:rPr>
                <w:noProof/>
                <w:webHidden/>
              </w:rPr>
              <w:t>47</w:t>
            </w:r>
            <w:r w:rsidR="00C9697C">
              <w:rPr>
                <w:noProof/>
                <w:webHidden/>
              </w:rPr>
              <w:fldChar w:fldCharType="end"/>
            </w:r>
          </w:hyperlink>
        </w:p>
        <w:p w14:paraId="30E6B8E5" w14:textId="63CA1A8A"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01" w:history="1">
            <w:r w:rsidR="00C9697C" w:rsidRPr="00CA79BC">
              <w:rPr>
                <w:rStyle w:val="Hyperlink"/>
                <w:bCs/>
                <w:noProof/>
                <w:lang w:val="el-GR"/>
              </w:rPr>
              <w:t>3.2</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Πρόσκληση υποβολής δικαιολογητικών προσωρινού αναδόχου - Δικαιολογητικά προσωρινού αναδόχου</w:t>
            </w:r>
            <w:r w:rsidR="00C9697C">
              <w:rPr>
                <w:noProof/>
                <w:webHidden/>
              </w:rPr>
              <w:tab/>
            </w:r>
            <w:r w:rsidR="00C9697C">
              <w:rPr>
                <w:noProof/>
                <w:webHidden/>
              </w:rPr>
              <w:fldChar w:fldCharType="begin"/>
            </w:r>
            <w:r w:rsidR="00C9697C">
              <w:rPr>
                <w:noProof/>
                <w:webHidden/>
              </w:rPr>
              <w:instrText xml:space="preserve"> PAGEREF _Toc129705101 \h </w:instrText>
            </w:r>
            <w:r w:rsidR="00C9697C">
              <w:rPr>
                <w:noProof/>
                <w:webHidden/>
              </w:rPr>
            </w:r>
            <w:r w:rsidR="00C9697C">
              <w:rPr>
                <w:noProof/>
                <w:webHidden/>
              </w:rPr>
              <w:fldChar w:fldCharType="separate"/>
            </w:r>
            <w:r w:rsidR="00E11B07">
              <w:rPr>
                <w:noProof/>
                <w:webHidden/>
              </w:rPr>
              <w:t>50</w:t>
            </w:r>
            <w:r w:rsidR="00C9697C">
              <w:rPr>
                <w:noProof/>
                <w:webHidden/>
              </w:rPr>
              <w:fldChar w:fldCharType="end"/>
            </w:r>
          </w:hyperlink>
        </w:p>
        <w:p w14:paraId="1E4FE762" w14:textId="66952841"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02" w:history="1">
            <w:r w:rsidR="00C9697C" w:rsidRPr="00CA79BC">
              <w:rPr>
                <w:rStyle w:val="Hyperlink"/>
                <w:bCs/>
                <w:noProof/>
                <w:lang w:val="el-GR"/>
              </w:rPr>
              <w:t>3.3</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Κατακύρωση - σύναψη σύμβασης</w:t>
            </w:r>
            <w:r w:rsidR="00C9697C">
              <w:rPr>
                <w:noProof/>
                <w:webHidden/>
              </w:rPr>
              <w:tab/>
            </w:r>
            <w:r w:rsidR="00C9697C">
              <w:rPr>
                <w:noProof/>
                <w:webHidden/>
              </w:rPr>
              <w:fldChar w:fldCharType="begin"/>
            </w:r>
            <w:r w:rsidR="00C9697C">
              <w:rPr>
                <w:noProof/>
                <w:webHidden/>
              </w:rPr>
              <w:instrText xml:space="preserve"> PAGEREF _Toc129705102 \h </w:instrText>
            </w:r>
            <w:r w:rsidR="00C9697C">
              <w:rPr>
                <w:noProof/>
                <w:webHidden/>
              </w:rPr>
            </w:r>
            <w:r w:rsidR="00C9697C">
              <w:rPr>
                <w:noProof/>
                <w:webHidden/>
              </w:rPr>
              <w:fldChar w:fldCharType="separate"/>
            </w:r>
            <w:r w:rsidR="00E11B07">
              <w:rPr>
                <w:noProof/>
                <w:webHidden/>
              </w:rPr>
              <w:t>51</w:t>
            </w:r>
            <w:r w:rsidR="00C9697C">
              <w:rPr>
                <w:noProof/>
                <w:webHidden/>
              </w:rPr>
              <w:fldChar w:fldCharType="end"/>
            </w:r>
          </w:hyperlink>
        </w:p>
        <w:p w14:paraId="7A6C6B4C" w14:textId="5207ACC8"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03" w:history="1">
            <w:r w:rsidR="00C9697C" w:rsidRPr="00CA79BC">
              <w:rPr>
                <w:rStyle w:val="Hyperlink"/>
                <w:bCs/>
                <w:noProof/>
                <w:lang w:val="el-GR"/>
              </w:rPr>
              <w:t>3.4</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Προδικαστικές Προσφυγές - Προσωρινή και Οριστική Δικαστική Προστασία</w:t>
            </w:r>
            <w:r w:rsidR="00C9697C">
              <w:rPr>
                <w:noProof/>
                <w:webHidden/>
              </w:rPr>
              <w:tab/>
            </w:r>
            <w:r w:rsidR="00C9697C">
              <w:rPr>
                <w:noProof/>
                <w:webHidden/>
              </w:rPr>
              <w:fldChar w:fldCharType="begin"/>
            </w:r>
            <w:r w:rsidR="00C9697C">
              <w:rPr>
                <w:noProof/>
                <w:webHidden/>
              </w:rPr>
              <w:instrText xml:space="preserve"> PAGEREF _Toc129705103 \h </w:instrText>
            </w:r>
            <w:r w:rsidR="00C9697C">
              <w:rPr>
                <w:noProof/>
                <w:webHidden/>
              </w:rPr>
            </w:r>
            <w:r w:rsidR="00C9697C">
              <w:rPr>
                <w:noProof/>
                <w:webHidden/>
              </w:rPr>
              <w:fldChar w:fldCharType="separate"/>
            </w:r>
            <w:r w:rsidR="00E11B07">
              <w:rPr>
                <w:noProof/>
                <w:webHidden/>
              </w:rPr>
              <w:t>53</w:t>
            </w:r>
            <w:r w:rsidR="00C9697C">
              <w:rPr>
                <w:noProof/>
                <w:webHidden/>
              </w:rPr>
              <w:fldChar w:fldCharType="end"/>
            </w:r>
          </w:hyperlink>
        </w:p>
        <w:p w14:paraId="2C5D3480" w14:textId="3B4C61C5"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04" w:history="1">
            <w:r w:rsidR="00C9697C" w:rsidRPr="00CA79BC">
              <w:rPr>
                <w:rStyle w:val="Hyperlink"/>
                <w:bCs/>
                <w:noProof/>
                <w:lang w:val="el-GR"/>
              </w:rPr>
              <w:t>3.5</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Ματαίωση Διαδικασίας</w:t>
            </w:r>
            <w:r w:rsidR="00C9697C">
              <w:rPr>
                <w:noProof/>
                <w:webHidden/>
              </w:rPr>
              <w:tab/>
            </w:r>
            <w:r w:rsidR="00C9697C">
              <w:rPr>
                <w:noProof/>
                <w:webHidden/>
              </w:rPr>
              <w:fldChar w:fldCharType="begin"/>
            </w:r>
            <w:r w:rsidR="00C9697C">
              <w:rPr>
                <w:noProof/>
                <w:webHidden/>
              </w:rPr>
              <w:instrText xml:space="preserve"> PAGEREF _Toc129705104 \h </w:instrText>
            </w:r>
            <w:r w:rsidR="00C9697C">
              <w:rPr>
                <w:noProof/>
                <w:webHidden/>
              </w:rPr>
            </w:r>
            <w:r w:rsidR="00C9697C">
              <w:rPr>
                <w:noProof/>
                <w:webHidden/>
              </w:rPr>
              <w:fldChar w:fldCharType="separate"/>
            </w:r>
            <w:r w:rsidR="00E11B07">
              <w:rPr>
                <w:noProof/>
                <w:webHidden/>
              </w:rPr>
              <w:t>55</w:t>
            </w:r>
            <w:r w:rsidR="00C9697C">
              <w:rPr>
                <w:noProof/>
                <w:webHidden/>
              </w:rPr>
              <w:fldChar w:fldCharType="end"/>
            </w:r>
          </w:hyperlink>
        </w:p>
        <w:p w14:paraId="0EB3EFF0" w14:textId="12AC306D" w:rsidR="00C9697C" w:rsidRDefault="00B11DC2">
          <w:pPr>
            <w:pStyle w:val="TOC1"/>
            <w:tabs>
              <w:tab w:val="left" w:pos="440"/>
              <w:tab w:val="right" w:leader="dot" w:pos="9620"/>
            </w:tabs>
            <w:rPr>
              <w:rFonts w:asciiTheme="minorHAnsi" w:eastAsiaTheme="minorEastAsia" w:hAnsiTheme="minorHAnsi" w:cstheme="minorBidi"/>
              <w:b w:val="0"/>
              <w:bCs w:val="0"/>
              <w:caps w:val="0"/>
              <w:noProof/>
              <w:sz w:val="22"/>
              <w:szCs w:val="22"/>
              <w:lang w:val="el-GR" w:eastAsia="el-GR"/>
            </w:rPr>
          </w:pPr>
          <w:hyperlink w:anchor="_Toc129705105" w:history="1">
            <w:r w:rsidR="00C9697C" w:rsidRPr="00CA79BC">
              <w:rPr>
                <w:rStyle w:val="Hyperlink"/>
                <w:noProof/>
              </w:rPr>
              <w:t>4.</w:t>
            </w:r>
            <w:r w:rsidR="00C9697C">
              <w:rPr>
                <w:rFonts w:asciiTheme="minorHAnsi" w:eastAsiaTheme="minorEastAsia" w:hAnsiTheme="minorHAnsi" w:cstheme="minorBidi"/>
                <w:b w:val="0"/>
                <w:bCs w:val="0"/>
                <w:caps w:val="0"/>
                <w:noProof/>
                <w:sz w:val="22"/>
                <w:szCs w:val="22"/>
                <w:lang w:val="el-GR" w:eastAsia="el-GR"/>
              </w:rPr>
              <w:tab/>
            </w:r>
            <w:r w:rsidR="00C9697C" w:rsidRPr="00CA79BC">
              <w:rPr>
                <w:rStyle w:val="Hyperlink"/>
                <w:noProof/>
              </w:rPr>
              <w:t>ΟΡΟΙ ΕΚΤΕΛΕΣΗΣ ΤΗΣ ΣΥΜΒΑΣΗΣ</w:t>
            </w:r>
            <w:r w:rsidR="00C9697C">
              <w:rPr>
                <w:noProof/>
                <w:webHidden/>
              </w:rPr>
              <w:tab/>
            </w:r>
            <w:r w:rsidR="00C9697C">
              <w:rPr>
                <w:noProof/>
                <w:webHidden/>
              </w:rPr>
              <w:fldChar w:fldCharType="begin"/>
            </w:r>
            <w:r w:rsidR="00C9697C">
              <w:rPr>
                <w:noProof/>
                <w:webHidden/>
              </w:rPr>
              <w:instrText xml:space="preserve"> PAGEREF _Toc129705105 \h </w:instrText>
            </w:r>
            <w:r w:rsidR="00C9697C">
              <w:rPr>
                <w:noProof/>
                <w:webHidden/>
              </w:rPr>
            </w:r>
            <w:r w:rsidR="00C9697C">
              <w:rPr>
                <w:noProof/>
                <w:webHidden/>
              </w:rPr>
              <w:fldChar w:fldCharType="separate"/>
            </w:r>
            <w:r w:rsidR="00E11B07">
              <w:rPr>
                <w:noProof/>
                <w:webHidden/>
              </w:rPr>
              <w:t>57</w:t>
            </w:r>
            <w:r w:rsidR="00C9697C">
              <w:rPr>
                <w:noProof/>
                <w:webHidden/>
              </w:rPr>
              <w:fldChar w:fldCharType="end"/>
            </w:r>
          </w:hyperlink>
        </w:p>
        <w:p w14:paraId="28089112" w14:textId="5CE41BF4"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06" w:history="1">
            <w:r w:rsidR="00C9697C" w:rsidRPr="00CA79BC">
              <w:rPr>
                <w:rStyle w:val="Hyperlink"/>
                <w:bCs/>
                <w:noProof/>
                <w:lang w:val="el-GR"/>
              </w:rPr>
              <w:t>4.1</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Εγγυήσεις (καλής εκτέλεσης)</w:t>
            </w:r>
            <w:r w:rsidR="00C9697C">
              <w:rPr>
                <w:noProof/>
                <w:webHidden/>
              </w:rPr>
              <w:tab/>
            </w:r>
            <w:r w:rsidR="00C9697C">
              <w:rPr>
                <w:noProof/>
                <w:webHidden/>
              </w:rPr>
              <w:fldChar w:fldCharType="begin"/>
            </w:r>
            <w:r w:rsidR="00C9697C">
              <w:rPr>
                <w:noProof/>
                <w:webHidden/>
              </w:rPr>
              <w:instrText xml:space="preserve"> PAGEREF _Toc129705106 \h </w:instrText>
            </w:r>
            <w:r w:rsidR="00C9697C">
              <w:rPr>
                <w:noProof/>
                <w:webHidden/>
              </w:rPr>
            </w:r>
            <w:r w:rsidR="00C9697C">
              <w:rPr>
                <w:noProof/>
                <w:webHidden/>
              </w:rPr>
              <w:fldChar w:fldCharType="separate"/>
            </w:r>
            <w:r w:rsidR="00E11B07">
              <w:rPr>
                <w:noProof/>
                <w:webHidden/>
              </w:rPr>
              <w:t>57</w:t>
            </w:r>
            <w:r w:rsidR="00C9697C">
              <w:rPr>
                <w:noProof/>
                <w:webHidden/>
              </w:rPr>
              <w:fldChar w:fldCharType="end"/>
            </w:r>
          </w:hyperlink>
        </w:p>
        <w:p w14:paraId="6BB232EF" w14:textId="4DBFF664"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07" w:history="1">
            <w:r w:rsidR="00C9697C" w:rsidRPr="00CA79BC">
              <w:rPr>
                <w:rStyle w:val="Hyperlink"/>
                <w:bCs/>
                <w:noProof/>
                <w:lang w:val="el-GR"/>
              </w:rPr>
              <w:t>4.2</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Συμβατικό πλαίσιο – Εφαρμοστέα νομοθεσία</w:t>
            </w:r>
            <w:r w:rsidR="00C9697C">
              <w:rPr>
                <w:noProof/>
                <w:webHidden/>
              </w:rPr>
              <w:tab/>
            </w:r>
            <w:r w:rsidR="00C9697C">
              <w:rPr>
                <w:noProof/>
                <w:webHidden/>
              </w:rPr>
              <w:fldChar w:fldCharType="begin"/>
            </w:r>
            <w:r w:rsidR="00C9697C">
              <w:rPr>
                <w:noProof/>
                <w:webHidden/>
              </w:rPr>
              <w:instrText xml:space="preserve"> PAGEREF _Toc129705107 \h </w:instrText>
            </w:r>
            <w:r w:rsidR="00C9697C">
              <w:rPr>
                <w:noProof/>
                <w:webHidden/>
              </w:rPr>
            </w:r>
            <w:r w:rsidR="00C9697C">
              <w:rPr>
                <w:noProof/>
                <w:webHidden/>
              </w:rPr>
              <w:fldChar w:fldCharType="separate"/>
            </w:r>
            <w:r w:rsidR="00E11B07">
              <w:rPr>
                <w:noProof/>
                <w:webHidden/>
              </w:rPr>
              <w:t>57</w:t>
            </w:r>
            <w:r w:rsidR="00C9697C">
              <w:rPr>
                <w:noProof/>
                <w:webHidden/>
              </w:rPr>
              <w:fldChar w:fldCharType="end"/>
            </w:r>
          </w:hyperlink>
        </w:p>
        <w:p w14:paraId="2E58DB09" w14:textId="6369F161"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08" w:history="1">
            <w:r w:rsidR="00C9697C" w:rsidRPr="00CA79BC">
              <w:rPr>
                <w:rStyle w:val="Hyperlink"/>
                <w:bCs/>
                <w:noProof/>
                <w:lang w:val="el-GR"/>
              </w:rPr>
              <w:t>4.3</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Όροι εκτέλεσης της σύμβασης</w:t>
            </w:r>
            <w:r w:rsidR="00C9697C">
              <w:rPr>
                <w:noProof/>
                <w:webHidden/>
              </w:rPr>
              <w:tab/>
            </w:r>
            <w:r w:rsidR="00C9697C">
              <w:rPr>
                <w:noProof/>
                <w:webHidden/>
              </w:rPr>
              <w:fldChar w:fldCharType="begin"/>
            </w:r>
            <w:r w:rsidR="00C9697C">
              <w:rPr>
                <w:noProof/>
                <w:webHidden/>
              </w:rPr>
              <w:instrText xml:space="preserve"> PAGEREF _Toc129705108 \h </w:instrText>
            </w:r>
            <w:r w:rsidR="00C9697C">
              <w:rPr>
                <w:noProof/>
                <w:webHidden/>
              </w:rPr>
            </w:r>
            <w:r w:rsidR="00C9697C">
              <w:rPr>
                <w:noProof/>
                <w:webHidden/>
              </w:rPr>
              <w:fldChar w:fldCharType="separate"/>
            </w:r>
            <w:r w:rsidR="00E11B07">
              <w:rPr>
                <w:noProof/>
                <w:webHidden/>
              </w:rPr>
              <w:t>57</w:t>
            </w:r>
            <w:r w:rsidR="00C9697C">
              <w:rPr>
                <w:noProof/>
                <w:webHidden/>
              </w:rPr>
              <w:fldChar w:fldCharType="end"/>
            </w:r>
          </w:hyperlink>
        </w:p>
        <w:p w14:paraId="21D7A470" w14:textId="1AEC68A0"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09" w:history="1">
            <w:r w:rsidR="00C9697C" w:rsidRPr="00CA79BC">
              <w:rPr>
                <w:rStyle w:val="Hyperlink"/>
                <w:bCs/>
                <w:noProof/>
                <w:lang w:val="el-GR"/>
              </w:rPr>
              <w:t>4.4</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Υπεργολαβία</w:t>
            </w:r>
            <w:r w:rsidR="00C9697C">
              <w:rPr>
                <w:noProof/>
                <w:webHidden/>
              </w:rPr>
              <w:tab/>
            </w:r>
            <w:r w:rsidR="00C9697C">
              <w:rPr>
                <w:noProof/>
                <w:webHidden/>
              </w:rPr>
              <w:fldChar w:fldCharType="begin"/>
            </w:r>
            <w:r w:rsidR="00C9697C">
              <w:rPr>
                <w:noProof/>
                <w:webHidden/>
              </w:rPr>
              <w:instrText xml:space="preserve"> PAGEREF _Toc129705109 \h </w:instrText>
            </w:r>
            <w:r w:rsidR="00C9697C">
              <w:rPr>
                <w:noProof/>
                <w:webHidden/>
              </w:rPr>
            </w:r>
            <w:r w:rsidR="00C9697C">
              <w:rPr>
                <w:noProof/>
                <w:webHidden/>
              </w:rPr>
              <w:fldChar w:fldCharType="separate"/>
            </w:r>
            <w:r w:rsidR="00E11B07">
              <w:rPr>
                <w:noProof/>
                <w:webHidden/>
              </w:rPr>
              <w:t>60</w:t>
            </w:r>
            <w:r w:rsidR="00C9697C">
              <w:rPr>
                <w:noProof/>
                <w:webHidden/>
              </w:rPr>
              <w:fldChar w:fldCharType="end"/>
            </w:r>
          </w:hyperlink>
        </w:p>
        <w:p w14:paraId="68CC310E" w14:textId="321F31DA"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10" w:history="1">
            <w:r w:rsidR="00C9697C" w:rsidRPr="00CA79BC">
              <w:rPr>
                <w:rStyle w:val="Hyperlink"/>
                <w:bCs/>
                <w:noProof/>
                <w:lang w:val="el-GR"/>
              </w:rPr>
              <w:t>4.5</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Τροποποίηση σύμβασης κατά τη διάρκειά της</w:t>
            </w:r>
            <w:r w:rsidR="00C9697C">
              <w:rPr>
                <w:noProof/>
                <w:webHidden/>
              </w:rPr>
              <w:tab/>
            </w:r>
            <w:r w:rsidR="00C9697C">
              <w:rPr>
                <w:noProof/>
                <w:webHidden/>
              </w:rPr>
              <w:fldChar w:fldCharType="begin"/>
            </w:r>
            <w:r w:rsidR="00C9697C">
              <w:rPr>
                <w:noProof/>
                <w:webHidden/>
              </w:rPr>
              <w:instrText xml:space="preserve"> PAGEREF _Toc129705110 \h </w:instrText>
            </w:r>
            <w:r w:rsidR="00C9697C">
              <w:rPr>
                <w:noProof/>
                <w:webHidden/>
              </w:rPr>
            </w:r>
            <w:r w:rsidR="00C9697C">
              <w:rPr>
                <w:noProof/>
                <w:webHidden/>
              </w:rPr>
              <w:fldChar w:fldCharType="separate"/>
            </w:r>
            <w:r w:rsidR="00E11B07">
              <w:rPr>
                <w:noProof/>
                <w:webHidden/>
              </w:rPr>
              <w:t>61</w:t>
            </w:r>
            <w:r w:rsidR="00C9697C">
              <w:rPr>
                <w:noProof/>
                <w:webHidden/>
              </w:rPr>
              <w:fldChar w:fldCharType="end"/>
            </w:r>
          </w:hyperlink>
        </w:p>
        <w:p w14:paraId="7C82D427" w14:textId="2DF16A14"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11" w:history="1">
            <w:r w:rsidR="00C9697C" w:rsidRPr="00CA79BC">
              <w:rPr>
                <w:rStyle w:val="Hyperlink"/>
                <w:bCs/>
                <w:noProof/>
                <w:lang w:val="el-GR"/>
              </w:rPr>
              <w:t>4.6</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Δικαίωμα μονομερούς λύσης της σύμβασης</w:t>
            </w:r>
            <w:r w:rsidR="00C9697C">
              <w:rPr>
                <w:noProof/>
                <w:webHidden/>
              </w:rPr>
              <w:tab/>
            </w:r>
            <w:r w:rsidR="00C9697C">
              <w:rPr>
                <w:noProof/>
                <w:webHidden/>
              </w:rPr>
              <w:fldChar w:fldCharType="begin"/>
            </w:r>
            <w:r w:rsidR="00C9697C">
              <w:rPr>
                <w:noProof/>
                <w:webHidden/>
              </w:rPr>
              <w:instrText xml:space="preserve"> PAGEREF _Toc129705111 \h </w:instrText>
            </w:r>
            <w:r w:rsidR="00C9697C">
              <w:rPr>
                <w:noProof/>
                <w:webHidden/>
              </w:rPr>
            </w:r>
            <w:r w:rsidR="00C9697C">
              <w:rPr>
                <w:noProof/>
                <w:webHidden/>
              </w:rPr>
              <w:fldChar w:fldCharType="separate"/>
            </w:r>
            <w:r w:rsidR="00E11B07">
              <w:rPr>
                <w:noProof/>
                <w:webHidden/>
              </w:rPr>
              <w:t>61</w:t>
            </w:r>
            <w:r w:rsidR="00C9697C">
              <w:rPr>
                <w:noProof/>
                <w:webHidden/>
              </w:rPr>
              <w:fldChar w:fldCharType="end"/>
            </w:r>
          </w:hyperlink>
        </w:p>
        <w:p w14:paraId="4211D5DA" w14:textId="2DA8EE8D" w:rsidR="00C9697C" w:rsidRDefault="00B11DC2">
          <w:pPr>
            <w:pStyle w:val="TOC1"/>
            <w:tabs>
              <w:tab w:val="left" w:pos="440"/>
              <w:tab w:val="right" w:leader="dot" w:pos="9620"/>
            </w:tabs>
            <w:rPr>
              <w:rFonts w:asciiTheme="minorHAnsi" w:eastAsiaTheme="minorEastAsia" w:hAnsiTheme="minorHAnsi" w:cstheme="minorBidi"/>
              <w:b w:val="0"/>
              <w:bCs w:val="0"/>
              <w:caps w:val="0"/>
              <w:noProof/>
              <w:sz w:val="22"/>
              <w:szCs w:val="22"/>
              <w:lang w:val="el-GR" w:eastAsia="el-GR"/>
            </w:rPr>
          </w:pPr>
          <w:hyperlink w:anchor="_Toc129705112" w:history="1">
            <w:r w:rsidR="00C9697C" w:rsidRPr="00CA79BC">
              <w:rPr>
                <w:rStyle w:val="Hyperlink"/>
                <w:noProof/>
              </w:rPr>
              <w:t>5.</w:t>
            </w:r>
            <w:r w:rsidR="00C9697C">
              <w:rPr>
                <w:rFonts w:asciiTheme="minorHAnsi" w:eastAsiaTheme="minorEastAsia" w:hAnsiTheme="minorHAnsi" w:cstheme="minorBidi"/>
                <w:b w:val="0"/>
                <w:bCs w:val="0"/>
                <w:caps w:val="0"/>
                <w:noProof/>
                <w:sz w:val="22"/>
                <w:szCs w:val="22"/>
                <w:lang w:val="el-GR" w:eastAsia="el-GR"/>
              </w:rPr>
              <w:tab/>
            </w:r>
            <w:r w:rsidR="00C9697C" w:rsidRPr="00CA79BC">
              <w:rPr>
                <w:rStyle w:val="Hyperlink"/>
                <w:noProof/>
              </w:rPr>
              <w:t>ΕΙΔΙΚΟΙ ΟΡΟΙ ΕΚΤΕΛΕΣΗΣ ΤΗΣ ΣΥΜΒΑΣΗΣ</w:t>
            </w:r>
            <w:r w:rsidR="00C9697C">
              <w:rPr>
                <w:noProof/>
                <w:webHidden/>
              </w:rPr>
              <w:tab/>
            </w:r>
            <w:r w:rsidR="00C9697C">
              <w:rPr>
                <w:noProof/>
                <w:webHidden/>
              </w:rPr>
              <w:fldChar w:fldCharType="begin"/>
            </w:r>
            <w:r w:rsidR="00C9697C">
              <w:rPr>
                <w:noProof/>
                <w:webHidden/>
              </w:rPr>
              <w:instrText xml:space="preserve"> PAGEREF _Toc129705112 \h </w:instrText>
            </w:r>
            <w:r w:rsidR="00C9697C">
              <w:rPr>
                <w:noProof/>
                <w:webHidden/>
              </w:rPr>
            </w:r>
            <w:r w:rsidR="00C9697C">
              <w:rPr>
                <w:noProof/>
                <w:webHidden/>
              </w:rPr>
              <w:fldChar w:fldCharType="separate"/>
            </w:r>
            <w:r w:rsidR="00E11B07">
              <w:rPr>
                <w:noProof/>
                <w:webHidden/>
              </w:rPr>
              <w:t>63</w:t>
            </w:r>
            <w:r w:rsidR="00C9697C">
              <w:rPr>
                <w:noProof/>
                <w:webHidden/>
              </w:rPr>
              <w:fldChar w:fldCharType="end"/>
            </w:r>
          </w:hyperlink>
        </w:p>
        <w:p w14:paraId="4145E56F" w14:textId="235317E3"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13" w:history="1">
            <w:r w:rsidR="00C9697C" w:rsidRPr="00CA79BC">
              <w:rPr>
                <w:rStyle w:val="Hyperlink"/>
                <w:bCs/>
                <w:noProof/>
                <w:lang w:val="el-GR"/>
              </w:rPr>
              <w:t>5.1</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Τρόπος πληρωμής</w:t>
            </w:r>
            <w:r w:rsidR="00C9697C">
              <w:rPr>
                <w:noProof/>
                <w:webHidden/>
              </w:rPr>
              <w:tab/>
            </w:r>
            <w:r w:rsidR="00C9697C">
              <w:rPr>
                <w:noProof/>
                <w:webHidden/>
              </w:rPr>
              <w:fldChar w:fldCharType="begin"/>
            </w:r>
            <w:r w:rsidR="00C9697C">
              <w:rPr>
                <w:noProof/>
                <w:webHidden/>
              </w:rPr>
              <w:instrText xml:space="preserve"> PAGEREF _Toc129705113 \h </w:instrText>
            </w:r>
            <w:r w:rsidR="00C9697C">
              <w:rPr>
                <w:noProof/>
                <w:webHidden/>
              </w:rPr>
            </w:r>
            <w:r w:rsidR="00C9697C">
              <w:rPr>
                <w:noProof/>
                <w:webHidden/>
              </w:rPr>
              <w:fldChar w:fldCharType="separate"/>
            </w:r>
            <w:r w:rsidR="00E11B07">
              <w:rPr>
                <w:noProof/>
                <w:webHidden/>
              </w:rPr>
              <w:t>63</w:t>
            </w:r>
            <w:r w:rsidR="00C9697C">
              <w:rPr>
                <w:noProof/>
                <w:webHidden/>
              </w:rPr>
              <w:fldChar w:fldCharType="end"/>
            </w:r>
          </w:hyperlink>
        </w:p>
        <w:p w14:paraId="317FB9FA" w14:textId="2820F280"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14" w:history="1">
            <w:r w:rsidR="00C9697C" w:rsidRPr="00CA79BC">
              <w:rPr>
                <w:rStyle w:val="Hyperlink"/>
                <w:bCs/>
                <w:noProof/>
                <w:lang w:val="el-GR"/>
              </w:rPr>
              <w:t>5.2</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Κήρυξη οικονομικού φορέα έκπτωτου - Κυρώσεις</w:t>
            </w:r>
            <w:r w:rsidR="00C9697C">
              <w:rPr>
                <w:noProof/>
                <w:webHidden/>
              </w:rPr>
              <w:tab/>
            </w:r>
            <w:r w:rsidR="00C9697C">
              <w:rPr>
                <w:noProof/>
                <w:webHidden/>
              </w:rPr>
              <w:fldChar w:fldCharType="begin"/>
            </w:r>
            <w:r w:rsidR="00C9697C">
              <w:rPr>
                <w:noProof/>
                <w:webHidden/>
              </w:rPr>
              <w:instrText xml:space="preserve"> PAGEREF _Toc129705114 \h </w:instrText>
            </w:r>
            <w:r w:rsidR="00C9697C">
              <w:rPr>
                <w:noProof/>
                <w:webHidden/>
              </w:rPr>
            </w:r>
            <w:r w:rsidR="00C9697C">
              <w:rPr>
                <w:noProof/>
                <w:webHidden/>
              </w:rPr>
              <w:fldChar w:fldCharType="separate"/>
            </w:r>
            <w:r w:rsidR="00E11B07">
              <w:rPr>
                <w:noProof/>
                <w:webHidden/>
              </w:rPr>
              <w:t>64</w:t>
            </w:r>
            <w:r w:rsidR="00C9697C">
              <w:rPr>
                <w:noProof/>
                <w:webHidden/>
              </w:rPr>
              <w:fldChar w:fldCharType="end"/>
            </w:r>
          </w:hyperlink>
        </w:p>
        <w:p w14:paraId="0C0E7FD2" w14:textId="16052CDB"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15" w:history="1">
            <w:r w:rsidR="00C9697C" w:rsidRPr="00CA79BC">
              <w:rPr>
                <w:rStyle w:val="Hyperlink"/>
                <w:bCs/>
                <w:noProof/>
                <w:lang w:val="el-GR"/>
              </w:rPr>
              <w:t>5.3</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Διοικητικές προσφυγές κατά τη διαδικασία εκτέλεσης</w:t>
            </w:r>
            <w:r w:rsidR="00C9697C">
              <w:rPr>
                <w:noProof/>
                <w:webHidden/>
              </w:rPr>
              <w:tab/>
            </w:r>
            <w:r w:rsidR="00C9697C">
              <w:rPr>
                <w:noProof/>
                <w:webHidden/>
              </w:rPr>
              <w:fldChar w:fldCharType="begin"/>
            </w:r>
            <w:r w:rsidR="00C9697C">
              <w:rPr>
                <w:noProof/>
                <w:webHidden/>
              </w:rPr>
              <w:instrText xml:space="preserve"> PAGEREF _Toc129705115 \h </w:instrText>
            </w:r>
            <w:r w:rsidR="00C9697C">
              <w:rPr>
                <w:noProof/>
                <w:webHidden/>
              </w:rPr>
            </w:r>
            <w:r w:rsidR="00C9697C">
              <w:rPr>
                <w:noProof/>
                <w:webHidden/>
              </w:rPr>
              <w:fldChar w:fldCharType="separate"/>
            </w:r>
            <w:r w:rsidR="00E11B07">
              <w:rPr>
                <w:noProof/>
                <w:webHidden/>
              </w:rPr>
              <w:t>65</w:t>
            </w:r>
            <w:r w:rsidR="00C9697C">
              <w:rPr>
                <w:noProof/>
                <w:webHidden/>
              </w:rPr>
              <w:fldChar w:fldCharType="end"/>
            </w:r>
          </w:hyperlink>
        </w:p>
        <w:p w14:paraId="234A4028" w14:textId="2B121141"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16" w:history="1">
            <w:r w:rsidR="00C9697C" w:rsidRPr="00CA79BC">
              <w:rPr>
                <w:rStyle w:val="Hyperlink"/>
                <w:bCs/>
                <w:noProof/>
                <w:lang w:val="el-GR"/>
              </w:rPr>
              <w:t>5.4</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Δικαστική επίλυση διαφορών</w:t>
            </w:r>
            <w:r w:rsidR="00C9697C">
              <w:rPr>
                <w:noProof/>
                <w:webHidden/>
              </w:rPr>
              <w:tab/>
            </w:r>
            <w:r w:rsidR="00C9697C">
              <w:rPr>
                <w:noProof/>
                <w:webHidden/>
              </w:rPr>
              <w:fldChar w:fldCharType="begin"/>
            </w:r>
            <w:r w:rsidR="00C9697C">
              <w:rPr>
                <w:noProof/>
                <w:webHidden/>
              </w:rPr>
              <w:instrText xml:space="preserve"> PAGEREF _Toc129705116 \h </w:instrText>
            </w:r>
            <w:r w:rsidR="00C9697C">
              <w:rPr>
                <w:noProof/>
                <w:webHidden/>
              </w:rPr>
            </w:r>
            <w:r w:rsidR="00C9697C">
              <w:rPr>
                <w:noProof/>
                <w:webHidden/>
              </w:rPr>
              <w:fldChar w:fldCharType="separate"/>
            </w:r>
            <w:r w:rsidR="00E11B07">
              <w:rPr>
                <w:noProof/>
                <w:webHidden/>
              </w:rPr>
              <w:t>65</w:t>
            </w:r>
            <w:r w:rsidR="00C9697C">
              <w:rPr>
                <w:noProof/>
                <w:webHidden/>
              </w:rPr>
              <w:fldChar w:fldCharType="end"/>
            </w:r>
          </w:hyperlink>
        </w:p>
        <w:p w14:paraId="728C0017" w14:textId="21E13A2E" w:rsidR="00C9697C" w:rsidRDefault="00B11DC2">
          <w:pPr>
            <w:pStyle w:val="TOC1"/>
            <w:tabs>
              <w:tab w:val="left" w:pos="440"/>
              <w:tab w:val="right" w:leader="dot" w:pos="9620"/>
            </w:tabs>
            <w:rPr>
              <w:rFonts w:asciiTheme="minorHAnsi" w:eastAsiaTheme="minorEastAsia" w:hAnsiTheme="minorHAnsi" w:cstheme="minorBidi"/>
              <w:b w:val="0"/>
              <w:bCs w:val="0"/>
              <w:caps w:val="0"/>
              <w:noProof/>
              <w:sz w:val="22"/>
              <w:szCs w:val="22"/>
              <w:lang w:val="el-GR" w:eastAsia="el-GR"/>
            </w:rPr>
          </w:pPr>
          <w:hyperlink w:anchor="_Toc129705117" w:history="1">
            <w:r w:rsidR="00C9697C" w:rsidRPr="00CA79BC">
              <w:rPr>
                <w:rStyle w:val="Hyperlink"/>
                <w:noProof/>
              </w:rPr>
              <w:t>6.</w:t>
            </w:r>
            <w:r w:rsidR="00C9697C">
              <w:rPr>
                <w:rFonts w:asciiTheme="minorHAnsi" w:eastAsiaTheme="minorEastAsia" w:hAnsiTheme="minorHAnsi" w:cstheme="minorBidi"/>
                <w:b w:val="0"/>
                <w:bCs w:val="0"/>
                <w:caps w:val="0"/>
                <w:noProof/>
                <w:sz w:val="22"/>
                <w:szCs w:val="22"/>
                <w:lang w:val="el-GR" w:eastAsia="el-GR"/>
              </w:rPr>
              <w:tab/>
            </w:r>
            <w:r w:rsidR="00C9697C" w:rsidRPr="00CA79BC">
              <w:rPr>
                <w:rStyle w:val="Hyperlink"/>
                <w:noProof/>
              </w:rPr>
              <w:t>ΧΡΟΝΟΣ ΚΑΙ ΤΡΟΠΟΣ ΕΚΤΕΛΕΣΗΣ</w:t>
            </w:r>
            <w:r w:rsidR="00C9697C">
              <w:rPr>
                <w:noProof/>
                <w:webHidden/>
              </w:rPr>
              <w:tab/>
            </w:r>
            <w:r w:rsidR="00C9697C">
              <w:rPr>
                <w:noProof/>
                <w:webHidden/>
              </w:rPr>
              <w:fldChar w:fldCharType="begin"/>
            </w:r>
            <w:r w:rsidR="00C9697C">
              <w:rPr>
                <w:noProof/>
                <w:webHidden/>
              </w:rPr>
              <w:instrText xml:space="preserve"> PAGEREF _Toc129705117 \h </w:instrText>
            </w:r>
            <w:r w:rsidR="00C9697C">
              <w:rPr>
                <w:noProof/>
                <w:webHidden/>
              </w:rPr>
            </w:r>
            <w:r w:rsidR="00C9697C">
              <w:rPr>
                <w:noProof/>
                <w:webHidden/>
              </w:rPr>
              <w:fldChar w:fldCharType="separate"/>
            </w:r>
            <w:r w:rsidR="00E11B07">
              <w:rPr>
                <w:noProof/>
                <w:webHidden/>
              </w:rPr>
              <w:t>66</w:t>
            </w:r>
            <w:r w:rsidR="00C9697C">
              <w:rPr>
                <w:noProof/>
                <w:webHidden/>
              </w:rPr>
              <w:fldChar w:fldCharType="end"/>
            </w:r>
          </w:hyperlink>
        </w:p>
        <w:p w14:paraId="7FEC7015" w14:textId="02CF3514"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18" w:history="1">
            <w:r w:rsidR="00C9697C" w:rsidRPr="00CA79BC">
              <w:rPr>
                <w:rStyle w:val="Hyperlink"/>
                <w:bCs/>
                <w:noProof/>
                <w:lang w:val="el-GR"/>
              </w:rPr>
              <w:t>6.1</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Παρακολούθηση της σύμβασης</w:t>
            </w:r>
            <w:r w:rsidR="00C9697C">
              <w:rPr>
                <w:noProof/>
                <w:webHidden/>
              </w:rPr>
              <w:tab/>
            </w:r>
            <w:r w:rsidR="00C9697C">
              <w:rPr>
                <w:noProof/>
                <w:webHidden/>
              </w:rPr>
              <w:fldChar w:fldCharType="begin"/>
            </w:r>
            <w:r w:rsidR="00C9697C">
              <w:rPr>
                <w:noProof/>
                <w:webHidden/>
              </w:rPr>
              <w:instrText xml:space="preserve"> PAGEREF _Toc129705118 \h </w:instrText>
            </w:r>
            <w:r w:rsidR="00C9697C">
              <w:rPr>
                <w:noProof/>
                <w:webHidden/>
              </w:rPr>
            </w:r>
            <w:r w:rsidR="00C9697C">
              <w:rPr>
                <w:noProof/>
                <w:webHidden/>
              </w:rPr>
              <w:fldChar w:fldCharType="separate"/>
            </w:r>
            <w:r w:rsidR="00E11B07">
              <w:rPr>
                <w:noProof/>
                <w:webHidden/>
              </w:rPr>
              <w:t>66</w:t>
            </w:r>
            <w:r w:rsidR="00C9697C">
              <w:rPr>
                <w:noProof/>
                <w:webHidden/>
              </w:rPr>
              <w:fldChar w:fldCharType="end"/>
            </w:r>
          </w:hyperlink>
        </w:p>
        <w:p w14:paraId="2C94CE0A" w14:textId="7C31E7AE"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19" w:history="1">
            <w:r w:rsidR="00C9697C" w:rsidRPr="00CA79BC">
              <w:rPr>
                <w:rStyle w:val="Hyperlink"/>
                <w:bCs/>
                <w:noProof/>
                <w:lang w:val="el-GR"/>
              </w:rPr>
              <w:t>6.2</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Διάρκεια σύμβασης</w:t>
            </w:r>
            <w:r w:rsidR="00C9697C">
              <w:rPr>
                <w:noProof/>
                <w:webHidden/>
              </w:rPr>
              <w:tab/>
            </w:r>
            <w:r w:rsidR="00C9697C">
              <w:rPr>
                <w:noProof/>
                <w:webHidden/>
              </w:rPr>
              <w:fldChar w:fldCharType="begin"/>
            </w:r>
            <w:r w:rsidR="00C9697C">
              <w:rPr>
                <w:noProof/>
                <w:webHidden/>
              </w:rPr>
              <w:instrText xml:space="preserve"> PAGEREF _Toc129705119 \h </w:instrText>
            </w:r>
            <w:r w:rsidR="00C9697C">
              <w:rPr>
                <w:noProof/>
                <w:webHidden/>
              </w:rPr>
            </w:r>
            <w:r w:rsidR="00C9697C">
              <w:rPr>
                <w:noProof/>
                <w:webHidden/>
              </w:rPr>
              <w:fldChar w:fldCharType="separate"/>
            </w:r>
            <w:r w:rsidR="00E11B07">
              <w:rPr>
                <w:noProof/>
                <w:webHidden/>
              </w:rPr>
              <w:t>66</w:t>
            </w:r>
            <w:r w:rsidR="00C9697C">
              <w:rPr>
                <w:noProof/>
                <w:webHidden/>
              </w:rPr>
              <w:fldChar w:fldCharType="end"/>
            </w:r>
          </w:hyperlink>
        </w:p>
        <w:p w14:paraId="63B12B93" w14:textId="77FCA449"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20" w:history="1">
            <w:r w:rsidR="00C9697C" w:rsidRPr="00CA79BC">
              <w:rPr>
                <w:rStyle w:val="Hyperlink"/>
                <w:bCs/>
                <w:noProof/>
                <w:lang w:val="el-GR"/>
              </w:rPr>
              <w:t>6.3</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Παραλαβή του αντικειμένου της σύμβασης</w:t>
            </w:r>
            <w:r w:rsidR="00C9697C">
              <w:rPr>
                <w:noProof/>
                <w:webHidden/>
              </w:rPr>
              <w:tab/>
            </w:r>
            <w:r w:rsidR="00C9697C">
              <w:rPr>
                <w:noProof/>
                <w:webHidden/>
              </w:rPr>
              <w:fldChar w:fldCharType="begin"/>
            </w:r>
            <w:r w:rsidR="00C9697C">
              <w:rPr>
                <w:noProof/>
                <w:webHidden/>
              </w:rPr>
              <w:instrText xml:space="preserve"> PAGEREF _Toc129705120 \h </w:instrText>
            </w:r>
            <w:r w:rsidR="00C9697C">
              <w:rPr>
                <w:noProof/>
                <w:webHidden/>
              </w:rPr>
            </w:r>
            <w:r w:rsidR="00C9697C">
              <w:rPr>
                <w:noProof/>
                <w:webHidden/>
              </w:rPr>
              <w:fldChar w:fldCharType="separate"/>
            </w:r>
            <w:r w:rsidR="00E11B07">
              <w:rPr>
                <w:noProof/>
                <w:webHidden/>
              </w:rPr>
              <w:t>66</w:t>
            </w:r>
            <w:r w:rsidR="00C9697C">
              <w:rPr>
                <w:noProof/>
                <w:webHidden/>
              </w:rPr>
              <w:fldChar w:fldCharType="end"/>
            </w:r>
          </w:hyperlink>
        </w:p>
        <w:p w14:paraId="1EE18D5B" w14:textId="14C0B7FE" w:rsidR="00C9697C" w:rsidRDefault="00B11DC2">
          <w:pPr>
            <w:pStyle w:val="TOC2"/>
            <w:tabs>
              <w:tab w:val="left" w:pos="880"/>
              <w:tab w:val="right" w:leader="dot" w:pos="9620"/>
            </w:tabs>
            <w:rPr>
              <w:rFonts w:asciiTheme="minorHAnsi" w:eastAsiaTheme="minorEastAsia" w:hAnsiTheme="minorHAnsi" w:cstheme="minorBidi"/>
              <w:smallCaps w:val="0"/>
              <w:noProof/>
              <w:sz w:val="22"/>
              <w:szCs w:val="22"/>
              <w:lang w:val="el-GR" w:eastAsia="el-GR"/>
            </w:rPr>
          </w:pPr>
          <w:hyperlink w:anchor="_Toc129705121" w:history="1">
            <w:r w:rsidR="00C9697C" w:rsidRPr="00CA79BC">
              <w:rPr>
                <w:rStyle w:val="Hyperlink"/>
                <w:bCs/>
                <w:noProof/>
                <w:lang w:val="el-GR"/>
              </w:rPr>
              <w:t>6.4</w:t>
            </w:r>
            <w:r w:rsidR="00C9697C">
              <w:rPr>
                <w:rFonts w:asciiTheme="minorHAnsi" w:eastAsiaTheme="minorEastAsia" w:hAnsiTheme="minorHAnsi" w:cstheme="minorBidi"/>
                <w:smallCaps w:val="0"/>
                <w:noProof/>
                <w:sz w:val="22"/>
                <w:szCs w:val="22"/>
                <w:lang w:val="el-GR" w:eastAsia="el-GR"/>
              </w:rPr>
              <w:tab/>
            </w:r>
            <w:r w:rsidR="00C9697C" w:rsidRPr="00CA79BC">
              <w:rPr>
                <w:rStyle w:val="Hyperlink"/>
                <w:noProof/>
                <w:lang w:val="el-GR"/>
              </w:rPr>
              <w:t>Απόρριψη παραδοτέων – Αντικατάσταση</w:t>
            </w:r>
            <w:r w:rsidR="00C9697C">
              <w:rPr>
                <w:noProof/>
                <w:webHidden/>
              </w:rPr>
              <w:tab/>
            </w:r>
            <w:r w:rsidR="00C9697C">
              <w:rPr>
                <w:noProof/>
                <w:webHidden/>
              </w:rPr>
              <w:fldChar w:fldCharType="begin"/>
            </w:r>
            <w:r w:rsidR="00C9697C">
              <w:rPr>
                <w:noProof/>
                <w:webHidden/>
              </w:rPr>
              <w:instrText xml:space="preserve"> PAGEREF _Toc129705121 \h </w:instrText>
            </w:r>
            <w:r w:rsidR="00C9697C">
              <w:rPr>
                <w:noProof/>
                <w:webHidden/>
              </w:rPr>
            </w:r>
            <w:r w:rsidR="00C9697C">
              <w:rPr>
                <w:noProof/>
                <w:webHidden/>
              </w:rPr>
              <w:fldChar w:fldCharType="separate"/>
            </w:r>
            <w:r w:rsidR="00E11B07">
              <w:rPr>
                <w:noProof/>
                <w:webHidden/>
              </w:rPr>
              <w:t>67</w:t>
            </w:r>
            <w:r w:rsidR="00C9697C">
              <w:rPr>
                <w:noProof/>
                <w:webHidden/>
              </w:rPr>
              <w:fldChar w:fldCharType="end"/>
            </w:r>
          </w:hyperlink>
        </w:p>
        <w:p w14:paraId="4DF8A590" w14:textId="2172B7DD" w:rsidR="00C9697C" w:rsidRDefault="00B11DC2">
          <w:pPr>
            <w:pStyle w:val="TOC1"/>
            <w:tabs>
              <w:tab w:val="right" w:leader="dot" w:pos="9620"/>
            </w:tabs>
            <w:rPr>
              <w:rFonts w:asciiTheme="minorHAnsi" w:eastAsiaTheme="minorEastAsia" w:hAnsiTheme="minorHAnsi" w:cstheme="minorBidi"/>
              <w:b w:val="0"/>
              <w:bCs w:val="0"/>
              <w:caps w:val="0"/>
              <w:noProof/>
              <w:sz w:val="22"/>
              <w:szCs w:val="22"/>
              <w:lang w:val="el-GR" w:eastAsia="el-GR"/>
            </w:rPr>
          </w:pPr>
          <w:hyperlink w:anchor="_Toc129705122" w:history="1">
            <w:r w:rsidR="00C9697C" w:rsidRPr="00CA79BC">
              <w:rPr>
                <w:rStyle w:val="Hyperlink"/>
                <w:noProof/>
                <w:lang w:val="el-GR"/>
              </w:rPr>
              <w:t>ΠΑΡΑΡΤΗΜΑΤΑ</w:t>
            </w:r>
            <w:r w:rsidR="00C9697C">
              <w:rPr>
                <w:noProof/>
                <w:webHidden/>
              </w:rPr>
              <w:tab/>
            </w:r>
            <w:r w:rsidR="00C9697C">
              <w:rPr>
                <w:noProof/>
                <w:webHidden/>
              </w:rPr>
              <w:fldChar w:fldCharType="begin"/>
            </w:r>
            <w:r w:rsidR="00C9697C">
              <w:rPr>
                <w:noProof/>
                <w:webHidden/>
              </w:rPr>
              <w:instrText xml:space="preserve"> PAGEREF _Toc129705122 \h </w:instrText>
            </w:r>
            <w:r w:rsidR="00C9697C">
              <w:rPr>
                <w:noProof/>
                <w:webHidden/>
              </w:rPr>
            </w:r>
            <w:r w:rsidR="00C9697C">
              <w:rPr>
                <w:noProof/>
                <w:webHidden/>
              </w:rPr>
              <w:fldChar w:fldCharType="separate"/>
            </w:r>
            <w:r w:rsidR="00E11B07">
              <w:rPr>
                <w:noProof/>
                <w:webHidden/>
              </w:rPr>
              <w:t>68</w:t>
            </w:r>
            <w:r w:rsidR="00C9697C">
              <w:rPr>
                <w:noProof/>
                <w:webHidden/>
              </w:rPr>
              <w:fldChar w:fldCharType="end"/>
            </w:r>
          </w:hyperlink>
        </w:p>
        <w:p w14:paraId="56F4666B" w14:textId="4720EE12"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23" w:history="1">
            <w:r w:rsidR="00C9697C" w:rsidRPr="00CA79BC">
              <w:rPr>
                <w:rStyle w:val="Hyperlink"/>
                <w:noProof/>
                <w:lang w:val="el-GR"/>
              </w:rPr>
              <w:t>ΠΑΡΑΡΤΗΜΑ Ι – Αναλυτική Περιγραφή Φυσικού και Οικονομικού Αντικειμένου της Σύμβασης</w:t>
            </w:r>
            <w:r w:rsidR="00C9697C">
              <w:rPr>
                <w:noProof/>
                <w:webHidden/>
              </w:rPr>
              <w:tab/>
            </w:r>
            <w:r w:rsidR="00C9697C">
              <w:rPr>
                <w:noProof/>
                <w:webHidden/>
              </w:rPr>
              <w:fldChar w:fldCharType="begin"/>
            </w:r>
            <w:r w:rsidR="00C9697C">
              <w:rPr>
                <w:noProof/>
                <w:webHidden/>
              </w:rPr>
              <w:instrText xml:space="preserve"> PAGEREF _Toc129705123 \h </w:instrText>
            </w:r>
            <w:r w:rsidR="00C9697C">
              <w:rPr>
                <w:noProof/>
                <w:webHidden/>
              </w:rPr>
            </w:r>
            <w:r w:rsidR="00C9697C">
              <w:rPr>
                <w:noProof/>
                <w:webHidden/>
              </w:rPr>
              <w:fldChar w:fldCharType="separate"/>
            </w:r>
            <w:r w:rsidR="00E11B07">
              <w:rPr>
                <w:noProof/>
                <w:webHidden/>
              </w:rPr>
              <w:t>68</w:t>
            </w:r>
            <w:r w:rsidR="00C9697C">
              <w:rPr>
                <w:noProof/>
                <w:webHidden/>
              </w:rPr>
              <w:fldChar w:fldCharType="end"/>
            </w:r>
          </w:hyperlink>
        </w:p>
        <w:p w14:paraId="790A004B" w14:textId="774B49BB" w:rsidR="00C9697C" w:rsidRDefault="00B11DC2">
          <w:pPr>
            <w:pStyle w:val="TOC3"/>
            <w:tabs>
              <w:tab w:val="left" w:pos="880"/>
              <w:tab w:val="right" w:leader="dot" w:pos="9620"/>
            </w:tabs>
            <w:rPr>
              <w:rFonts w:asciiTheme="minorHAnsi" w:eastAsiaTheme="minorEastAsia" w:hAnsiTheme="minorHAnsi" w:cstheme="minorBidi"/>
              <w:i w:val="0"/>
              <w:iCs w:val="0"/>
              <w:noProof/>
              <w:sz w:val="22"/>
              <w:szCs w:val="22"/>
              <w:lang w:val="el-GR" w:eastAsia="el-GR"/>
            </w:rPr>
          </w:pPr>
          <w:hyperlink w:anchor="_Toc129705124" w:history="1">
            <w:r w:rsidR="00C9697C" w:rsidRPr="00CA79BC">
              <w:rPr>
                <w:rStyle w:val="Hyperlink"/>
                <w:noProof/>
                <w:lang w:val="el-GR"/>
              </w:rPr>
              <w:t>1.</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Περιβάλλον της Σύμβασης</w:t>
            </w:r>
            <w:r w:rsidR="00C9697C">
              <w:rPr>
                <w:noProof/>
                <w:webHidden/>
              </w:rPr>
              <w:tab/>
            </w:r>
            <w:r w:rsidR="00C9697C">
              <w:rPr>
                <w:noProof/>
                <w:webHidden/>
              </w:rPr>
              <w:fldChar w:fldCharType="begin"/>
            </w:r>
            <w:r w:rsidR="00C9697C">
              <w:rPr>
                <w:noProof/>
                <w:webHidden/>
              </w:rPr>
              <w:instrText xml:space="preserve"> PAGEREF _Toc129705124 \h </w:instrText>
            </w:r>
            <w:r w:rsidR="00C9697C">
              <w:rPr>
                <w:noProof/>
                <w:webHidden/>
              </w:rPr>
            </w:r>
            <w:r w:rsidR="00C9697C">
              <w:rPr>
                <w:noProof/>
                <w:webHidden/>
              </w:rPr>
              <w:fldChar w:fldCharType="separate"/>
            </w:r>
            <w:r w:rsidR="00E11B07">
              <w:rPr>
                <w:noProof/>
                <w:webHidden/>
              </w:rPr>
              <w:t>69</w:t>
            </w:r>
            <w:r w:rsidR="00C9697C">
              <w:rPr>
                <w:noProof/>
                <w:webHidden/>
              </w:rPr>
              <w:fldChar w:fldCharType="end"/>
            </w:r>
          </w:hyperlink>
        </w:p>
        <w:p w14:paraId="0FBA2CE4" w14:textId="41BF9ED9"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25" w:history="1">
            <w:r w:rsidR="00C9697C" w:rsidRPr="00CA79BC">
              <w:rPr>
                <w:rStyle w:val="Hyperlink"/>
                <w:rFonts w:eastAsia="SimSun"/>
                <w:noProof/>
                <w:lang w:val="el-GR"/>
              </w:rPr>
              <w:t>1.1.</w:t>
            </w:r>
            <w:r w:rsidR="00C9697C">
              <w:rPr>
                <w:rFonts w:asciiTheme="minorHAnsi" w:eastAsiaTheme="minorEastAsia" w:hAnsiTheme="minorHAnsi" w:cstheme="minorBidi"/>
                <w:noProof/>
                <w:sz w:val="22"/>
                <w:szCs w:val="22"/>
                <w:lang w:val="el-GR" w:eastAsia="el-GR"/>
              </w:rPr>
              <w:tab/>
            </w:r>
            <w:r w:rsidR="00C9697C" w:rsidRPr="00CA79BC">
              <w:rPr>
                <w:rStyle w:val="Hyperlink"/>
                <w:rFonts w:eastAsia="SimSun"/>
                <w:noProof/>
                <w:lang w:val="el-GR"/>
              </w:rPr>
              <w:t>Εμπλεκόμενοι στην υλοποίηση της Σύμβασης</w:t>
            </w:r>
            <w:r w:rsidR="00C9697C">
              <w:rPr>
                <w:noProof/>
                <w:webHidden/>
              </w:rPr>
              <w:tab/>
            </w:r>
            <w:r w:rsidR="00C9697C">
              <w:rPr>
                <w:noProof/>
                <w:webHidden/>
              </w:rPr>
              <w:fldChar w:fldCharType="begin"/>
            </w:r>
            <w:r w:rsidR="00C9697C">
              <w:rPr>
                <w:noProof/>
                <w:webHidden/>
              </w:rPr>
              <w:instrText xml:space="preserve"> PAGEREF _Toc129705125 \h </w:instrText>
            </w:r>
            <w:r w:rsidR="00C9697C">
              <w:rPr>
                <w:noProof/>
                <w:webHidden/>
              </w:rPr>
            </w:r>
            <w:r w:rsidR="00C9697C">
              <w:rPr>
                <w:noProof/>
                <w:webHidden/>
              </w:rPr>
              <w:fldChar w:fldCharType="separate"/>
            </w:r>
            <w:r w:rsidR="00E11B07">
              <w:rPr>
                <w:noProof/>
                <w:webHidden/>
              </w:rPr>
              <w:t>69</w:t>
            </w:r>
            <w:r w:rsidR="00C9697C">
              <w:rPr>
                <w:noProof/>
                <w:webHidden/>
              </w:rPr>
              <w:fldChar w:fldCharType="end"/>
            </w:r>
          </w:hyperlink>
        </w:p>
        <w:p w14:paraId="7458F32D" w14:textId="320D50DF" w:rsidR="00C9697C" w:rsidRDefault="00B11DC2">
          <w:pPr>
            <w:pStyle w:val="TOC5"/>
            <w:tabs>
              <w:tab w:val="left" w:pos="1760"/>
              <w:tab w:val="right" w:leader="dot" w:pos="9620"/>
            </w:tabs>
            <w:rPr>
              <w:rFonts w:asciiTheme="minorHAnsi" w:eastAsiaTheme="minorEastAsia" w:hAnsiTheme="minorHAnsi" w:cstheme="minorBidi"/>
              <w:noProof/>
              <w:sz w:val="22"/>
              <w:szCs w:val="22"/>
              <w:lang w:val="el-GR" w:eastAsia="el-GR"/>
            </w:rPr>
          </w:pPr>
          <w:hyperlink w:anchor="_Toc129705126" w:history="1">
            <w:r w:rsidR="00C9697C" w:rsidRPr="00CA79BC">
              <w:rPr>
                <w:rStyle w:val="Hyperlink"/>
                <w:rFonts w:eastAsia="SimSun"/>
                <w:noProof/>
              </w:rPr>
              <w:t>1.1.1.</w:t>
            </w:r>
            <w:r w:rsidR="00C9697C">
              <w:rPr>
                <w:rFonts w:asciiTheme="minorHAnsi" w:eastAsiaTheme="minorEastAsia" w:hAnsiTheme="minorHAnsi" w:cstheme="minorBidi"/>
                <w:noProof/>
                <w:sz w:val="22"/>
                <w:szCs w:val="22"/>
                <w:lang w:val="el-GR" w:eastAsia="el-GR"/>
              </w:rPr>
              <w:tab/>
            </w:r>
            <w:r w:rsidR="00C9697C" w:rsidRPr="00CA79BC">
              <w:rPr>
                <w:rStyle w:val="Hyperlink"/>
                <w:rFonts w:eastAsia="SimSun"/>
                <w:bCs/>
                <w:noProof/>
              </w:rPr>
              <w:t>Φορέας Υλοποίησης – Αναθέτουσα Αρχή</w:t>
            </w:r>
            <w:r w:rsidR="00C9697C">
              <w:rPr>
                <w:noProof/>
                <w:webHidden/>
              </w:rPr>
              <w:tab/>
            </w:r>
            <w:r w:rsidR="00C9697C">
              <w:rPr>
                <w:noProof/>
                <w:webHidden/>
              </w:rPr>
              <w:fldChar w:fldCharType="begin"/>
            </w:r>
            <w:r w:rsidR="00C9697C">
              <w:rPr>
                <w:noProof/>
                <w:webHidden/>
              </w:rPr>
              <w:instrText xml:space="preserve"> PAGEREF _Toc129705126 \h </w:instrText>
            </w:r>
            <w:r w:rsidR="00C9697C">
              <w:rPr>
                <w:noProof/>
                <w:webHidden/>
              </w:rPr>
            </w:r>
            <w:r w:rsidR="00C9697C">
              <w:rPr>
                <w:noProof/>
                <w:webHidden/>
              </w:rPr>
              <w:fldChar w:fldCharType="separate"/>
            </w:r>
            <w:r w:rsidR="00E11B07">
              <w:rPr>
                <w:noProof/>
                <w:webHidden/>
              </w:rPr>
              <w:t>69</w:t>
            </w:r>
            <w:r w:rsidR="00C9697C">
              <w:rPr>
                <w:noProof/>
                <w:webHidden/>
              </w:rPr>
              <w:fldChar w:fldCharType="end"/>
            </w:r>
          </w:hyperlink>
        </w:p>
        <w:p w14:paraId="13760913" w14:textId="25B56D9E" w:rsidR="00C9697C" w:rsidRDefault="00B11DC2">
          <w:pPr>
            <w:pStyle w:val="TOC5"/>
            <w:tabs>
              <w:tab w:val="left" w:pos="1760"/>
              <w:tab w:val="right" w:leader="dot" w:pos="9620"/>
            </w:tabs>
            <w:rPr>
              <w:rFonts w:asciiTheme="minorHAnsi" w:eastAsiaTheme="minorEastAsia" w:hAnsiTheme="minorHAnsi" w:cstheme="minorBidi"/>
              <w:noProof/>
              <w:sz w:val="22"/>
              <w:szCs w:val="22"/>
              <w:lang w:val="el-GR" w:eastAsia="el-GR"/>
            </w:rPr>
          </w:pPr>
          <w:hyperlink w:anchor="_Toc129705127" w:history="1">
            <w:r w:rsidR="00C9697C" w:rsidRPr="00CA79BC">
              <w:rPr>
                <w:rStyle w:val="Hyperlink"/>
                <w:rFonts w:eastAsia="SimSun"/>
                <w:noProof/>
                <w:lang w:val="el-GR"/>
              </w:rPr>
              <w:t>1.1.2.</w:t>
            </w:r>
            <w:r w:rsidR="00C9697C">
              <w:rPr>
                <w:rFonts w:asciiTheme="minorHAnsi" w:eastAsiaTheme="minorEastAsia" w:hAnsiTheme="minorHAnsi" w:cstheme="minorBidi"/>
                <w:noProof/>
                <w:sz w:val="22"/>
                <w:szCs w:val="22"/>
                <w:lang w:val="el-GR" w:eastAsia="el-GR"/>
              </w:rPr>
              <w:tab/>
            </w:r>
            <w:r w:rsidR="00C9697C" w:rsidRPr="00CA79BC">
              <w:rPr>
                <w:rStyle w:val="Hyperlink"/>
                <w:rFonts w:eastAsia="SimSun"/>
                <w:bCs/>
                <w:noProof/>
                <w:lang w:val="el-GR"/>
              </w:rPr>
              <w:t>Κύριος του Έργου – Φορέας Λειτουργίας – Φορέας Χρηματοδότησης</w:t>
            </w:r>
            <w:r w:rsidR="00C9697C">
              <w:rPr>
                <w:noProof/>
                <w:webHidden/>
              </w:rPr>
              <w:tab/>
            </w:r>
            <w:r w:rsidR="00C9697C">
              <w:rPr>
                <w:noProof/>
                <w:webHidden/>
              </w:rPr>
              <w:fldChar w:fldCharType="begin"/>
            </w:r>
            <w:r w:rsidR="00C9697C">
              <w:rPr>
                <w:noProof/>
                <w:webHidden/>
              </w:rPr>
              <w:instrText xml:space="preserve"> PAGEREF _Toc129705127 \h </w:instrText>
            </w:r>
            <w:r w:rsidR="00C9697C">
              <w:rPr>
                <w:noProof/>
                <w:webHidden/>
              </w:rPr>
            </w:r>
            <w:r w:rsidR="00C9697C">
              <w:rPr>
                <w:noProof/>
                <w:webHidden/>
              </w:rPr>
              <w:fldChar w:fldCharType="separate"/>
            </w:r>
            <w:r w:rsidR="00E11B07">
              <w:rPr>
                <w:noProof/>
                <w:webHidden/>
              </w:rPr>
              <w:t>70</w:t>
            </w:r>
            <w:r w:rsidR="00C9697C">
              <w:rPr>
                <w:noProof/>
                <w:webHidden/>
              </w:rPr>
              <w:fldChar w:fldCharType="end"/>
            </w:r>
          </w:hyperlink>
        </w:p>
        <w:p w14:paraId="3246DDF8" w14:textId="3E76CDB4" w:rsidR="00C9697C" w:rsidRDefault="00B11DC2">
          <w:pPr>
            <w:pStyle w:val="TOC5"/>
            <w:tabs>
              <w:tab w:val="left" w:pos="1760"/>
              <w:tab w:val="right" w:leader="dot" w:pos="9620"/>
            </w:tabs>
            <w:rPr>
              <w:rFonts w:asciiTheme="minorHAnsi" w:eastAsiaTheme="minorEastAsia" w:hAnsiTheme="minorHAnsi" w:cstheme="minorBidi"/>
              <w:noProof/>
              <w:sz w:val="22"/>
              <w:szCs w:val="22"/>
              <w:lang w:val="el-GR" w:eastAsia="el-GR"/>
            </w:rPr>
          </w:pPr>
          <w:hyperlink w:anchor="_Toc129705128" w:history="1">
            <w:r w:rsidR="00C9697C" w:rsidRPr="00CA79BC">
              <w:rPr>
                <w:rStyle w:val="Hyperlink"/>
                <w:rFonts w:eastAsia="SimSun"/>
                <w:noProof/>
                <w:lang w:val="el-GR"/>
              </w:rPr>
              <w:t>1.1.3.</w:t>
            </w:r>
            <w:r w:rsidR="00C9697C">
              <w:rPr>
                <w:rFonts w:asciiTheme="minorHAnsi" w:eastAsiaTheme="minorEastAsia" w:hAnsiTheme="minorHAnsi" w:cstheme="minorBidi"/>
                <w:noProof/>
                <w:sz w:val="22"/>
                <w:szCs w:val="22"/>
                <w:lang w:val="el-GR" w:eastAsia="el-GR"/>
              </w:rPr>
              <w:tab/>
            </w:r>
            <w:r w:rsidR="00C9697C" w:rsidRPr="00CA79BC">
              <w:rPr>
                <w:rStyle w:val="Hyperlink"/>
                <w:rFonts w:eastAsia="SimSun"/>
                <w:bCs/>
                <w:noProof/>
                <w:lang w:val="el-GR"/>
              </w:rPr>
              <w:t>Όργανα &amp; Επιτροπές Παρακολούθησης, Διακυβέρνησης και Ελέγχου του Έργου</w:t>
            </w:r>
            <w:r w:rsidR="00C9697C">
              <w:rPr>
                <w:noProof/>
                <w:webHidden/>
              </w:rPr>
              <w:tab/>
            </w:r>
            <w:r w:rsidR="00C9697C">
              <w:rPr>
                <w:noProof/>
                <w:webHidden/>
              </w:rPr>
              <w:fldChar w:fldCharType="begin"/>
            </w:r>
            <w:r w:rsidR="00C9697C">
              <w:rPr>
                <w:noProof/>
                <w:webHidden/>
              </w:rPr>
              <w:instrText xml:space="preserve"> PAGEREF _Toc129705128 \h </w:instrText>
            </w:r>
            <w:r w:rsidR="00C9697C">
              <w:rPr>
                <w:noProof/>
                <w:webHidden/>
              </w:rPr>
            </w:r>
            <w:r w:rsidR="00C9697C">
              <w:rPr>
                <w:noProof/>
                <w:webHidden/>
              </w:rPr>
              <w:fldChar w:fldCharType="separate"/>
            </w:r>
            <w:r w:rsidR="00E11B07">
              <w:rPr>
                <w:noProof/>
                <w:webHidden/>
              </w:rPr>
              <w:t>71</w:t>
            </w:r>
            <w:r w:rsidR="00C9697C">
              <w:rPr>
                <w:noProof/>
                <w:webHidden/>
              </w:rPr>
              <w:fldChar w:fldCharType="end"/>
            </w:r>
          </w:hyperlink>
        </w:p>
        <w:p w14:paraId="63BE322E" w14:textId="12042D33"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29" w:history="1">
            <w:r w:rsidR="00C9697C" w:rsidRPr="00CA79BC">
              <w:rPr>
                <w:rStyle w:val="Hyperlink"/>
                <w:rFonts w:eastAsia="SimSun"/>
                <w:noProof/>
                <w:lang w:val="el-GR"/>
              </w:rPr>
              <w:t>1.2.</w:t>
            </w:r>
            <w:r w:rsidR="00C9697C">
              <w:rPr>
                <w:rFonts w:asciiTheme="minorHAnsi" w:eastAsiaTheme="minorEastAsia" w:hAnsiTheme="minorHAnsi" w:cstheme="minorBidi"/>
                <w:noProof/>
                <w:sz w:val="22"/>
                <w:szCs w:val="22"/>
                <w:lang w:val="el-GR" w:eastAsia="el-GR"/>
              </w:rPr>
              <w:tab/>
            </w:r>
            <w:r w:rsidR="00C9697C" w:rsidRPr="00CA79BC">
              <w:rPr>
                <w:rStyle w:val="Hyperlink"/>
                <w:rFonts w:eastAsia="SimSun"/>
                <w:noProof/>
                <w:lang w:val="el-GR"/>
              </w:rPr>
              <w:t>Υφιστάμενη Κατάσταση</w:t>
            </w:r>
            <w:r w:rsidR="00C9697C">
              <w:rPr>
                <w:noProof/>
                <w:webHidden/>
              </w:rPr>
              <w:tab/>
            </w:r>
            <w:r w:rsidR="00C9697C">
              <w:rPr>
                <w:noProof/>
                <w:webHidden/>
              </w:rPr>
              <w:fldChar w:fldCharType="begin"/>
            </w:r>
            <w:r w:rsidR="00C9697C">
              <w:rPr>
                <w:noProof/>
                <w:webHidden/>
              </w:rPr>
              <w:instrText xml:space="preserve"> PAGEREF _Toc129705129 \h </w:instrText>
            </w:r>
            <w:r w:rsidR="00C9697C">
              <w:rPr>
                <w:noProof/>
                <w:webHidden/>
              </w:rPr>
            </w:r>
            <w:r w:rsidR="00C9697C">
              <w:rPr>
                <w:noProof/>
                <w:webHidden/>
              </w:rPr>
              <w:fldChar w:fldCharType="separate"/>
            </w:r>
            <w:r w:rsidR="00E11B07">
              <w:rPr>
                <w:noProof/>
                <w:webHidden/>
              </w:rPr>
              <w:t>71</w:t>
            </w:r>
            <w:r w:rsidR="00C9697C">
              <w:rPr>
                <w:noProof/>
                <w:webHidden/>
              </w:rPr>
              <w:fldChar w:fldCharType="end"/>
            </w:r>
          </w:hyperlink>
        </w:p>
        <w:p w14:paraId="12980CAB" w14:textId="45AAB1E5" w:rsidR="00C9697C" w:rsidRDefault="00B11DC2">
          <w:pPr>
            <w:pStyle w:val="TOC3"/>
            <w:tabs>
              <w:tab w:val="left" w:pos="880"/>
              <w:tab w:val="right" w:leader="dot" w:pos="9620"/>
            </w:tabs>
            <w:rPr>
              <w:rFonts w:asciiTheme="minorHAnsi" w:eastAsiaTheme="minorEastAsia" w:hAnsiTheme="minorHAnsi" w:cstheme="minorBidi"/>
              <w:i w:val="0"/>
              <w:iCs w:val="0"/>
              <w:noProof/>
              <w:sz w:val="22"/>
              <w:szCs w:val="22"/>
              <w:lang w:val="el-GR" w:eastAsia="el-GR"/>
            </w:rPr>
          </w:pPr>
          <w:hyperlink w:anchor="_Toc129705130" w:history="1">
            <w:r w:rsidR="00C9697C" w:rsidRPr="00CA79BC">
              <w:rPr>
                <w:rStyle w:val="Hyperlink"/>
                <w:noProof/>
                <w:lang w:val="el-GR"/>
              </w:rPr>
              <w:t>2.</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Περιγραφή Φυσικού Αντικειμένου της Σύμβασης</w:t>
            </w:r>
            <w:r w:rsidR="00C9697C">
              <w:rPr>
                <w:noProof/>
                <w:webHidden/>
              </w:rPr>
              <w:tab/>
            </w:r>
            <w:r w:rsidR="00C9697C">
              <w:rPr>
                <w:noProof/>
                <w:webHidden/>
              </w:rPr>
              <w:fldChar w:fldCharType="begin"/>
            </w:r>
            <w:r w:rsidR="00C9697C">
              <w:rPr>
                <w:noProof/>
                <w:webHidden/>
              </w:rPr>
              <w:instrText xml:space="preserve"> PAGEREF _Toc129705130 \h </w:instrText>
            </w:r>
            <w:r w:rsidR="00C9697C">
              <w:rPr>
                <w:noProof/>
                <w:webHidden/>
              </w:rPr>
            </w:r>
            <w:r w:rsidR="00C9697C">
              <w:rPr>
                <w:noProof/>
                <w:webHidden/>
              </w:rPr>
              <w:fldChar w:fldCharType="separate"/>
            </w:r>
            <w:r w:rsidR="00E11B07">
              <w:rPr>
                <w:noProof/>
                <w:webHidden/>
              </w:rPr>
              <w:t>72</w:t>
            </w:r>
            <w:r w:rsidR="00C9697C">
              <w:rPr>
                <w:noProof/>
                <w:webHidden/>
              </w:rPr>
              <w:fldChar w:fldCharType="end"/>
            </w:r>
          </w:hyperlink>
        </w:p>
        <w:p w14:paraId="6E2ABC8F" w14:textId="42C8D6A1"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31" w:history="1">
            <w:r w:rsidR="00C9697C" w:rsidRPr="00CA79BC">
              <w:rPr>
                <w:rStyle w:val="Hyperlink"/>
                <w:noProof/>
                <w:lang w:val="el-GR"/>
              </w:rPr>
              <w:t>2.1</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Αντικείμενο της Σύμβασης</w:t>
            </w:r>
            <w:r w:rsidR="00C9697C">
              <w:rPr>
                <w:noProof/>
                <w:webHidden/>
              </w:rPr>
              <w:tab/>
            </w:r>
            <w:r w:rsidR="00C9697C">
              <w:rPr>
                <w:noProof/>
                <w:webHidden/>
              </w:rPr>
              <w:fldChar w:fldCharType="begin"/>
            </w:r>
            <w:r w:rsidR="00C9697C">
              <w:rPr>
                <w:noProof/>
                <w:webHidden/>
              </w:rPr>
              <w:instrText xml:space="preserve"> PAGEREF _Toc129705131 \h </w:instrText>
            </w:r>
            <w:r w:rsidR="00C9697C">
              <w:rPr>
                <w:noProof/>
                <w:webHidden/>
              </w:rPr>
            </w:r>
            <w:r w:rsidR="00C9697C">
              <w:rPr>
                <w:noProof/>
                <w:webHidden/>
              </w:rPr>
              <w:fldChar w:fldCharType="separate"/>
            </w:r>
            <w:r w:rsidR="00E11B07">
              <w:rPr>
                <w:noProof/>
                <w:webHidden/>
              </w:rPr>
              <w:t>72</w:t>
            </w:r>
            <w:r w:rsidR="00C9697C">
              <w:rPr>
                <w:noProof/>
                <w:webHidden/>
              </w:rPr>
              <w:fldChar w:fldCharType="end"/>
            </w:r>
          </w:hyperlink>
        </w:p>
        <w:p w14:paraId="78909BE1" w14:textId="54973D15" w:rsidR="00C9697C" w:rsidRDefault="00B11DC2">
          <w:pPr>
            <w:pStyle w:val="TOC3"/>
            <w:tabs>
              <w:tab w:val="left" w:pos="880"/>
              <w:tab w:val="right" w:leader="dot" w:pos="9620"/>
            </w:tabs>
            <w:rPr>
              <w:rFonts w:asciiTheme="minorHAnsi" w:eastAsiaTheme="minorEastAsia" w:hAnsiTheme="minorHAnsi" w:cstheme="minorBidi"/>
              <w:i w:val="0"/>
              <w:iCs w:val="0"/>
              <w:noProof/>
              <w:sz w:val="22"/>
              <w:szCs w:val="22"/>
              <w:lang w:val="el-GR" w:eastAsia="el-GR"/>
            </w:rPr>
          </w:pPr>
          <w:hyperlink w:anchor="_Toc129705132" w:history="1">
            <w:r w:rsidR="00C9697C" w:rsidRPr="00CA79BC">
              <w:rPr>
                <w:rStyle w:val="Hyperlink"/>
                <w:noProof/>
                <w:lang w:val="el-GR"/>
              </w:rPr>
              <w:t>3.</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Υπηρεσίες</w:t>
            </w:r>
            <w:r w:rsidR="00C9697C">
              <w:rPr>
                <w:noProof/>
                <w:webHidden/>
              </w:rPr>
              <w:tab/>
            </w:r>
            <w:r w:rsidR="00C9697C">
              <w:rPr>
                <w:noProof/>
                <w:webHidden/>
              </w:rPr>
              <w:fldChar w:fldCharType="begin"/>
            </w:r>
            <w:r w:rsidR="00C9697C">
              <w:rPr>
                <w:noProof/>
                <w:webHidden/>
              </w:rPr>
              <w:instrText xml:space="preserve"> PAGEREF _Toc129705132 \h </w:instrText>
            </w:r>
            <w:r w:rsidR="00C9697C">
              <w:rPr>
                <w:noProof/>
                <w:webHidden/>
              </w:rPr>
            </w:r>
            <w:r w:rsidR="00C9697C">
              <w:rPr>
                <w:noProof/>
                <w:webHidden/>
              </w:rPr>
              <w:fldChar w:fldCharType="separate"/>
            </w:r>
            <w:r w:rsidR="00E11B07">
              <w:rPr>
                <w:noProof/>
                <w:webHidden/>
              </w:rPr>
              <w:t>72</w:t>
            </w:r>
            <w:r w:rsidR="00C9697C">
              <w:rPr>
                <w:noProof/>
                <w:webHidden/>
              </w:rPr>
              <w:fldChar w:fldCharType="end"/>
            </w:r>
          </w:hyperlink>
        </w:p>
        <w:p w14:paraId="5EB8F029" w14:textId="67EBFA1B"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33" w:history="1">
            <w:r w:rsidR="00C9697C" w:rsidRPr="00CA79BC">
              <w:rPr>
                <w:rStyle w:val="Hyperlink"/>
                <w:noProof/>
                <w:lang w:val="el-GR"/>
              </w:rPr>
              <w:t>3.1</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Καταγραφή της κατάστασης και των σχετικών πολιτικών σε άλλες ευρωπαϊκές χώρες και ανάλυση των δυνητικών εναλλακτικών επιλογών για το παροπλισμό του δικτύου χαλκού</w:t>
            </w:r>
            <w:r w:rsidR="00C9697C">
              <w:rPr>
                <w:noProof/>
                <w:webHidden/>
              </w:rPr>
              <w:tab/>
            </w:r>
            <w:r w:rsidR="00C9697C">
              <w:rPr>
                <w:noProof/>
                <w:webHidden/>
              </w:rPr>
              <w:fldChar w:fldCharType="begin"/>
            </w:r>
            <w:r w:rsidR="00C9697C">
              <w:rPr>
                <w:noProof/>
                <w:webHidden/>
              </w:rPr>
              <w:instrText xml:space="preserve"> PAGEREF _Toc129705133 \h </w:instrText>
            </w:r>
            <w:r w:rsidR="00C9697C">
              <w:rPr>
                <w:noProof/>
                <w:webHidden/>
              </w:rPr>
            </w:r>
            <w:r w:rsidR="00C9697C">
              <w:rPr>
                <w:noProof/>
                <w:webHidden/>
              </w:rPr>
              <w:fldChar w:fldCharType="separate"/>
            </w:r>
            <w:r w:rsidR="00E11B07">
              <w:rPr>
                <w:noProof/>
                <w:webHidden/>
              </w:rPr>
              <w:t>72</w:t>
            </w:r>
            <w:r w:rsidR="00C9697C">
              <w:rPr>
                <w:noProof/>
                <w:webHidden/>
              </w:rPr>
              <w:fldChar w:fldCharType="end"/>
            </w:r>
          </w:hyperlink>
        </w:p>
        <w:p w14:paraId="77E2449C" w14:textId="4A989086"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34" w:history="1">
            <w:r w:rsidR="00C9697C" w:rsidRPr="00CA79BC">
              <w:rPr>
                <w:rStyle w:val="Hyperlink"/>
                <w:noProof/>
                <w:lang w:val="el-GR"/>
              </w:rPr>
              <w:t>3.2</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Υπηρεσίες για την οργάνωση και διεξαγωγή διαβούλευσης</w:t>
            </w:r>
            <w:r w:rsidR="00C9697C">
              <w:rPr>
                <w:noProof/>
                <w:webHidden/>
              </w:rPr>
              <w:tab/>
            </w:r>
            <w:r w:rsidR="00C9697C">
              <w:rPr>
                <w:noProof/>
                <w:webHidden/>
              </w:rPr>
              <w:fldChar w:fldCharType="begin"/>
            </w:r>
            <w:r w:rsidR="00C9697C">
              <w:rPr>
                <w:noProof/>
                <w:webHidden/>
              </w:rPr>
              <w:instrText xml:space="preserve"> PAGEREF _Toc129705134 \h </w:instrText>
            </w:r>
            <w:r w:rsidR="00C9697C">
              <w:rPr>
                <w:noProof/>
                <w:webHidden/>
              </w:rPr>
            </w:r>
            <w:r w:rsidR="00C9697C">
              <w:rPr>
                <w:noProof/>
                <w:webHidden/>
              </w:rPr>
              <w:fldChar w:fldCharType="separate"/>
            </w:r>
            <w:r w:rsidR="00E11B07">
              <w:rPr>
                <w:noProof/>
                <w:webHidden/>
              </w:rPr>
              <w:t>72</w:t>
            </w:r>
            <w:r w:rsidR="00C9697C">
              <w:rPr>
                <w:noProof/>
                <w:webHidden/>
              </w:rPr>
              <w:fldChar w:fldCharType="end"/>
            </w:r>
          </w:hyperlink>
        </w:p>
        <w:p w14:paraId="3E6F0E35" w14:textId="7F8F6E73"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35" w:history="1">
            <w:r w:rsidR="00C9697C" w:rsidRPr="00CA79BC">
              <w:rPr>
                <w:rStyle w:val="Hyperlink"/>
                <w:noProof/>
                <w:lang w:val="el-GR"/>
              </w:rPr>
              <w:t>3.3</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Υπηρεσίες για την εκπόνηση μελέτης κόστους – οφέλους από τον παροπλισμό του δικτύου χαλκού</w:t>
            </w:r>
            <w:r w:rsidR="00C9697C">
              <w:rPr>
                <w:noProof/>
                <w:webHidden/>
              </w:rPr>
              <w:tab/>
            </w:r>
            <w:r w:rsidR="00C9697C">
              <w:rPr>
                <w:noProof/>
                <w:webHidden/>
              </w:rPr>
              <w:fldChar w:fldCharType="begin"/>
            </w:r>
            <w:r w:rsidR="00C9697C">
              <w:rPr>
                <w:noProof/>
                <w:webHidden/>
              </w:rPr>
              <w:instrText xml:space="preserve"> PAGEREF _Toc129705135 \h </w:instrText>
            </w:r>
            <w:r w:rsidR="00C9697C">
              <w:rPr>
                <w:noProof/>
                <w:webHidden/>
              </w:rPr>
            </w:r>
            <w:r w:rsidR="00C9697C">
              <w:rPr>
                <w:noProof/>
                <w:webHidden/>
              </w:rPr>
              <w:fldChar w:fldCharType="separate"/>
            </w:r>
            <w:r w:rsidR="00E11B07">
              <w:rPr>
                <w:noProof/>
                <w:webHidden/>
              </w:rPr>
              <w:t>73</w:t>
            </w:r>
            <w:r w:rsidR="00C9697C">
              <w:rPr>
                <w:noProof/>
                <w:webHidden/>
              </w:rPr>
              <w:fldChar w:fldCharType="end"/>
            </w:r>
          </w:hyperlink>
        </w:p>
        <w:p w14:paraId="4580D2B5" w14:textId="0C87612E"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36" w:history="1">
            <w:r w:rsidR="00C9697C" w:rsidRPr="00CA79BC">
              <w:rPr>
                <w:rStyle w:val="Hyperlink"/>
                <w:noProof/>
                <w:lang w:val="el-GR"/>
              </w:rPr>
              <w:t>3.4</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Υπηρεσίες για τον καθορισμό των χρονικών στόχων για τον παροπλισμό και τον προσδιορισμό εναλλακτικών επιλογών δημόσιας παρέμβασης</w:t>
            </w:r>
            <w:r w:rsidR="00C9697C">
              <w:rPr>
                <w:noProof/>
                <w:webHidden/>
              </w:rPr>
              <w:tab/>
            </w:r>
            <w:r w:rsidR="00C9697C">
              <w:rPr>
                <w:noProof/>
                <w:webHidden/>
              </w:rPr>
              <w:fldChar w:fldCharType="begin"/>
            </w:r>
            <w:r w:rsidR="00C9697C">
              <w:rPr>
                <w:noProof/>
                <w:webHidden/>
              </w:rPr>
              <w:instrText xml:space="preserve"> PAGEREF _Toc129705136 \h </w:instrText>
            </w:r>
            <w:r w:rsidR="00C9697C">
              <w:rPr>
                <w:noProof/>
                <w:webHidden/>
              </w:rPr>
            </w:r>
            <w:r w:rsidR="00C9697C">
              <w:rPr>
                <w:noProof/>
                <w:webHidden/>
              </w:rPr>
              <w:fldChar w:fldCharType="separate"/>
            </w:r>
            <w:r w:rsidR="00E11B07">
              <w:rPr>
                <w:noProof/>
                <w:webHidden/>
              </w:rPr>
              <w:t>73</w:t>
            </w:r>
            <w:r w:rsidR="00C9697C">
              <w:rPr>
                <w:noProof/>
                <w:webHidden/>
              </w:rPr>
              <w:fldChar w:fldCharType="end"/>
            </w:r>
          </w:hyperlink>
        </w:p>
        <w:p w14:paraId="7A204038" w14:textId="02487D00"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37" w:history="1">
            <w:r w:rsidR="00C9697C" w:rsidRPr="00CA79BC">
              <w:rPr>
                <w:rStyle w:val="Hyperlink"/>
                <w:noProof/>
                <w:lang w:val="el-GR"/>
              </w:rPr>
              <w:t>3.5</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Υπηρεσίες για τη διαμόρφωση του Οδικού Χάρτη για την υλοποίηση του παροπλισμού του δικτύου χαλκού</w:t>
            </w:r>
            <w:r w:rsidR="00C9697C">
              <w:rPr>
                <w:noProof/>
                <w:webHidden/>
              </w:rPr>
              <w:tab/>
            </w:r>
            <w:r w:rsidR="00C9697C">
              <w:rPr>
                <w:noProof/>
                <w:webHidden/>
              </w:rPr>
              <w:fldChar w:fldCharType="begin"/>
            </w:r>
            <w:r w:rsidR="00C9697C">
              <w:rPr>
                <w:noProof/>
                <w:webHidden/>
              </w:rPr>
              <w:instrText xml:space="preserve"> PAGEREF _Toc129705137 \h </w:instrText>
            </w:r>
            <w:r w:rsidR="00C9697C">
              <w:rPr>
                <w:noProof/>
                <w:webHidden/>
              </w:rPr>
            </w:r>
            <w:r w:rsidR="00C9697C">
              <w:rPr>
                <w:noProof/>
                <w:webHidden/>
              </w:rPr>
              <w:fldChar w:fldCharType="separate"/>
            </w:r>
            <w:r w:rsidR="00E11B07">
              <w:rPr>
                <w:noProof/>
                <w:webHidden/>
              </w:rPr>
              <w:t>73</w:t>
            </w:r>
            <w:r w:rsidR="00C9697C">
              <w:rPr>
                <w:noProof/>
                <w:webHidden/>
              </w:rPr>
              <w:fldChar w:fldCharType="end"/>
            </w:r>
          </w:hyperlink>
        </w:p>
        <w:p w14:paraId="424C95B6" w14:textId="63F720B1" w:rsidR="00C9697C" w:rsidRDefault="00B11DC2">
          <w:pPr>
            <w:pStyle w:val="TOC3"/>
            <w:tabs>
              <w:tab w:val="left" w:pos="880"/>
              <w:tab w:val="right" w:leader="dot" w:pos="9620"/>
            </w:tabs>
            <w:rPr>
              <w:rFonts w:asciiTheme="minorHAnsi" w:eastAsiaTheme="minorEastAsia" w:hAnsiTheme="minorHAnsi" w:cstheme="minorBidi"/>
              <w:i w:val="0"/>
              <w:iCs w:val="0"/>
              <w:noProof/>
              <w:sz w:val="22"/>
              <w:szCs w:val="22"/>
              <w:lang w:val="el-GR" w:eastAsia="el-GR"/>
            </w:rPr>
          </w:pPr>
          <w:hyperlink w:anchor="_Toc129705138" w:history="1">
            <w:r w:rsidR="00C9697C" w:rsidRPr="00CA79BC">
              <w:rPr>
                <w:rStyle w:val="Hyperlink"/>
                <w:noProof/>
                <w:lang w:val="el-GR"/>
              </w:rPr>
              <w:t>4.</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Μεθοδολογία Υλοποίησης</w:t>
            </w:r>
            <w:r w:rsidR="00C9697C">
              <w:rPr>
                <w:noProof/>
                <w:webHidden/>
              </w:rPr>
              <w:tab/>
            </w:r>
            <w:r w:rsidR="00C9697C">
              <w:rPr>
                <w:noProof/>
                <w:webHidden/>
              </w:rPr>
              <w:fldChar w:fldCharType="begin"/>
            </w:r>
            <w:r w:rsidR="00C9697C">
              <w:rPr>
                <w:noProof/>
                <w:webHidden/>
              </w:rPr>
              <w:instrText xml:space="preserve"> PAGEREF _Toc129705138 \h </w:instrText>
            </w:r>
            <w:r w:rsidR="00C9697C">
              <w:rPr>
                <w:noProof/>
                <w:webHidden/>
              </w:rPr>
            </w:r>
            <w:r w:rsidR="00C9697C">
              <w:rPr>
                <w:noProof/>
                <w:webHidden/>
              </w:rPr>
              <w:fldChar w:fldCharType="separate"/>
            </w:r>
            <w:r w:rsidR="00E11B07">
              <w:rPr>
                <w:noProof/>
                <w:webHidden/>
              </w:rPr>
              <w:t>73</w:t>
            </w:r>
            <w:r w:rsidR="00C9697C">
              <w:rPr>
                <w:noProof/>
                <w:webHidden/>
              </w:rPr>
              <w:fldChar w:fldCharType="end"/>
            </w:r>
          </w:hyperlink>
        </w:p>
        <w:p w14:paraId="0F183A37" w14:textId="21566A98"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39" w:history="1">
            <w:r w:rsidR="00C9697C" w:rsidRPr="00CA79BC">
              <w:rPr>
                <w:rStyle w:val="Hyperlink"/>
                <w:noProof/>
                <w:lang w:val="el-GR"/>
              </w:rPr>
              <w:t>4.1</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Χρονοδιάγραμμα</w:t>
            </w:r>
            <w:r w:rsidR="00C9697C">
              <w:rPr>
                <w:noProof/>
                <w:webHidden/>
              </w:rPr>
              <w:tab/>
            </w:r>
            <w:r w:rsidR="00C9697C">
              <w:rPr>
                <w:noProof/>
                <w:webHidden/>
              </w:rPr>
              <w:fldChar w:fldCharType="begin"/>
            </w:r>
            <w:r w:rsidR="00C9697C">
              <w:rPr>
                <w:noProof/>
                <w:webHidden/>
              </w:rPr>
              <w:instrText xml:space="preserve"> PAGEREF _Toc129705139 \h </w:instrText>
            </w:r>
            <w:r w:rsidR="00C9697C">
              <w:rPr>
                <w:noProof/>
                <w:webHidden/>
              </w:rPr>
            </w:r>
            <w:r w:rsidR="00C9697C">
              <w:rPr>
                <w:noProof/>
                <w:webHidden/>
              </w:rPr>
              <w:fldChar w:fldCharType="separate"/>
            </w:r>
            <w:r w:rsidR="00E11B07">
              <w:rPr>
                <w:noProof/>
                <w:webHidden/>
              </w:rPr>
              <w:t>73</w:t>
            </w:r>
            <w:r w:rsidR="00C9697C">
              <w:rPr>
                <w:noProof/>
                <w:webHidden/>
              </w:rPr>
              <w:fldChar w:fldCharType="end"/>
            </w:r>
          </w:hyperlink>
        </w:p>
        <w:p w14:paraId="2F7E1451" w14:textId="4F60CF5D"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40" w:history="1">
            <w:r w:rsidR="00C9697C" w:rsidRPr="00CA79BC">
              <w:rPr>
                <w:rStyle w:val="Hyperlink"/>
                <w:noProof/>
                <w:lang w:val="el-GR"/>
              </w:rPr>
              <w:t>4.2</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Παραδοτέα</w:t>
            </w:r>
            <w:r w:rsidR="00C9697C">
              <w:rPr>
                <w:noProof/>
                <w:webHidden/>
              </w:rPr>
              <w:tab/>
            </w:r>
            <w:r w:rsidR="00C9697C">
              <w:rPr>
                <w:noProof/>
                <w:webHidden/>
              </w:rPr>
              <w:fldChar w:fldCharType="begin"/>
            </w:r>
            <w:r w:rsidR="00C9697C">
              <w:rPr>
                <w:noProof/>
                <w:webHidden/>
              </w:rPr>
              <w:instrText xml:space="preserve"> PAGEREF _Toc129705140 \h </w:instrText>
            </w:r>
            <w:r w:rsidR="00C9697C">
              <w:rPr>
                <w:noProof/>
                <w:webHidden/>
              </w:rPr>
            </w:r>
            <w:r w:rsidR="00C9697C">
              <w:rPr>
                <w:noProof/>
                <w:webHidden/>
              </w:rPr>
              <w:fldChar w:fldCharType="separate"/>
            </w:r>
            <w:r w:rsidR="00E11B07">
              <w:rPr>
                <w:noProof/>
                <w:webHidden/>
              </w:rPr>
              <w:t>74</w:t>
            </w:r>
            <w:r w:rsidR="00C9697C">
              <w:rPr>
                <w:noProof/>
                <w:webHidden/>
              </w:rPr>
              <w:fldChar w:fldCharType="end"/>
            </w:r>
          </w:hyperlink>
        </w:p>
        <w:p w14:paraId="12DE3415" w14:textId="2A91178A"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41" w:history="1">
            <w:r w:rsidR="00C9697C" w:rsidRPr="00CA79BC">
              <w:rPr>
                <w:rStyle w:val="Hyperlink"/>
                <w:rFonts w:eastAsia="SimSun"/>
                <w:noProof/>
                <w:lang w:val="el-GR"/>
              </w:rPr>
              <w:t>4.2.1</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Χρόνος Υποβολής και Διαδικασία Οριστικοποίησης Παραδοτέων</w:t>
            </w:r>
            <w:r w:rsidR="00C9697C">
              <w:rPr>
                <w:noProof/>
                <w:webHidden/>
              </w:rPr>
              <w:tab/>
            </w:r>
            <w:r w:rsidR="00C9697C">
              <w:rPr>
                <w:noProof/>
                <w:webHidden/>
              </w:rPr>
              <w:fldChar w:fldCharType="begin"/>
            </w:r>
            <w:r w:rsidR="00C9697C">
              <w:rPr>
                <w:noProof/>
                <w:webHidden/>
              </w:rPr>
              <w:instrText xml:space="preserve"> PAGEREF _Toc129705141 \h </w:instrText>
            </w:r>
            <w:r w:rsidR="00C9697C">
              <w:rPr>
                <w:noProof/>
                <w:webHidden/>
              </w:rPr>
            </w:r>
            <w:r w:rsidR="00C9697C">
              <w:rPr>
                <w:noProof/>
                <w:webHidden/>
              </w:rPr>
              <w:fldChar w:fldCharType="separate"/>
            </w:r>
            <w:r w:rsidR="00E11B07">
              <w:rPr>
                <w:noProof/>
                <w:webHidden/>
              </w:rPr>
              <w:t>76</w:t>
            </w:r>
            <w:r w:rsidR="00C9697C">
              <w:rPr>
                <w:noProof/>
                <w:webHidden/>
              </w:rPr>
              <w:fldChar w:fldCharType="end"/>
            </w:r>
          </w:hyperlink>
        </w:p>
        <w:p w14:paraId="7180B622" w14:textId="2202CB22"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42" w:history="1">
            <w:r w:rsidR="00C9697C" w:rsidRPr="00CA79BC">
              <w:rPr>
                <w:rStyle w:val="Hyperlink"/>
                <w:noProof/>
                <w:lang w:val="el-GR"/>
              </w:rPr>
              <w:t>4.3</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Ομάδα Έργου/Σχήμα Διοίκησης Έργου</w:t>
            </w:r>
            <w:r w:rsidR="00C9697C">
              <w:rPr>
                <w:noProof/>
                <w:webHidden/>
              </w:rPr>
              <w:tab/>
            </w:r>
            <w:r w:rsidR="00C9697C">
              <w:rPr>
                <w:noProof/>
                <w:webHidden/>
              </w:rPr>
              <w:fldChar w:fldCharType="begin"/>
            </w:r>
            <w:r w:rsidR="00C9697C">
              <w:rPr>
                <w:noProof/>
                <w:webHidden/>
              </w:rPr>
              <w:instrText xml:space="preserve"> PAGEREF _Toc129705142 \h </w:instrText>
            </w:r>
            <w:r w:rsidR="00C9697C">
              <w:rPr>
                <w:noProof/>
                <w:webHidden/>
              </w:rPr>
            </w:r>
            <w:r w:rsidR="00C9697C">
              <w:rPr>
                <w:noProof/>
                <w:webHidden/>
              </w:rPr>
              <w:fldChar w:fldCharType="separate"/>
            </w:r>
            <w:r w:rsidR="00E11B07">
              <w:rPr>
                <w:noProof/>
                <w:webHidden/>
              </w:rPr>
              <w:t>77</w:t>
            </w:r>
            <w:r w:rsidR="00C9697C">
              <w:rPr>
                <w:noProof/>
                <w:webHidden/>
              </w:rPr>
              <w:fldChar w:fldCharType="end"/>
            </w:r>
          </w:hyperlink>
        </w:p>
        <w:p w14:paraId="71D83281" w14:textId="506ADAF1"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43" w:history="1">
            <w:r w:rsidR="00C9697C" w:rsidRPr="00CA79BC">
              <w:rPr>
                <w:rStyle w:val="Hyperlink"/>
                <w:noProof/>
                <w:lang w:val="el-GR"/>
              </w:rPr>
              <w:t>4.4</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Μεθοδολογία διοίκησης και διασφάλισης ποιότητας</w:t>
            </w:r>
            <w:r w:rsidR="00C9697C">
              <w:rPr>
                <w:noProof/>
                <w:webHidden/>
              </w:rPr>
              <w:tab/>
            </w:r>
            <w:r w:rsidR="00C9697C">
              <w:rPr>
                <w:noProof/>
                <w:webHidden/>
              </w:rPr>
              <w:fldChar w:fldCharType="begin"/>
            </w:r>
            <w:r w:rsidR="00C9697C">
              <w:rPr>
                <w:noProof/>
                <w:webHidden/>
              </w:rPr>
              <w:instrText xml:space="preserve"> PAGEREF _Toc129705143 \h </w:instrText>
            </w:r>
            <w:r w:rsidR="00C9697C">
              <w:rPr>
                <w:noProof/>
                <w:webHidden/>
              </w:rPr>
            </w:r>
            <w:r w:rsidR="00C9697C">
              <w:rPr>
                <w:noProof/>
                <w:webHidden/>
              </w:rPr>
              <w:fldChar w:fldCharType="separate"/>
            </w:r>
            <w:r w:rsidR="00E11B07">
              <w:rPr>
                <w:noProof/>
                <w:webHidden/>
              </w:rPr>
              <w:t>77</w:t>
            </w:r>
            <w:r w:rsidR="00C9697C">
              <w:rPr>
                <w:noProof/>
                <w:webHidden/>
              </w:rPr>
              <w:fldChar w:fldCharType="end"/>
            </w:r>
          </w:hyperlink>
        </w:p>
        <w:p w14:paraId="0E167E52" w14:textId="6F04A060" w:rsidR="00C9697C" w:rsidRDefault="00B11DC2">
          <w:pPr>
            <w:pStyle w:val="TOC4"/>
            <w:tabs>
              <w:tab w:val="left" w:pos="1320"/>
              <w:tab w:val="right" w:leader="dot" w:pos="9620"/>
            </w:tabs>
            <w:rPr>
              <w:rFonts w:asciiTheme="minorHAnsi" w:eastAsiaTheme="minorEastAsia" w:hAnsiTheme="minorHAnsi" w:cstheme="minorBidi"/>
              <w:noProof/>
              <w:sz w:val="22"/>
              <w:szCs w:val="22"/>
              <w:lang w:val="el-GR" w:eastAsia="el-GR"/>
            </w:rPr>
          </w:pPr>
          <w:hyperlink w:anchor="_Toc129705144" w:history="1">
            <w:r w:rsidR="00C9697C" w:rsidRPr="00CA79BC">
              <w:rPr>
                <w:rStyle w:val="Hyperlink"/>
                <w:noProof/>
                <w:lang w:val="el-GR"/>
              </w:rPr>
              <w:t>4.5</w:t>
            </w:r>
            <w:r w:rsidR="00C9697C">
              <w:rPr>
                <w:rFonts w:asciiTheme="minorHAnsi" w:eastAsiaTheme="minorEastAsia" w:hAnsiTheme="minorHAnsi" w:cstheme="minorBidi"/>
                <w:noProof/>
                <w:sz w:val="22"/>
                <w:szCs w:val="22"/>
                <w:lang w:val="el-GR" w:eastAsia="el-GR"/>
              </w:rPr>
              <w:tab/>
            </w:r>
            <w:r w:rsidR="00C9697C" w:rsidRPr="00CA79BC">
              <w:rPr>
                <w:rStyle w:val="Hyperlink"/>
                <w:noProof/>
                <w:lang w:val="el-GR"/>
              </w:rPr>
              <w:t>Τόπος υλοποίησης/ παροχής των υπηρεσιών</w:t>
            </w:r>
            <w:r w:rsidR="00C9697C">
              <w:rPr>
                <w:noProof/>
                <w:webHidden/>
              </w:rPr>
              <w:tab/>
            </w:r>
            <w:r w:rsidR="00C9697C">
              <w:rPr>
                <w:noProof/>
                <w:webHidden/>
              </w:rPr>
              <w:fldChar w:fldCharType="begin"/>
            </w:r>
            <w:r w:rsidR="00C9697C">
              <w:rPr>
                <w:noProof/>
                <w:webHidden/>
              </w:rPr>
              <w:instrText xml:space="preserve"> PAGEREF _Toc129705144 \h </w:instrText>
            </w:r>
            <w:r w:rsidR="00C9697C">
              <w:rPr>
                <w:noProof/>
                <w:webHidden/>
              </w:rPr>
            </w:r>
            <w:r w:rsidR="00C9697C">
              <w:rPr>
                <w:noProof/>
                <w:webHidden/>
              </w:rPr>
              <w:fldChar w:fldCharType="separate"/>
            </w:r>
            <w:r w:rsidR="00E11B07">
              <w:rPr>
                <w:noProof/>
                <w:webHidden/>
              </w:rPr>
              <w:t>78</w:t>
            </w:r>
            <w:r w:rsidR="00C9697C">
              <w:rPr>
                <w:noProof/>
                <w:webHidden/>
              </w:rPr>
              <w:fldChar w:fldCharType="end"/>
            </w:r>
          </w:hyperlink>
        </w:p>
        <w:p w14:paraId="0FF8C238" w14:textId="76B347D3"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45" w:history="1">
            <w:r w:rsidR="00C9697C" w:rsidRPr="00CA79BC">
              <w:rPr>
                <w:rStyle w:val="Hyperlink"/>
                <w:noProof/>
                <w:lang w:val="el-GR"/>
              </w:rPr>
              <w:t>ΠΑΡΑΡΤΗΜΑ ΙΙ – Πίνακες Συμμόρφωσης</w:t>
            </w:r>
            <w:r w:rsidR="00C9697C">
              <w:rPr>
                <w:noProof/>
                <w:webHidden/>
              </w:rPr>
              <w:tab/>
            </w:r>
            <w:r w:rsidR="00C9697C">
              <w:rPr>
                <w:noProof/>
                <w:webHidden/>
              </w:rPr>
              <w:fldChar w:fldCharType="begin"/>
            </w:r>
            <w:r w:rsidR="00C9697C">
              <w:rPr>
                <w:noProof/>
                <w:webHidden/>
              </w:rPr>
              <w:instrText xml:space="preserve"> PAGEREF _Toc129705145 \h </w:instrText>
            </w:r>
            <w:r w:rsidR="00C9697C">
              <w:rPr>
                <w:noProof/>
                <w:webHidden/>
              </w:rPr>
            </w:r>
            <w:r w:rsidR="00C9697C">
              <w:rPr>
                <w:noProof/>
                <w:webHidden/>
              </w:rPr>
              <w:fldChar w:fldCharType="separate"/>
            </w:r>
            <w:r w:rsidR="00E11B07">
              <w:rPr>
                <w:noProof/>
                <w:webHidden/>
              </w:rPr>
              <w:t>79</w:t>
            </w:r>
            <w:r w:rsidR="00C9697C">
              <w:rPr>
                <w:noProof/>
                <w:webHidden/>
              </w:rPr>
              <w:fldChar w:fldCharType="end"/>
            </w:r>
          </w:hyperlink>
        </w:p>
        <w:p w14:paraId="553F9B2F" w14:textId="1EB1C301"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46" w:history="1">
            <w:r w:rsidR="00C9697C" w:rsidRPr="00CA79BC">
              <w:rPr>
                <w:rStyle w:val="Hyperlink"/>
                <w:noProof/>
                <w:lang w:val="el-GR"/>
              </w:rPr>
              <w:t>ΠΑΡΑΡΤΗΜΑ ΙΙI – ΕΥΡΩΠΑΙΚΟ ΕΝΙΑΙΟ ΕΓΓΡΑΦΟ ΣΥΜΒΑΣΗΣ (ΕΕΕΣ)</w:t>
            </w:r>
            <w:r w:rsidR="00C9697C">
              <w:rPr>
                <w:noProof/>
                <w:webHidden/>
              </w:rPr>
              <w:tab/>
            </w:r>
            <w:r w:rsidR="00C9697C">
              <w:rPr>
                <w:noProof/>
                <w:webHidden/>
              </w:rPr>
              <w:fldChar w:fldCharType="begin"/>
            </w:r>
            <w:r w:rsidR="00C9697C">
              <w:rPr>
                <w:noProof/>
                <w:webHidden/>
              </w:rPr>
              <w:instrText xml:space="preserve"> PAGEREF _Toc129705146 \h </w:instrText>
            </w:r>
            <w:r w:rsidR="00C9697C">
              <w:rPr>
                <w:noProof/>
                <w:webHidden/>
              </w:rPr>
            </w:r>
            <w:r w:rsidR="00C9697C">
              <w:rPr>
                <w:noProof/>
                <w:webHidden/>
              </w:rPr>
              <w:fldChar w:fldCharType="separate"/>
            </w:r>
            <w:r w:rsidR="00E11B07">
              <w:rPr>
                <w:noProof/>
                <w:webHidden/>
              </w:rPr>
              <w:t>82</w:t>
            </w:r>
            <w:r w:rsidR="00C9697C">
              <w:rPr>
                <w:noProof/>
                <w:webHidden/>
              </w:rPr>
              <w:fldChar w:fldCharType="end"/>
            </w:r>
          </w:hyperlink>
        </w:p>
        <w:p w14:paraId="043146CD" w14:textId="2BE18AE8" w:rsidR="00C9697C" w:rsidRDefault="00B11DC2">
          <w:pPr>
            <w:pStyle w:val="TOC4"/>
            <w:tabs>
              <w:tab w:val="right" w:leader="dot" w:pos="9620"/>
            </w:tabs>
            <w:rPr>
              <w:rFonts w:asciiTheme="minorHAnsi" w:eastAsiaTheme="minorEastAsia" w:hAnsiTheme="minorHAnsi" w:cstheme="minorBidi"/>
              <w:noProof/>
              <w:sz w:val="22"/>
              <w:szCs w:val="22"/>
              <w:lang w:val="el-GR" w:eastAsia="el-GR"/>
            </w:rPr>
          </w:pPr>
          <w:hyperlink w:anchor="_Toc129705147" w:history="1">
            <w:r w:rsidR="00C9697C" w:rsidRPr="00CA79BC">
              <w:rPr>
                <w:rStyle w:val="Hyperlink"/>
                <w:noProof/>
                <w:lang w:val="el-GR"/>
              </w:rPr>
              <w:t>ΕΥΡΩΠΑΙΚΟ ΕΝΙΑΙΟ ΕΓΓΡΑΦΟ ΣΥΜΒΑΣΗΣ (ΕΕΕΣ)</w:t>
            </w:r>
            <w:r w:rsidR="00C9697C">
              <w:rPr>
                <w:noProof/>
                <w:webHidden/>
              </w:rPr>
              <w:tab/>
            </w:r>
            <w:r w:rsidR="00C9697C">
              <w:rPr>
                <w:noProof/>
                <w:webHidden/>
              </w:rPr>
              <w:fldChar w:fldCharType="begin"/>
            </w:r>
            <w:r w:rsidR="00C9697C">
              <w:rPr>
                <w:noProof/>
                <w:webHidden/>
              </w:rPr>
              <w:instrText xml:space="preserve"> PAGEREF _Toc129705147 \h </w:instrText>
            </w:r>
            <w:r w:rsidR="00C9697C">
              <w:rPr>
                <w:noProof/>
                <w:webHidden/>
              </w:rPr>
            </w:r>
            <w:r w:rsidR="00C9697C">
              <w:rPr>
                <w:noProof/>
                <w:webHidden/>
              </w:rPr>
              <w:fldChar w:fldCharType="separate"/>
            </w:r>
            <w:r w:rsidR="00E11B07">
              <w:rPr>
                <w:noProof/>
                <w:webHidden/>
              </w:rPr>
              <w:t>82</w:t>
            </w:r>
            <w:r w:rsidR="00C9697C">
              <w:rPr>
                <w:noProof/>
                <w:webHidden/>
              </w:rPr>
              <w:fldChar w:fldCharType="end"/>
            </w:r>
          </w:hyperlink>
        </w:p>
        <w:p w14:paraId="7175C916" w14:textId="77AFAF1D"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48" w:history="1">
            <w:r w:rsidR="00C9697C" w:rsidRPr="00CA79BC">
              <w:rPr>
                <w:rStyle w:val="Hyperlink"/>
                <w:noProof/>
                <w:lang w:val="el-GR"/>
              </w:rPr>
              <w:t>ΠΑΡΑΡΤΗΜΑ Ι</w:t>
            </w:r>
            <w:r w:rsidR="00C9697C" w:rsidRPr="00CA79BC">
              <w:rPr>
                <w:rStyle w:val="Hyperlink"/>
                <w:noProof/>
              </w:rPr>
              <w:t>V</w:t>
            </w:r>
            <w:r w:rsidR="00C9697C" w:rsidRPr="00CA79BC">
              <w:rPr>
                <w:rStyle w:val="Hyperlink"/>
                <w:noProof/>
                <w:lang w:val="el-GR"/>
              </w:rPr>
              <w:t xml:space="preserve"> – Υπόδειγμα Βιογραφικού Σημειώματος</w:t>
            </w:r>
            <w:r w:rsidR="00C9697C">
              <w:rPr>
                <w:noProof/>
                <w:webHidden/>
              </w:rPr>
              <w:tab/>
            </w:r>
            <w:r w:rsidR="00C9697C">
              <w:rPr>
                <w:noProof/>
                <w:webHidden/>
              </w:rPr>
              <w:fldChar w:fldCharType="begin"/>
            </w:r>
            <w:r w:rsidR="00C9697C">
              <w:rPr>
                <w:noProof/>
                <w:webHidden/>
              </w:rPr>
              <w:instrText xml:space="preserve"> PAGEREF _Toc129705148 \h </w:instrText>
            </w:r>
            <w:r w:rsidR="00C9697C">
              <w:rPr>
                <w:noProof/>
                <w:webHidden/>
              </w:rPr>
            </w:r>
            <w:r w:rsidR="00C9697C">
              <w:rPr>
                <w:noProof/>
                <w:webHidden/>
              </w:rPr>
              <w:fldChar w:fldCharType="separate"/>
            </w:r>
            <w:r w:rsidR="00E11B07">
              <w:rPr>
                <w:noProof/>
                <w:webHidden/>
              </w:rPr>
              <w:t>83</w:t>
            </w:r>
            <w:r w:rsidR="00C9697C">
              <w:rPr>
                <w:noProof/>
                <w:webHidden/>
              </w:rPr>
              <w:fldChar w:fldCharType="end"/>
            </w:r>
          </w:hyperlink>
        </w:p>
        <w:p w14:paraId="4EB04E0C" w14:textId="42199E70"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49" w:history="1">
            <w:r w:rsidR="00C9697C" w:rsidRPr="00CA79BC">
              <w:rPr>
                <w:rStyle w:val="Hyperlink"/>
                <w:noProof/>
              </w:rPr>
              <w:t>ΠΑΡΑΡΤΗΜΑ V – Υπόδειγμα Τεχνικής Προσφοράς</w:t>
            </w:r>
            <w:r w:rsidR="00C9697C">
              <w:rPr>
                <w:noProof/>
                <w:webHidden/>
              </w:rPr>
              <w:tab/>
            </w:r>
            <w:r w:rsidR="00C9697C">
              <w:rPr>
                <w:noProof/>
                <w:webHidden/>
              </w:rPr>
              <w:fldChar w:fldCharType="begin"/>
            </w:r>
            <w:r w:rsidR="00C9697C">
              <w:rPr>
                <w:noProof/>
                <w:webHidden/>
              </w:rPr>
              <w:instrText xml:space="preserve"> PAGEREF _Toc129705149 \h </w:instrText>
            </w:r>
            <w:r w:rsidR="00C9697C">
              <w:rPr>
                <w:noProof/>
                <w:webHidden/>
              </w:rPr>
            </w:r>
            <w:r w:rsidR="00C9697C">
              <w:rPr>
                <w:noProof/>
                <w:webHidden/>
              </w:rPr>
              <w:fldChar w:fldCharType="separate"/>
            </w:r>
            <w:r w:rsidR="00E11B07">
              <w:rPr>
                <w:noProof/>
                <w:webHidden/>
              </w:rPr>
              <w:t>85</w:t>
            </w:r>
            <w:r w:rsidR="00C9697C">
              <w:rPr>
                <w:noProof/>
                <w:webHidden/>
              </w:rPr>
              <w:fldChar w:fldCharType="end"/>
            </w:r>
          </w:hyperlink>
        </w:p>
        <w:p w14:paraId="5CAF0257" w14:textId="0DA289FC"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50" w:history="1">
            <w:r w:rsidR="00C9697C" w:rsidRPr="00CA79BC">
              <w:rPr>
                <w:rStyle w:val="Hyperlink"/>
                <w:noProof/>
                <w:lang w:val="el-GR"/>
              </w:rPr>
              <w:t xml:space="preserve">ΠΑΡΑΡΤΗΜΑ </w:t>
            </w:r>
            <w:r w:rsidR="00C9697C" w:rsidRPr="00CA79BC">
              <w:rPr>
                <w:rStyle w:val="Hyperlink"/>
                <w:noProof/>
              </w:rPr>
              <w:t>VI</w:t>
            </w:r>
            <w:r w:rsidR="00C9697C" w:rsidRPr="00CA79BC">
              <w:rPr>
                <w:rStyle w:val="Hyperlink"/>
                <w:noProof/>
                <w:lang w:val="el-GR"/>
              </w:rPr>
              <w:t xml:space="preserve"> – Υπόδειγμα Οικονομικής Προσφοράς</w:t>
            </w:r>
            <w:r w:rsidR="00C9697C">
              <w:rPr>
                <w:noProof/>
                <w:webHidden/>
              </w:rPr>
              <w:tab/>
            </w:r>
            <w:r w:rsidR="00C9697C">
              <w:rPr>
                <w:noProof/>
                <w:webHidden/>
              </w:rPr>
              <w:fldChar w:fldCharType="begin"/>
            </w:r>
            <w:r w:rsidR="00C9697C">
              <w:rPr>
                <w:noProof/>
                <w:webHidden/>
              </w:rPr>
              <w:instrText xml:space="preserve"> PAGEREF _Toc129705150 \h </w:instrText>
            </w:r>
            <w:r w:rsidR="00C9697C">
              <w:rPr>
                <w:noProof/>
                <w:webHidden/>
              </w:rPr>
            </w:r>
            <w:r w:rsidR="00C9697C">
              <w:rPr>
                <w:noProof/>
                <w:webHidden/>
              </w:rPr>
              <w:fldChar w:fldCharType="separate"/>
            </w:r>
            <w:r w:rsidR="00E11B07">
              <w:rPr>
                <w:noProof/>
                <w:webHidden/>
              </w:rPr>
              <w:t>86</w:t>
            </w:r>
            <w:r w:rsidR="00C9697C">
              <w:rPr>
                <w:noProof/>
                <w:webHidden/>
              </w:rPr>
              <w:fldChar w:fldCharType="end"/>
            </w:r>
          </w:hyperlink>
        </w:p>
        <w:p w14:paraId="40F9B798" w14:textId="653CBEEF" w:rsidR="00C9697C" w:rsidRDefault="00B11DC2">
          <w:pPr>
            <w:pStyle w:val="TOC3"/>
            <w:tabs>
              <w:tab w:val="left" w:pos="880"/>
              <w:tab w:val="right" w:leader="dot" w:pos="9620"/>
            </w:tabs>
            <w:rPr>
              <w:rFonts w:asciiTheme="minorHAnsi" w:eastAsiaTheme="minorEastAsia" w:hAnsiTheme="minorHAnsi" w:cstheme="minorBidi"/>
              <w:i w:val="0"/>
              <w:iCs w:val="0"/>
              <w:noProof/>
              <w:sz w:val="22"/>
              <w:szCs w:val="22"/>
              <w:lang w:val="el-GR" w:eastAsia="el-GR"/>
            </w:rPr>
          </w:pPr>
          <w:hyperlink w:anchor="_Toc129705151" w:history="1">
            <w:r w:rsidR="00C9697C" w:rsidRPr="00CA79BC">
              <w:rPr>
                <w:rStyle w:val="Hyperlink"/>
                <w:noProof/>
                <w:lang w:val="el-GR"/>
              </w:rPr>
              <w:t>1.</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Υπηρεσίες</w:t>
            </w:r>
            <w:r w:rsidR="00C9697C">
              <w:rPr>
                <w:noProof/>
                <w:webHidden/>
              </w:rPr>
              <w:tab/>
            </w:r>
            <w:r w:rsidR="00C9697C">
              <w:rPr>
                <w:noProof/>
                <w:webHidden/>
              </w:rPr>
              <w:fldChar w:fldCharType="begin"/>
            </w:r>
            <w:r w:rsidR="00C9697C">
              <w:rPr>
                <w:noProof/>
                <w:webHidden/>
              </w:rPr>
              <w:instrText xml:space="preserve"> PAGEREF _Toc129705151 \h </w:instrText>
            </w:r>
            <w:r w:rsidR="00C9697C">
              <w:rPr>
                <w:noProof/>
                <w:webHidden/>
              </w:rPr>
            </w:r>
            <w:r w:rsidR="00C9697C">
              <w:rPr>
                <w:noProof/>
                <w:webHidden/>
              </w:rPr>
              <w:fldChar w:fldCharType="separate"/>
            </w:r>
            <w:r w:rsidR="00E11B07">
              <w:rPr>
                <w:noProof/>
                <w:webHidden/>
              </w:rPr>
              <w:t>86</w:t>
            </w:r>
            <w:r w:rsidR="00C9697C">
              <w:rPr>
                <w:noProof/>
                <w:webHidden/>
              </w:rPr>
              <w:fldChar w:fldCharType="end"/>
            </w:r>
          </w:hyperlink>
        </w:p>
        <w:p w14:paraId="470522F3" w14:textId="513CFF6C" w:rsidR="00C9697C" w:rsidRDefault="00B11DC2">
          <w:pPr>
            <w:pStyle w:val="TOC3"/>
            <w:tabs>
              <w:tab w:val="left" w:pos="880"/>
              <w:tab w:val="right" w:leader="dot" w:pos="9620"/>
            </w:tabs>
            <w:rPr>
              <w:rFonts w:asciiTheme="minorHAnsi" w:eastAsiaTheme="minorEastAsia" w:hAnsiTheme="minorHAnsi" w:cstheme="minorBidi"/>
              <w:i w:val="0"/>
              <w:iCs w:val="0"/>
              <w:noProof/>
              <w:sz w:val="22"/>
              <w:szCs w:val="22"/>
              <w:lang w:val="el-GR" w:eastAsia="el-GR"/>
            </w:rPr>
          </w:pPr>
          <w:hyperlink w:anchor="_Toc129705152" w:history="1">
            <w:r w:rsidR="00C9697C" w:rsidRPr="00CA79BC">
              <w:rPr>
                <w:rStyle w:val="Hyperlink"/>
                <w:noProof/>
                <w:lang w:val="el-GR"/>
              </w:rPr>
              <w:t>2.</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Άλλες δαπάνες</w:t>
            </w:r>
            <w:r w:rsidR="00C9697C">
              <w:rPr>
                <w:noProof/>
                <w:webHidden/>
              </w:rPr>
              <w:tab/>
            </w:r>
            <w:r w:rsidR="00C9697C">
              <w:rPr>
                <w:noProof/>
                <w:webHidden/>
              </w:rPr>
              <w:fldChar w:fldCharType="begin"/>
            </w:r>
            <w:r w:rsidR="00C9697C">
              <w:rPr>
                <w:noProof/>
                <w:webHidden/>
              </w:rPr>
              <w:instrText xml:space="preserve"> PAGEREF _Toc129705152 \h </w:instrText>
            </w:r>
            <w:r w:rsidR="00C9697C">
              <w:rPr>
                <w:noProof/>
                <w:webHidden/>
              </w:rPr>
            </w:r>
            <w:r w:rsidR="00C9697C">
              <w:rPr>
                <w:noProof/>
                <w:webHidden/>
              </w:rPr>
              <w:fldChar w:fldCharType="separate"/>
            </w:r>
            <w:r w:rsidR="00E11B07">
              <w:rPr>
                <w:noProof/>
                <w:webHidden/>
              </w:rPr>
              <w:t>86</w:t>
            </w:r>
            <w:r w:rsidR="00C9697C">
              <w:rPr>
                <w:noProof/>
                <w:webHidden/>
              </w:rPr>
              <w:fldChar w:fldCharType="end"/>
            </w:r>
          </w:hyperlink>
        </w:p>
        <w:p w14:paraId="2B1AB13A" w14:textId="56EDDD01" w:rsidR="00C9697C" w:rsidRDefault="00B11DC2">
          <w:pPr>
            <w:pStyle w:val="TOC3"/>
            <w:tabs>
              <w:tab w:val="left" w:pos="880"/>
              <w:tab w:val="right" w:leader="dot" w:pos="9620"/>
            </w:tabs>
            <w:rPr>
              <w:rFonts w:asciiTheme="minorHAnsi" w:eastAsiaTheme="minorEastAsia" w:hAnsiTheme="minorHAnsi" w:cstheme="minorBidi"/>
              <w:i w:val="0"/>
              <w:iCs w:val="0"/>
              <w:noProof/>
              <w:sz w:val="22"/>
              <w:szCs w:val="22"/>
              <w:lang w:val="el-GR" w:eastAsia="el-GR"/>
            </w:rPr>
          </w:pPr>
          <w:hyperlink w:anchor="_Toc129705153" w:history="1">
            <w:r w:rsidR="00C9697C" w:rsidRPr="00CA79BC">
              <w:rPr>
                <w:rStyle w:val="Hyperlink"/>
                <w:noProof/>
                <w:lang w:val="el-GR"/>
              </w:rPr>
              <w:t>3.</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Συγκεντρωτικός Πίνακας Οικονομικής Προσφοράς Έργου</w:t>
            </w:r>
            <w:r w:rsidR="00C9697C">
              <w:rPr>
                <w:noProof/>
                <w:webHidden/>
              </w:rPr>
              <w:tab/>
            </w:r>
            <w:r w:rsidR="00C9697C">
              <w:rPr>
                <w:noProof/>
                <w:webHidden/>
              </w:rPr>
              <w:fldChar w:fldCharType="begin"/>
            </w:r>
            <w:r w:rsidR="00C9697C">
              <w:rPr>
                <w:noProof/>
                <w:webHidden/>
              </w:rPr>
              <w:instrText xml:space="preserve"> PAGEREF _Toc129705153 \h </w:instrText>
            </w:r>
            <w:r w:rsidR="00C9697C">
              <w:rPr>
                <w:noProof/>
                <w:webHidden/>
              </w:rPr>
            </w:r>
            <w:r w:rsidR="00C9697C">
              <w:rPr>
                <w:noProof/>
                <w:webHidden/>
              </w:rPr>
              <w:fldChar w:fldCharType="separate"/>
            </w:r>
            <w:r w:rsidR="00E11B07">
              <w:rPr>
                <w:noProof/>
                <w:webHidden/>
              </w:rPr>
              <w:t>87</w:t>
            </w:r>
            <w:r w:rsidR="00C9697C">
              <w:rPr>
                <w:noProof/>
                <w:webHidden/>
              </w:rPr>
              <w:fldChar w:fldCharType="end"/>
            </w:r>
          </w:hyperlink>
        </w:p>
        <w:p w14:paraId="3A0DB598" w14:textId="1CF29EFA"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54" w:history="1">
            <w:r w:rsidR="00C9697C" w:rsidRPr="00CA79BC">
              <w:rPr>
                <w:rStyle w:val="Hyperlink"/>
                <w:noProof/>
                <w:lang w:val="el-GR"/>
              </w:rPr>
              <w:t xml:space="preserve">ΠΑΡΑΡΤΗΜΑ </w:t>
            </w:r>
            <w:r w:rsidR="00C9697C" w:rsidRPr="00CA79BC">
              <w:rPr>
                <w:rStyle w:val="Hyperlink"/>
                <w:noProof/>
              </w:rPr>
              <w:t>VI</w:t>
            </w:r>
            <w:r w:rsidR="00C9697C" w:rsidRPr="00CA79BC">
              <w:rPr>
                <w:rStyle w:val="Hyperlink"/>
                <w:noProof/>
                <w:lang w:val="el-GR"/>
              </w:rPr>
              <w:t>Ι – Άλλες Δηλώσεις</w:t>
            </w:r>
            <w:r w:rsidR="00C9697C">
              <w:rPr>
                <w:noProof/>
                <w:webHidden/>
              </w:rPr>
              <w:tab/>
            </w:r>
            <w:r w:rsidR="00C9697C">
              <w:rPr>
                <w:noProof/>
                <w:webHidden/>
              </w:rPr>
              <w:fldChar w:fldCharType="begin"/>
            </w:r>
            <w:r w:rsidR="00C9697C">
              <w:rPr>
                <w:noProof/>
                <w:webHidden/>
              </w:rPr>
              <w:instrText xml:space="preserve"> PAGEREF _Toc129705154 \h </w:instrText>
            </w:r>
            <w:r w:rsidR="00C9697C">
              <w:rPr>
                <w:noProof/>
                <w:webHidden/>
              </w:rPr>
            </w:r>
            <w:r w:rsidR="00C9697C">
              <w:rPr>
                <w:noProof/>
                <w:webHidden/>
              </w:rPr>
              <w:fldChar w:fldCharType="separate"/>
            </w:r>
            <w:r w:rsidR="00E11B07">
              <w:rPr>
                <w:noProof/>
                <w:webHidden/>
              </w:rPr>
              <w:t>88</w:t>
            </w:r>
            <w:r w:rsidR="00C9697C">
              <w:rPr>
                <w:noProof/>
                <w:webHidden/>
              </w:rPr>
              <w:fldChar w:fldCharType="end"/>
            </w:r>
          </w:hyperlink>
        </w:p>
        <w:p w14:paraId="3AFC528C" w14:textId="2E8B4D6A"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55" w:history="1">
            <w:r w:rsidR="00C9697C" w:rsidRPr="00CA79BC">
              <w:rPr>
                <w:rStyle w:val="Hyperlink"/>
                <w:noProof/>
                <w:lang w:val="el-GR"/>
              </w:rPr>
              <w:t xml:space="preserve">ΠΑΡΑΡΤΗΜΑ </w:t>
            </w:r>
            <w:r w:rsidR="00C9697C" w:rsidRPr="00CA79BC">
              <w:rPr>
                <w:rStyle w:val="Hyperlink"/>
                <w:noProof/>
              </w:rPr>
              <w:t>VIII</w:t>
            </w:r>
            <w:r w:rsidR="00C9697C" w:rsidRPr="00CA79BC">
              <w:rPr>
                <w:rStyle w:val="Hyperlink"/>
                <w:noProof/>
                <w:lang w:val="el-GR"/>
              </w:rPr>
              <w:t xml:space="preserve"> – Υποδείγματα Εγγυητικών Επιστολών</w:t>
            </w:r>
            <w:r w:rsidR="00C9697C">
              <w:rPr>
                <w:noProof/>
                <w:webHidden/>
              </w:rPr>
              <w:tab/>
            </w:r>
            <w:r w:rsidR="00C9697C">
              <w:rPr>
                <w:noProof/>
                <w:webHidden/>
              </w:rPr>
              <w:fldChar w:fldCharType="begin"/>
            </w:r>
            <w:r w:rsidR="00C9697C">
              <w:rPr>
                <w:noProof/>
                <w:webHidden/>
              </w:rPr>
              <w:instrText xml:space="preserve"> PAGEREF _Toc129705155 \h </w:instrText>
            </w:r>
            <w:r w:rsidR="00C9697C">
              <w:rPr>
                <w:noProof/>
                <w:webHidden/>
              </w:rPr>
            </w:r>
            <w:r w:rsidR="00C9697C">
              <w:rPr>
                <w:noProof/>
                <w:webHidden/>
              </w:rPr>
              <w:fldChar w:fldCharType="separate"/>
            </w:r>
            <w:r w:rsidR="00E11B07">
              <w:rPr>
                <w:noProof/>
                <w:webHidden/>
              </w:rPr>
              <w:t>89</w:t>
            </w:r>
            <w:r w:rsidR="00C9697C">
              <w:rPr>
                <w:noProof/>
                <w:webHidden/>
              </w:rPr>
              <w:fldChar w:fldCharType="end"/>
            </w:r>
          </w:hyperlink>
        </w:p>
        <w:p w14:paraId="7CF7A5E3" w14:textId="0C43C4AF" w:rsidR="00C9697C" w:rsidRDefault="00B11DC2">
          <w:pPr>
            <w:pStyle w:val="TOC3"/>
            <w:tabs>
              <w:tab w:val="left" w:pos="880"/>
              <w:tab w:val="right" w:leader="dot" w:pos="9620"/>
            </w:tabs>
            <w:rPr>
              <w:rFonts w:asciiTheme="minorHAnsi" w:eastAsiaTheme="minorEastAsia" w:hAnsiTheme="minorHAnsi" w:cstheme="minorBidi"/>
              <w:i w:val="0"/>
              <w:iCs w:val="0"/>
              <w:noProof/>
              <w:sz w:val="22"/>
              <w:szCs w:val="22"/>
              <w:lang w:val="el-GR" w:eastAsia="el-GR"/>
            </w:rPr>
          </w:pPr>
          <w:hyperlink w:anchor="_Toc129705156" w:history="1">
            <w:r w:rsidR="00C9697C" w:rsidRPr="00CA79BC">
              <w:rPr>
                <w:rStyle w:val="Hyperlink"/>
                <w:noProof/>
                <w:lang w:val="el-GR"/>
              </w:rPr>
              <w:t>I.</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Εγγυητική Επιστολή Συμμετοχής</w:t>
            </w:r>
            <w:r w:rsidR="00C9697C">
              <w:rPr>
                <w:noProof/>
                <w:webHidden/>
              </w:rPr>
              <w:tab/>
            </w:r>
            <w:r w:rsidR="00C9697C">
              <w:rPr>
                <w:noProof/>
                <w:webHidden/>
              </w:rPr>
              <w:fldChar w:fldCharType="begin"/>
            </w:r>
            <w:r w:rsidR="00C9697C">
              <w:rPr>
                <w:noProof/>
                <w:webHidden/>
              </w:rPr>
              <w:instrText xml:space="preserve"> PAGEREF _Toc129705156 \h </w:instrText>
            </w:r>
            <w:r w:rsidR="00C9697C">
              <w:rPr>
                <w:noProof/>
                <w:webHidden/>
              </w:rPr>
            </w:r>
            <w:r w:rsidR="00C9697C">
              <w:rPr>
                <w:noProof/>
                <w:webHidden/>
              </w:rPr>
              <w:fldChar w:fldCharType="separate"/>
            </w:r>
            <w:r w:rsidR="00E11B07">
              <w:rPr>
                <w:noProof/>
                <w:webHidden/>
              </w:rPr>
              <w:t>89</w:t>
            </w:r>
            <w:r w:rsidR="00C9697C">
              <w:rPr>
                <w:noProof/>
                <w:webHidden/>
              </w:rPr>
              <w:fldChar w:fldCharType="end"/>
            </w:r>
          </w:hyperlink>
        </w:p>
        <w:p w14:paraId="43A3FE49" w14:textId="242742F3" w:rsidR="00C9697C" w:rsidRDefault="00B11DC2">
          <w:pPr>
            <w:pStyle w:val="TOC3"/>
            <w:tabs>
              <w:tab w:val="left" w:pos="880"/>
              <w:tab w:val="right" w:leader="dot" w:pos="9620"/>
            </w:tabs>
            <w:rPr>
              <w:rFonts w:asciiTheme="minorHAnsi" w:eastAsiaTheme="minorEastAsia" w:hAnsiTheme="minorHAnsi" w:cstheme="minorBidi"/>
              <w:i w:val="0"/>
              <w:iCs w:val="0"/>
              <w:noProof/>
              <w:sz w:val="22"/>
              <w:szCs w:val="22"/>
              <w:lang w:val="el-GR" w:eastAsia="el-GR"/>
            </w:rPr>
          </w:pPr>
          <w:hyperlink w:anchor="_Toc129705157" w:history="1">
            <w:r w:rsidR="00C9697C" w:rsidRPr="00CA79BC">
              <w:rPr>
                <w:rStyle w:val="Hyperlink"/>
                <w:noProof/>
                <w:lang w:val="el-GR"/>
              </w:rPr>
              <w:t>II.</w:t>
            </w:r>
            <w:r w:rsidR="00C9697C">
              <w:rPr>
                <w:rFonts w:asciiTheme="minorHAnsi" w:eastAsiaTheme="minorEastAsia" w:hAnsiTheme="minorHAnsi" w:cstheme="minorBidi"/>
                <w:i w:val="0"/>
                <w:iCs w:val="0"/>
                <w:noProof/>
                <w:sz w:val="22"/>
                <w:szCs w:val="22"/>
                <w:lang w:val="el-GR" w:eastAsia="el-GR"/>
              </w:rPr>
              <w:tab/>
            </w:r>
            <w:r w:rsidR="00C9697C" w:rsidRPr="00CA79BC">
              <w:rPr>
                <w:rStyle w:val="Hyperlink"/>
                <w:noProof/>
                <w:lang w:val="el-GR"/>
              </w:rPr>
              <w:t>Εγγυητική Επιστολή Καλής Εκτέλεσης</w:t>
            </w:r>
            <w:r w:rsidR="00C9697C">
              <w:rPr>
                <w:noProof/>
                <w:webHidden/>
              </w:rPr>
              <w:tab/>
            </w:r>
            <w:r w:rsidR="00C9697C">
              <w:rPr>
                <w:noProof/>
                <w:webHidden/>
              </w:rPr>
              <w:fldChar w:fldCharType="begin"/>
            </w:r>
            <w:r w:rsidR="00C9697C">
              <w:rPr>
                <w:noProof/>
                <w:webHidden/>
              </w:rPr>
              <w:instrText xml:space="preserve"> PAGEREF _Toc129705157 \h </w:instrText>
            </w:r>
            <w:r w:rsidR="00C9697C">
              <w:rPr>
                <w:noProof/>
                <w:webHidden/>
              </w:rPr>
            </w:r>
            <w:r w:rsidR="00C9697C">
              <w:rPr>
                <w:noProof/>
                <w:webHidden/>
              </w:rPr>
              <w:fldChar w:fldCharType="separate"/>
            </w:r>
            <w:r w:rsidR="00E11B07">
              <w:rPr>
                <w:noProof/>
                <w:webHidden/>
              </w:rPr>
              <w:t>90</w:t>
            </w:r>
            <w:r w:rsidR="00C9697C">
              <w:rPr>
                <w:noProof/>
                <w:webHidden/>
              </w:rPr>
              <w:fldChar w:fldCharType="end"/>
            </w:r>
          </w:hyperlink>
        </w:p>
        <w:p w14:paraId="055F0413" w14:textId="6474466B"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58" w:history="1">
            <w:r w:rsidR="00C9697C" w:rsidRPr="00CA79BC">
              <w:rPr>
                <w:rStyle w:val="Hyperlink"/>
                <w:noProof/>
                <w:lang w:val="el-GR"/>
              </w:rPr>
              <w:t xml:space="preserve">ΠΑΡΑΡΤΗΜΑ </w:t>
            </w:r>
            <w:r w:rsidR="00C9697C" w:rsidRPr="00CA79BC">
              <w:rPr>
                <w:rStyle w:val="Hyperlink"/>
                <w:noProof/>
                <w:lang w:val="en-US"/>
              </w:rPr>
              <w:t>IX</w:t>
            </w:r>
            <w:r w:rsidR="00C9697C" w:rsidRPr="00CA79BC">
              <w:rPr>
                <w:rStyle w:val="Hyperlink"/>
                <w:noProof/>
                <w:lang w:val="el-GR"/>
              </w:rPr>
              <w:t>– ΕΝΗΜΕΡΩΣΗ ΓΙΑ ΤΗΝ ΕΠΕΞΕΡΓΑΣΙΑ ΠΡΟΣΩΠΙΚΩΝ ΔΕΔΟΜΕΝΩΝ</w:t>
            </w:r>
            <w:r w:rsidR="00C9697C">
              <w:rPr>
                <w:noProof/>
                <w:webHidden/>
              </w:rPr>
              <w:tab/>
            </w:r>
            <w:r w:rsidR="00C9697C">
              <w:rPr>
                <w:noProof/>
                <w:webHidden/>
              </w:rPr>
              <w:fldChar w:fldCharType="begin"/>
            </w:r>
            <w:r w:rsidR="00C9697C">
              <w:rPr>
                <w:noProof/>
                <w:webHidden/>
              </w:rPr>
              <w:instrText xml:space="preserve"> PAGEREF _Toc129705158 \h </w:instrText>
            </w:r>
            <w:r w:rsidR="00C9697C">
              <w:rPr>
                <w:noProof/>
                <w:webHidden/>
              </w:rPr>
            </w:r>
            <w:r w:rsidR="00C9697C">
              <w:rPr>
                <w:noProof/>
                <w:webHidden/>
              </w:rPr>
              <w:fldChar w:fldCharType="separate"/>
            </w:r>
            <w:r w:rsidR="00E11B07">
              <w:rPr>
                <w:noProof/>
                <w:webHidden/>
              </w:rPr>
              <w:t>91</w:t>
            </w:r>
            <w:r w:rsidR="00C9697C">
              <w:rPr>
                <w:noProof/>
                <w:webHidden/>
              </w:rPr>
              <w:fldChar w:fldCharType="end"/>
            </w:r>
          </w:hyperlink>
        </w:p>
        <w:p w14:paraId="292C004E" w14:textId="3363F72A" w:rsidR="00C9697C" w:rsidRDefault="00B11DC2">
          <w:pPr>
            <w:pStyle w:val="TOC2"/>
            <w:tabs>
              <w:tab w:val="right" w:leader="dot" w:pos="9620"/>
            </w:tabs>
            <w:rPr>
              <w:rFonts w:asciiTheme="minorHAnsi" w:eastAsiaTheme="minorEastAsia" w:hAnsiTheme="minorHAnsi" w:cstheme="minorBidi"/>
              <w:smallCaps w:val="0"/>
              <w:noProof/>
              <w:sz w:val="22"/>
              <w:szCs w:val="22"/>
              <w:lang w:val="el-GR" w:eastAsia="el-GR"/>
            </w:rPr>
          </w:pPr>
          <w:hyperlink w:anchor="_Toc129705159" w:history="1">
            <w:r w:rsidR="00C9697C" w:rsidRPr="00CA79BC">
              <w:rPr>
                <w:rStyle w:val="Hyperlink"/>
                <w:noProof/>
                <w:lang w:val="el-GR"/>
              </w:rPr>
              <w:t xml:space="preserve">ΠΑΡΑΡΤΗΜΑ </w:t>
            </w:r>
            <w:r w:rsidR="00C9697C" w:rsidRPr="00CA79BC">
              <w:rPr>
                <w:rStyle w:val="Hyperlink"/>
                <w:noProof/>
              </w:rPr>
              <w:t>X</w:t>
            </w:r>
            <w:r w:rsidR="00C9697C" w:rsidRPr="00CA79BC">
              <w:rPr>
                <w:rStyle w:val="Hyperlink"/>
                <w:noProof/>
                <w:lang w:val="el-GR"/>
              </w:rPr>
              <w:t xml:space="preserve"> – Ρήτρα Ακεραιότητας</w:t>
            </w:r>
            <w:r w:rsidR="00C9697C">
              <w:rPr>
                <w:noProof/>
                <w:webHidden/>
              </w:rPr>
              <w:tab/>
            </w:r>
            <w:r w:rsidR="00C9697C">
              <w:rPr>
                <w:noProof/>
                <w:webHidden/>
              </w:rPr>
              <w:fldChar w:fldCharType="begin"/>
            </w:r>
            <w:r w:rsidR="00C9697C">
              <w:rPr>
                <w:noProof/>
                <w:webHidden/>
              </w:rPr>
              <w:instrText xml:space="preserve"> PAGEREF _Toc129705159 \h </w:instrText>
            </w:r>
            <w:r w:rsidR="00C9697C">
              <w:rPr>
                <w:noProof/>
                <w:webHidden/>
              </w:rPr>
            </w:r>
            <w:r w:rsidR="00C9697C">
              <w:rPr>
                <w:noProof/>
                <w:webHidden/>
              </w:rPr>
              <w:fldChar w:fldCharType="separate"/>
            </w:r>
            <w:r w:rsidR="00E11B07">
              <w:rPr>
                <w:noProof/>
                <w:webHidden/>
              </w:rPr>
              <w:t>92</w:t>
            </w:r>
            <w:r w:rsidR="00C9697C">
              <w:rPr>
                <w:noProof/>
                <w:webHidden/>
              </w:rPr>
              <w:fldChar w:fldCharType="end"/>
            </w:r>
          </w:hyperlink>
        </w:p>
        <w:p w14:paraId="2E4231C7" w14:textId="18147B0B" w:rsidR="00A81D32" w:rsidRPr="001E4247" w:rsidRDefault="00801949">
          <w:r w:rsidRPr="001E4247">
            <w:rPr>
              <w:b/>
              <w:bCs/>
              <w:caps/>
              <w:sz w:val="20"/>
              <w:szCs w:val="20"/>
            </w:rPr>
            <w:fldChar w:fldCharType="end"/>
          </w:r>
        </w:p>
      </w:sdtContent>
    </w:sdt>
    <w:p w14:paraId="3C7C5DEF" w14:textId="77777777" w:rsidR="00A81D32" w:rsidRPr="001E4247" w:rsidRDefault="00A81D32"/>
    <w:p w14:paraId="0A2C6DF9" w14:textId="77777777" w:rsidR="008E18C3" w:rsidRPr="001E4247" w:rsidRDefault="008E18C3"/>
    <w:p w14:paraId="65839C42" w14:textId="77777777" w:rsidR="008E18C3" w:rsidRPr="001E4247" w:rsidRDefault="008E18C3">
      <w:pPr>
        <w:rPr>
          <w:rFonts w:eastAsia="MS Mincho"/>
          <w:b/>
          <w:bCs/>
          <w:caps/>
          <w:lang w:val="el-GR" w:eastAsia="el-GR"/>
        </w:rPr>
        <w:sectPr w:rsidR="008E18C3" w:rsidRPr="001E4247" w:rsidSect="004C0311">
          <w:pgSz w:w="11906" w:h="16838"/>
          <w:pgMar w:top="1138" w:right="1138" w:bottom="1138" w:left="1138" w:header="720" w:footer="706" w:gutter="0"/>
          <w:cols w:space="720"/>
          <w:titlePg/>
          <w:docGrid w:linePitch="360"/>
        </w:sectPr>
      </w:pPr>
    </w:p>
    <w:p w14:paraId="050E6FAA" w14:textId="77777777" w:rsidR="008338F0" w:rsidRPr="001E4247" w:rsidRDefault="003355E7">
      <w:pPr>
        <w:pStyle w:val="Heading1"/>
        <w:numPr>
          <w:ilvl w:val="0"/>
          <w:numId w:val="19"/>
        </w:numPr>
        <w:rPr>
          <w:lang w:val="el-GR"/>
        </w:rPr>
      </w:pPr>
      <w:bookmarkStart w:id="16" w:name="_Toc97194404"/>
      <w:bookmarkStart w:id="17" w:name="_Toc97204878"/>
      <w:bookmarkStart w:id="18" w:name="_Toc129705049"/>
      <w:r w:rsidRPr="001E4247">
        <w:rPr>
          <w:lang w:val="el-GR"/>
        </w:rPr>
        <w:lastRenderedPageBreak/>
        <w:t>ΑΝΑΘΕΤΟΥΣΑ ΑΡΧΗ ΚΑΙ ΑΝΤΙΚΕΙΜΕΝΟ ΣΥΜΒΑΣΗΣ</w:t>
      </w:r>
      <w:bookmarkEnd w:id="16"/>
      <w:bookmarkEnd w:id="17"/>
      <w:bookmarkEnd w:id="18"/>
    </w:p>
    <w:p w14:paraId="15DE7E83" w14:textId="77777777" w:rsidR="008338F0" w:rsidRPr="001E4247" w:rsidRDefault="003355E7">
      <w:pPr>
        <w:pStyle w:val="Heading2"/>
        <w:numPr>
          <w:ilvl w:val="1"/>
          <w:numId w:val="20"/>
        </w:numPr>
        <w:rPr>
          <w:lang w:val="el-GR"/>
        </w:rPr>
      </w:pPr>
      <w:bookmarkStart w:id="19" w:name="_Toc97194256"/>
      <w:bookmarkStart w:id="20" w:name="_Toc97194405"/>
      <w:bookmarkStart w:id="21" w:name="_Toc97204879"/>
      <w:bookmarkStart w:id="22" w:name="_Toc129705050"/>
      <w:r w:rsidRPr="001E4247">
        <w:rPr>
          <w:lang w:val="el-GR"/>
        </w:rPr>
        <w:t>Στοιχεία Αναθέτουσας Αρχής</w:t>
      </w:r>
      <w:bookmarkEnd w:id="19"/>
      <w:bookmarkEnd w:id="20"/>
      <w:bookmarkEnd w:id="21"/>
      <w:bookmarkEnd w:id="22"/>
      <w:r w:rsidRPr="001E4247">
        <w:rPr>
          <w:lang w:val="el-GR"/>
        </w:rPr>
        <w:t xml:space="preserve"> </w:t>
      </w:r>
    </w:p>
    <w:p w14:paraId="13A83272" w14:textId="77777777" w:rsidR="008338F0" w:rsidRPr="001E4247"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BC235C" w14:paraId="2D9FCA32" w14:textId="77777777">
        <w:tc>
          <w:tcPr>
            <w:tcW w:w="5245" w:type="dxa"/>
            <w:tcBorders>
              <w:top w:val="single" w:sz="4" w:space="0" w:color="000000"/>
              <w:left w:val="single" w:sz="4" w:space="0" w:color="000000"/>
              <w:bottom w:val="single" w:sz="4" w:space="0" w:color="000000"/>
            </w:tcBorders>
            <w:shd w:val="clear" w:color="auto" w:fill="auto"/>
          </w:tcPr>
          <w:p w14:paraId="36A40480" w14:textId="77777777" w:rsidR="008338F0" w:rsidRPr="001E4247" w:rsidRDefault="003355E7">
            <w:pPr>
              <w:pStyle w:val="normalwithoutspacing"/>
            </w:pPr>
            <w:r w:rsidRPr="001E4247">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4D681C" w14:textId="77777777" w:rsidR="008338F0" w:rsidRPr="001E4247" w:rsidRDefault="007D3A48">
            <w:pPr>
              <w:pStyle w:val="normalwithoutspacing"/>
              <w:snapToGrid w:val="0"/>
            </w:pPr>
            <w:r w:rsidRPr="001E4247">
              <w:t xml:space="preserve">ΚΟΙΝΩΝΙΑ ΤΗΣ ΠΛΗΡΟΦΟΡΙΑΣ </w:t>
            </w:r>
            <w:r w:rsidR="00417984" w:rsidRPr="001E4247">
              <w:t>Μ.</w:t>
            </w:r>
            <w:r w:rsidRPr="001E4247">
              <w:t>Α.Ε.</w:t>
            </w:r>
          </w:p>
        </w:tc>
      </w:tr>
      <w:tr w:rsidR="004D0444" w:rsidRPr="001E4247" w14:paraId="4A5AAD19" w14:textId="77777777">
        <w:tc>
          <w:tcPr>
            <w:tcW w:w="5245" w:type="dxa"/>
            <w:tcBorders>
              <w:top w:val="single" w:sz="4" w:space="0" w:color="000000"/>
              <w:left w:val="single" w:sz="4" w:space="0" w:color="000000"/>
              <w:bottom w:val="single" w:sz="4" w:space="0" w:color="000000"/>
            </w:tcBorders>
            <w:shd w:val="clear" w:color="auto" w:fill="auto"/>
          </w:tcPr>
          <w:p w14:paraId="661CB9B4" w14:textId="77777777" w:rsidR="004D0444" w:rsidRPr="001E4247" w:rsidRDefault="004D0444" w:rsidP="004D0444">
            <w:pPr>
              <w:pStyle w:val="normalwithoutspacing"/>
            </w:pPr>
            <w:r w:rsidRPr="001E4247">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0D0A8D" w14:textId="77777777" w:rsidR="004D0444" w:rsidRPr="001E4247" w:rsidRDefault="004D0444" w:rsidP="004D0444">
            <w:pPr>
              <w:pStyle w:val="normalwithoutspacing"/>
              <w:snapToGrid w:val="0"/>
            </w:pPr>
            <w:r w:rsidRPr="001E4247">
              <w:t>999983307</w:t>
            </w:r>
          </w:p>
        </w:tc>
      </w:tr>
      <w:tr w:rsidR="004D0444" w:rsidRPr="001E4247" w14:paraId="78E84231" w14:textId="77777777">
        <w:tc>
          <w:tcPr>
            <w:tcW w:w="5245" w:type="dxa"/>
            <w:tcBorders>
              <w:top w:val="single" w:sz="4" w:space="0" w:color="000000"/>
              <w:left w:val="single" w:sz="4" w:space="0" w:color="000000"/>
              <w:bottom w:val="single" w:sz="4" w:space="0" w:color="000000"/>
            </w:tcBorders>
            <w:shd w:val="clear" w:color="auto" w:fill="auto"/>
          </w:tcPr>
          <w:p w14:paraId="13AF64E3" w14:textId="4F738D37" w:rsidR="004D0444" w:rsidRPr="001E4247" w:rsidRDefault="004D0444" w:rsidP="004D0444">
            <w:pPr>
              <w:pStyle w:val="normalwithoutspacing"/>
            </w:pPr>
            <w:r w:rsidRPr="001E4247">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BE12E9" w14:textId="77777777" w:rsidR="004D0444" w:rsidRPr="001E4247" w:rsidRDefault="004D0444" w:rsidP="004D0444">
            <w:pPr>
              <w:pStyle w:val="normalwithoutspacing"/>
              <w:snapToGrid w:val="0"/>
            </w:pPr>
            <w:r w:rsidRPr="001E4247">
              <w:t>1053.E00553.00005</w:t>
            </w:r>
          </w:p>
        </w:tc>
      </w:tr>
      <w:tr w:rsidR="008338F0" w:rsidRPr="001E4247" w14:paraId="135E0284" w14:textId="77777777">
        <w:tc>
          <w:tcPr>
            <w:tcW w:w="5245" w:type="dxa"/>
            <w:tcBorders>
              <w:top w:val="single" w:sz="4" w:space="0" w:color="000000"/>
              <w:left w:val="single" w:sz="4" w:space="0" w:color="000000"/>
              <w:bottom w:val="single" w:sz="4" w:space="0" w:color="000000"/>
            </w:tcBorders>
            <w:shd w:val="clear" w:color="auto" w:fill="auto"/>
          </w:tcPr>
          <w:p w14:paraId="014051EF" w14:textId="77777777" w:rsidR="008338F0" w:rsidRPr="001E4247" w:rsidRDefault="003355E7">
            <w:pPr>
              <w:pStyle w:val="normalwithoutspacing"/>
            </w:pPr>
            <w:r w:rsidRPr="001E4247">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3E251" w14:textId="77777777" w:rsidR="008338F0" w:rsidRPr="001E4247" w:rsidRDefault="00372204" w:rsidP="007D3A48">
            <w:pPr>
              <w:pStyle w:val="normalwithoutspacing"/>
              <w:snapToGrid w:val="0"/>
            </w:pPr>
            <w:proofErr w:type="spellStart"/>
            <w:r w:rsidRPr="001E4247">
              <w:t>Λεωφ</w:t>
            </w:r>
            <w:proofErr w:type="spellEnd"/>
            <w:r w:rsidRPr="001E4247">
              <w:t>. Συγγρού 194</w:t>
            </w:r>
          </w:p>
        </w:tc>
      </w:tr>
      <w:tr w:rsidR="008338F0" w:rsidRPr="001E4247" w14:paraId="23E285FB" w14:textId="77777777">
        <w:tc>
          <w:tcPr>
            <w:tcW w:w="5245" w:type="dxa"/>
            <w:tcBorders>
              <w:top w:val="single" w:sz="4" w:space="0" w:color="000000"/>
              <w:left w:val="single" w:sz="4" w:space="0" w:color="000000"/>
              <w:bottom w:val="single" w:sz="4" w:space="0" w:color="000000"/>
            </w:tcBorders>
            <w:shd w:val="clear" w:color="auto" w:fill="auto"/>
          </w:tcPr>
          <w:p w14:paraId="18932CB4" w14:textId="77777777" w:rsidR="008338F0" w:rsidRPr="001E4247" w:rsidRDefault="003355E7">
            <w:pPr>
              <w:pStyle w:val="normalwithoutspacing"/>
            </w:pPr>
            <w:r w:rsidRPr="001E4247">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26ADB3" w14:textId="77777777" w:rsidR="008338F0" w:rsidRPr="001E4247" w:rsidRDefault="00372204">
            <w:pPr>
              <w:pStyle w:val="normalwithoutspacing"/>
              <w:snapToGrid w:val="0"/>
            </w:pPr>
            <w:r w:rsidRPr="001E4247">
              <w:t>Καλλιθέα</w:t>
            </w:r>
          </w:p>
        </w:tc>
      </w:tr>
      <w:tr w:rsidR="008338F0" w:rsidRPr="001E4247" w14:paraId="3C3EF630" w14:textId="77777777">
        <w:tc>
          <w:tcPr>
            <w:tcW w:w="5245" w:type="dxa"/>
            <w:tcBorders>
              <w:top w:val="single" w:sz="4" w:space="0" w:color="000000"/>
              <w:left w:val="single" w:sz="4" w:space="0" w:color="000000"/>
              <w:bottom w:val="single" w:sz="4" w:space="0" w:color="000000"/>
            </w:tcBorders>
            <w:shd w:val="clear" w:color="auto" w:fill="auto"/>
          </w:tcPr>
          <w:p w14:paraId="443AB72A" w14:textId="77777777" w:rsidR="008338F0" w:rsidRPr="001E4247" w:rsidRDefault="003355E7">
            <w:pPr>
              <w:pStyle w:val="normalwithoutspacing"/>
            </w:pPr>
            <w:r w:rsidRPr="001E4247">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19CF4" w14:textId="77777777" w:rsidR="008338F0" w:rsidRPr="001E4247" w:rsidRDefault="00372204">
            <w:pPr>
              <w:pStyle w:val="normalwithoutspacing"/>
              <w:snapToGrid w:val="0"/>
            </w:pPr>
            <w:r w:rsidRPr="001E4247">
              <w:t>176 71</w:t>
            </w:r>
          </w:p>
        </w:tc>
      </w:tr>
      <w:tr w:rsidR="008338F0" w:rsidRPr="001E4247" w14:paraId="0ADEBC9D" w14:textId="77777777">
        <w:tc>
          <w:tcPr>
            <w:tcW w:w="5245" w:type="dxa"/>
            <w:tcBorders>
              <w:top w:val="single" w:sz="4" w:space="0" w:color="000000"/>
              <w:left w:val="single" w:sz="4" w:space="0" w:color="000000"/>
              <w:bottom w:val="single" w:sz="4" w:space="0" w:color="000000"/>
            </w:tcBorders>
            <w:shd w:val="clear" w:color="auto" w:fill="auto"/>
          </w:tcPr>
          <w:p w14:paraId="56775618" w14:textId="77777777" w:rsidR="008338F0" w:rsidRPr="001E4247" w:rsidRDefault="003355E7">
            <w:pPr>
              <w:pStyle w:val="normalwithoutspacing"/>
            </w:pPr>
            <w:r w:rsidRPr="001E4247">
              <w:t>Χώρα</w:t>
            </w:r>
            <w:r w:rsidRPr="001E4247">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B2EBB93" w14:textId="77777777" w:rsidR="008338F0" w:rsidRPr="001E4247" w:rsidRDefault="007D3A48">
            <w:pPr>
              <w:pStyle w:val="normalwithoutspacing"/>
              <w:snapToGrid w:val="0"/>
              <w:rPr>
                <w:lang w:val="en-US"/>
              </w:rPr>
            </w:pPr>
            <w:r w:rsidRPr="001E4247">
              <w:t>ΕΛΛΑΔΑ</w:t>
            </w:r>
          </w:p>
        </w:tc>
      </w:tr>
      <w:tr w:rsidR="008338F0" w:rsidRPr="001E4247" w14:paraId="4A37A7B0" w14:textId="77777777">
        <w:tc>
          <w:tcPr>
            <w:tcW w:w="5245" w:type="dxa"/>
            <w:tcBorders>
              <w:top w:val="single" w:sz="4" w:space="0" w:color="000000"/>
              <w:left w:val="single" w:sz="4" w:space="0" w:color="000000"/>
              <w:bottom w:val="single" w:sz="4" w:space="0" w:color="000000"/>
            </w:tcBorders>
            <w:shd w:val="clear" w:color="auto" w:fill="auto"/>
          </w:tcPr>
          <w:p w14:paraId="1DF68E15" w14:textId="77777777" w:rsidR="008338F0" w:rsidRPr="001E4247" w:rsidRDefault="003355E7">
            <w:pPr>
              <w:pStyle w:val="normalwithoutspacing"/>
            </w:pPr>
            <w:r w:rsidRPr="001E4247">
              <w:t>Κωδικός ΝUTS</w:t>
            </w:r>
            <w:r w:rsidRPr="001E4247">
              <w:rPr>
                <w:rStyle w:val="WW-FootnoteReference"/>
              </w:rPr>
              <w:footnoteReference w:id="3"/>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B57434" w14:textId="77777777" w:rsidR="008338F0" w:rsidRPr="001E4247" w:rsidRDefault="0036512D">
            <w:pPr>
              <w:pStyle w:val="normalwithoutspacing"/>
              <w:snapToGrid w:val="0"/>
              <w:rPr>
                <w:lang w:val="de-DE"/>
              </w:rPr>
            </w:pPr>
            <w:r w:rsidRPr="001E4247">
              <w:t>GR 300</w:t>
            </w:r>
          </w:p>
        </w:tc>
      </w:tr>
      <w:tr w:rsidR="008338F0" w:rsidRPr="001E4247" w14:paraId="65C115D5" w14:textId="77777777">
        <w:tc>
          <w:tcPr>
            <w:tcW w:w="5245" w:type="dxa"/>
            <w:tcBorders>
              <w:top w:val="single" w:sz="4" w:space="0" w:color="000000"/>
              <w:left w:val="single" w:sz="4" w:space="0" w:color="000000"/>
              <w:bottom w:val="single" w:sz="4" w:space="0" w:color="000000"/>
            </w:tcBorders>
            <w:shd w:val="clear" w:color="auto" w:fill="auto"/>
          </w:tcPr>
          <w:p w14:paraId="5428D8A3" w14:textId="77777777" w:rsidR="008338F0" w:rsidRPr="001E4247" w:rsidRDefault="003355E7">
            <w:pPr>
              <w:pStyle w:val="normalwithoutspacing"/>
            </w:pPr>
            <w:r w:rsidRPr="001E4247">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BCCEB" w14:textId="77777777" w:rsidR="008338F0" w:rsidRPr="001E4247" w:rsidRDefault="00865C7D">
            <w:pPr>
              <w:pStyle w:val="normalwithoutspacing"/>
              <w:snapToGrid w:val="0"/>
              <w:rPr>
                <w:lang w:val="en-US"/>
              </w:rPr>
            </w:pPr>
            <w:r w:rsidRPr="001E4247">
              <w:rPr>
                <w:lang w:val="en-US"/>
              </w:rPr>
              <w:t>213 1300700</w:t>
            </w:r>
          </w:p>
        </w:tc>
      </w:tr>
      <w:tr w:rsidR="008338F0" w:rsidRPr="001E4247" w14:paraId="04C58E65" w14:textId="77777777">
        <w:tc>
          <w:tcPr>
            <w:tcW w:w="5245" w:type="dxa"/>
            <w:tcBorders>
              <w:top w:val="single" w:sz="4" w:space="0" w:color="000000"/>
              <w:left w:val="single" w:sz="4" w:space="0" w:color="000000"/>
              <w:bottom w:val="single" w:sz="4" w:space="0" w:color="000000"/>
            </w:tcBorders>
            <w:shd w:val="clear" w:color="auto" w:fill="auto"/>
          </w:tcPr>
          <w:p w14:paraId="3B6F6AA4" w14:textId="77777777" w:rsidR="008338F0" w:rsidRPr="001E4247" w:rsidRDefault="003355E7">
            <w:pPr>
              <w:pStyle w:val="normalwithoutspacing"/>
            </w:pPr>
            <w:r w:rsidRPr="001E4247">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5ADC63" w14:textId="77777777" w:rsidR="008338F0" w:rsidRPr="001E4247" w:rsidRDefault="00865C7D">
            <w:pPr>
              <w:pStyle w:val="normalwithoutspacing"/>
              <w:snapToGrid w:val="0"/>
              <w:rPr>
                <w:lang w:val="en-US"/>
              </w:rPr>
            </w:pPr>
            <w:r w:rsidRPr="001E4247">
              <w:rPr>
                <w:lang w:val="en-US"/>
              </w:rPr>
              <w:t>213 1300801</w:t>
            </w:r>
          </w:p>
        </w:tc>
      </w:tr>
      <w:tr w:rsidR="008338F0" w:rsidRPr="001E4247" w14:paraId="14302255" w14:textId="77777777">
        <w:tc>
          <w:tcPr>
            <w:tcW w:w="5245" w:type="dxa"/>
            <w:tcBorders>
              <w:top w:val="single" w:sz="4" w:space="0" w:color="000000"/>
              <w:left w:val="single" w:sz="4" w:space="0" w:color="000000"/>
              <w:bottom w:val="single" w:sz="4" w:space="0" w:color="000000"/>
            </w:tcBorders>
            <w:shd w:val="clear" w:color="auto" w:fill="auto"/>
          </w:tcPr>
          <w:p w14:paraId="29F476A9" w14:textId="77777777" w:rsidR="008338F0" w:rsidRPr="001E4247" w:rsidRDefault="003355E7">
            <w:pPr>
              <w:pStyle w:val="normalwithoutspacing"/>
            </w:pPr>
            <w:r w:rsidRPr="001E4247">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78ED30" w14:textId="77777777" w:rsidR="008338F0" w:rsidRPr="001E4247" w:rsidRDefault="00B11DC2">
            <w:pPr>
              <w:pStyle w:val="normalwithoutspacing"/>
              <w:snapToGrid w:val="0"/>
              <w:rPr>
                <w:lang w:val="en-US"/>
              </w:rPr>
            </w:pPr>
            <w:hyperlink r:id="rId15" w:history="1">
              <w:r w:rsidR="00E817D9" w:rsidRPr="001E4247">
                <w:rPr>
                  <w:rStyle w:val="Hyperlink"/>
                  <w:lang w:val="en-US"/>
                </w:rPr>
                <w:t>info@ktpae.gr</w:t>
              </w:r>
            </w:hyperlink>
          </w:p>
        </w:tc>
      </w:tr>
      <w:tr w:rsidR="008338F0" w:rsidRPr="001E4247" w14:paraId="3C3A43B7" w14:textId="77777777">
        <w:tc>
          <w:tcPr>
            <w:tcW w:w="5245" w:type="dxa"/>
            <w:tcBorders>
              <w:top w:val="single" w:sz="4" w:space="0" w:color="000000"/>
              <w:left w:val="single" w:sz="4" w:space="0" w:color="000000"/>
              <w:bottom w:val="single" w:sz="4" w:space="0" w:color="000000"/>
            </w:tcBorders>
            <w:shd w:val="clear" w:color="auto" w:fill="auto"/>
          </w:tcPr>
          <w:p w14:paraId="15A1CCD5" w14:textId="77777777" w:rsidR="008338F0" w:rsidRPr="001E4247" w:rsidRDefault="003355E7">
            <w:pPr>
              <w:pStyle w:val="normalwithoutspacing"/>
            </w:pPr>
            <w:r w:rsidRPr="001E4247">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3BB276" w14:textId="1EE04685" w:rsidR="008338F0" w:rsidRPr="00C66B70" w:rsidRDefault="00C66B70">
            <w:pPr>
              <w:pStyle w:val="normalwithoutspacing"/>
              <w:snapToGrid w:val="0"/>
            </w:pPr>
            <w:r>
              <w:t>Σπύρου Δώρα</w:t>
            </w:r>
          </w:p>
        </w:tc>
      </w:tr>
      <w:tr w:rsidR="008338F0" w:rsidRPr="001E4247" w14:paraId="0B5492F3" w14:textId="77777777">
        <w:tc>
          <w:tcPr>
            <w:tcW w:w="5245" w:type="dxa"/>
            <w:tcBorders>
              <w:top w:val="single" w:sz="4" w:space="0" w:color="000000"/>
              <w:left w:val="single" w:sz="4" w:space="0" w:color="000000"/>
              <w:bottom w:val="single" w:sz="4" w:space="0" w:color="000000"/>
            </w:tcBorders>
            <w:shd w:val="clear" w:color="auto" w:fill="auto"/>
          </w:tcPr>
          <w:p w14:paraId="22449E39" w14:textId="77777777" w:rsidR="008338F0" w:rsidRPr="001E4247" w:rsidRDefault="003355E7">
            <w:pPr>
              <w:pStyle w:val="normalwithoutspacing"/>
            </w:pPr>
            <w:r w:rsidRPr="001E4247">
              <w:t>Γενική Διεύθυνση στο διαδίκτυο</w:t>
            </w:r>
            <w:r w:rsidR="00E1337D" w:rsidRPr="001E4247">
              <w:t xml:space="preserve"> </w:t>
            </w:r>
            <w:r w:rsidRPr="001E4247">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6A2E9" w14:textId="77777777" w:rsidR="008338F0" w:rsidRPr="001E4247" w:rsidRDefault="00B11DC2">
            <w:pPr>
              <w:pStyle w:val="normalwithoutspacing"/>
              <w:snapToGrid w:val="0"/>
            </w:pPr>
            <w:hyperlink r:id="rId16" w:history="1">
              <w:r w:rsidR="00E817D9" w:rsidRPr="001E4247">
                <w:rPr>
                  <w:rStyle w:val="Hyperlink"/>
                </w:rPr>
                <w:t>http://www.ktpae.gr</w:t>
              </w:r>
            </w:hyperlink>
          </w:p>
        </w:tc>
      </w:tr>
      <w:tr w:rsidR="008338F0" w:rsidRPr="001E4247" w14:paraId="1EF0F4CC" w14:textId="77777777">
        <w:tc>
          <w:tcPr>
            <w:tcW w:w="5245" w:type="dxa"/>
            <w:tcBorders>
              <w:top w:val="single" w:sz="4" w:space="0" w:color="000000"/>
              <w:left w:val="single" w:sz="4" w:space="0" w:color="000000"/>
              <w:bottom w:val="single" w:sz="4" w:space="0" w:color="000000"/>
            </w:tcBorders>
            <w:shd w:val="clear" w:color="auto" w:fill="auto"/>
          </w:tcPr>
          <w:p w14:paraId="469620A3" w14:textId="77777777" w:rsidR="008338F0" w:rsidRPr="001E4247" w:rsidRDefault="003355E7">
            <w:pPr>
              <w:pStyle w:val="normalwithoutspacing"/>
            </w:pPr>
            <w:r w:rsidRPr="001E4247">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6ED513" w14:textId="77777777" w:rsidR="008338F0" w:rsidRPr="001E4247" w:rsidRDefault="00E817D9">
            <w:pPr>
              <w:pStyle w:val="normalwithoutspacing"/>
              <w:snapToGrid w:val="0"/>
            </w:pPr>
            <w:r w:rsidRPr="001E4247">
              <w:t>https://www.ktpae.gr/</w:t>
            </w:r>
          </w:p>
        </w:tc>
      </w:tr>
    </w:tbl>
    <w:p w14:paraId="1CEC071C" w14:textId="77777777" w:rsidR="008338F0" w:rsidRPr="001E4247" w:rsidRDefault="008338F0">
      <w:pPr>
        <w:pStyle w:val="normalwithoutspacing"/>
      </w:pPr>
    </w:p>
    <w:p w14:paraId="25D97E36" w14:textId="77777777" w:rsidR="008338F0" w:rsidRPr="001E4247" w:rsidRDefault="003355E7">
      <w:pPr>
        <w:pStyle w:val="normalwithoutspacing"/>
      </w:pPr>
      <w:r w:rsidRPr="001E4247">
        <w:rPr>
          <w:b/>
        </w:rPr>
        <w:t xml:space="preserve">Είδος Αναθέτουσας Αρχής </w:t>
      </w:r>
    </w:p>
    <w:p w14:paraId="23CBAA92" w14:textId="77777777" w:rsidR="008338F0" w:rsidRPr="001E4247" w:rsidRDefault="003355E7">
      <w:pPr>
        <w:pStyle w:val="normalwithoutspacing"/>
        <w:rPr>
          <w:rFonts w:eastAsia="Calibri"/>
        </w:rPr>
      </w:pPr>
      <w:r w:rsidRPr="001E4247">
        <w:t>Η Αναθέτουσα Αρχή είναι</w:t>
      </w:r>
      <w:r w:rsidR="00E1337D" w:rsidRPr="001E4247">
        <w:t xml:space="preserve"> </w:t>
      </w:r>
      <w:r w:rsidRPr="001E4247">
        <w:t xml:space="preserve"> </w:t>
      </w:r>
      <w:r w:rsidR="00CD22D1" w:rsidRPr="001E4247">
        <w:t xml:space="preserve">η Κοινωνία της Πληροφορίας </w:t>
      </w:r>
      <w:r w:rsidR="00417984" w:rsidRPr="001E4247">
        <w:t xml:space="preserve">Μονοπρόσωπη Ανώνυμη </w:t>
      </w:r>
      <w:r w:rsidR="007D3A48" w:rsidRPr="001E4247">
        <w:t>Εταιρία του Δημόσιου Τομέα (μη Κεντρική Αναθέτουσα Αρχή)</w:t>
      </w:r>
      <w:r w:rsidR="00E1337D" w:rsidRPr="001E4247">
        <w:t xml:space="preserve"> </w:t>
      </w:r>
      <w:r w:rsidRPr="001E4247">
        <w:t>και ανήκει στην</w:t>
      </w:r>
      <w:r w:rsidR="00DB2700" w:rsidRPr="001E4247">
        <w:t xml:space="preserve"> Κεντρική Κυβέρνηση – </w:t>
      </w:r>
      <w:proofErr w:type="spellStart"/>
      <w:r w:rsidR="00DB2700" w:rsidRPr="001E4247">
        <w:t>Υποτομέας</w:t>
      </w:r>
      <w:proofErr w:type="spellEnd"/>
      <w:r w:rsidR="00DB2700" w:rsidRPr="001E4247">
        <w:t xml:space="preserve"> Νομικά Πρόσωπα Κεντρικής Κυβέρνησης και Δημόσιες Επιχειρήσεις </w:t>
      </w:r>
    </w:p>
    <w:p w14:paraId="575B6B6B" w14:textId="77777777" w:rsidR="008338F0" w:rsidRPr="001E4247" w:rsidRDefault="003355E7">
      <w:pPr>
        <w:pStyle w:val="normalwithoutspacing"/>
      </w:pPr>
      <w:r w:rsidRPr="001E4247">
        <w:rPr>
          <w:b/>
        </w:rPr>
        <w:t>Κύρια δραστηριότητα Α.Α.</w:t>
      </w:r>
    </w:p>
    <w:p w14:paraId="6934D38A" w14:textId="77777777" w:rsidR="008338F0" w:rsidRPr="001E4247" w:rsidRDefault="003355E7">
      <w:pPr>
        <w:pStyle w:val="normalwithoutspacing"/>
      </w:pPr>
      <w:r w:rsidRPr="001E4247">
        <w:t xml:space="preserve">Η κύρια δραστηριότητα της Αναθέτουσας Αρχής είναι </w:t>
      </w:r>
      <w:r w:rsidR="00EB0718" w:rsidRPr="001E4247">
        <w:t>«Γενικές Δημόσιες Υπηρεσίες».</w:t>
      </w:r>
    </w:p>
    <w:p w14:paraId="2AA45603" w14:textId="77777777" w:rsidR="008338F0" w:rsidRPr="001E4247" w:rsidRDefault="003355E7">
      <w:pPr>
        <w:pStyle w:val="normalwithoutspacing"/>
      </w:pPr>
      <w:r w:rsidRPr="001E4247">
        <w:t>Εφαρμοστέο εθνικό δίκαιο</w:t>
      </w:r>
      <w:r w:rsidR="00E1337D" w:rsidRPr="001E4247">
        <w:t xml:space="preserve"> </w:t>
      </w:r>
      <w:r w:rsidRPr="001E4247">
        <w:t xml:space="preserve">είναι το </w:t>
      </w:r>
      <w:r w:rsidR="00DB2700" w:rsidRPr="001E4247">
        <w:t>Ελληνικό</w:t>
      </w:r>
      <w:r w:rsidR="00E1337D" w:rsidRPr="001E4247">
        <w:t xml:space="preserve"> </w:t>
      </w:r>
      <w:r w:rsidRPr="001E4247">
        <w:t xml:space="preserve">: </w:t>
      </w:r>
    </w:p>
    <w:p w14:paraId="7D8474BF" w14:textId="77777777" w:rsidR="008338F0" w:rsidRPr="001E4247" w:rsidRDefault="003355E7" w:rsidP="00D157B7">
      <w:pPr>
        <w:suppressAutoHyphens w:val="0"/>
        <w:spacing w:after="0"/>
        <w:jc w:val="left"/>
        <w:rPr>
          <w:lang w:val="el-GR"/>
        </w:rPr>
      </w:pPr>
      <w:r w:rsidRPr="001E4247">
        <w:rPr>
          <w:b/>
          <w:lang w:val="el-GR"/>
        </w:rPr>
        <w:t xml:space="preserve">Στοιχεία Επικοινωνίας </w:t>
      </w:r>
    </w:p>
    <w:p w14:paraId="5D7FC469" w14:textId="77777777" w:rsidR="002E1FDE" w:rsidRPr="001E4247" w:rsidRDefault="003355E7" w:rsidP="002E1FDE">
      <w:pPr>
        <w:pStyle w:val="normalwithoutspacing"/>
        <w:ind w:left="567" w:hanging="567"/>
      </w:pPr>
      <w:r w:rsidRPr="001E4247">
        <w:t>α)</w:t>
      </w:r>
      <w:r w:rsidRPr="001E4247">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1E4247">
        <w:t xml:space="preserve"> και μέσω της διαδικτυακής πύλης της Αναθέτουσας Αρχής </w:t>
      </w:r>
      <w:hyperlink r:id="rId17" w:history="1">
        <w:r w:rsidR="00154623" w:rsidRPr="001E4247">
          <w:rPr>
            <w:rStyle w:val="Hyperlink"/>
          </w:rPr>
          <w:t>http://www.ktpae.gr</w:t>
        </w:r>
      </w:hyperlink>
    </w:p>
    <w:p w14:paraId="099EE842" w14:textId="77777777" w:rsidR="00154623" w:rsidRPr="001E4247" w:rsidRDefault="00154623" w:rsidP="00154623">
      <w:pPr>
        <w:pStyle w:val="normalwithoutspacing"/>
        <w:ind w:left="567"/>
      </w:pPr>
      <w:r w:rsidRPr="001E4247">
        <w:t>Κάθε είδους επικοινωνία και ανταλλαγή πληροφοριών πραγματοποιείται μέσω της διαδικτυακής πύλης www.promitheus.gov.gr του Ε.Σ.Η.ΔΗ.Σ.</w:t>
      </w:r>
    </w:p>
    <w:p w14:paraId="3040E5F9" w14:textId="77777777" w:rsidR="008338F0" w:rsidRPr="001E4247" w:rsidRDefault="003355E7">
      <w:pPr>
        <w:pStyle w:val="normalwithoutspacing"/>
        <w:ind w:left="567" w:hanging="567"/>
        <w:rPr>
          <w:color w:val="000000"/>
          <w:shd w:val="clear" w:color="auto" w:fill="FFFFFF"/>
        </w:rPr>
      </w:pPr>
      <w:r w:rsidRPr="001E4247">
        <w:t>β)</w:t>
      </w:r>
      <w:r w:rsidRPr="001E4247">
        <w:tab/>
        <w:t xml:space="preserve">Οι προσφορές πρέπει να υποβάλλονται ηλεκτρονικά στην διεύθυνση : </w:t>
      </w:r>
      <w:hyperlink r:id="rId18" w:history="1">
        <w:r w:rsidRPr="001E4247">
          <w:rPr>
            <w:rStyle w:val="Hyperlink"/>
            <w:shd w:val="clear" w:color="auto" w:fill="FFFFFF"/>
          </w:rPr>
          <w:t>www.promitheus.gov.gr</w:t>
        </w:r>
      </w:hyperlink>
      <w:r w:rsidRPr="001E4247">
        <w:rPr>
          <w:color w:val="000000"/>
          <w:shd w:val="clear" w:color="auto" w:fill="FFFFFF"/>
        </w:rPr>
        <w:t xml:space="preserve"> </w:t>
      </w:r>
    </w:p>
    <w:p w14:paraId="44C34B90" w14:textId="77777777" w:rsidR="00E7277B" w:rsidRPr="001E4247" w:rsidRDefault="00E7277B">
      <w:pPr>
        <w:pStyle w:val="normalwithoutspacing"/>
        <w:ind w:left="567" w:hanging="567"/>
        <w:rPr>
          <w:color w:val="000000"/>
          <w:shd w:val="clear" w:color="auto" w:fill="FFFFFF"/>
        </w:rPr>
      </w:pPr>
    </w:p>
    <w:p w14:paraId="318F7A82" w14:textId="77777777" w:rsidR="008338F0" w:rsidRPr="001E4247" w:rsidRDefault="003355E7" w:rsidP="003A109E">
      <w:pPr>
        <w:pStyle w:val="Heading2"/>
        <w:rPr>
          <w:rFonts w:cs="Tahoma"/>
          <w:lang w:val="el-GR"/>
        </w:rPr>
      </w:pPr>
      <w:bookmarkStart w:id="23" w:name="_Ref89085315"/>
      <w:bookmarkStart w:id="24" w:name="_Toc97194257"/>
      <w:bookmarkStart w:id="25" w:name="_Toc97194406"/>
      <w:bookmarkStart w:id="26" w:name="_Toc97204880"/>
      <w:bookmarkStart w:id="27" w:name="_Toc129705051"/>
      <w:r w:rsidRPr="001E4247">
        <w:rPr>
          <w:rFonts w:cs="Tahoma"/>
          <w:lang w:val="el-GR"/>
        </w:rPr>
        <w:t>Στοιχεία Διαδικασίας - Χρηματοδότηση</w:t>
      </w:r>
      <w:bookmarkEnd w:id="23"/>
      <w:bookmarkEnd w:id="24"/>
      <w:bookmarkEnd w:id="25"/>
      <w:bookmarkEnd w:id="26"/>
      <w:bookmarkEnd w:id="27"/>
    </w:p>
    <w:p w14:paraId="685B9980" w14:textId="77777777" w:rsidR="008338F0" w:rsidRPr="001E4247" w:rsidRDefault="003355E7">
      <w:pPr>
        <w:rPr>
          <w:lang w:val="el-GR"/>
        </w:rPr>
      </w:pPr>
      <w:r w:rsidRPr="001E4247">
        <w:rPr>
          <w:b/>
          <w:lang w:val="el-GR"/>
        </w:rPr>
        <w:t xml:space="preserve">Είδος διαδικασίας </w:t>
      </w:r>
    </w:p>
    <w:p w14:paraId="1D1CC042" w14:textId="77777777" w:rsidR="008338F0" w:rsidRPr="001E4247" w:rsidRDefault="003355E7">
      <w:pPr>
        <w:pStyle w:val="normalwithoutspacing"/>
        <w:rPr>
          <w:lang w:eastAsia="el-GR"/>
        </w:rPr>
      </w:pPr>
      <w:r w:rsidRPr="001E4247">
        <w:t xml:space="preserve">Ο διαγωνισμός θα διεξαχθεί με την ανοικτή διαδικασία του άρθρου 27 του ν. 4412/16. </w:t>
      </w:r>
    </w:p>
    <w:p w14:paraId="73086802" w14:textId="77777777" w:rsidR="008338F0" w:rsidRPr="001E4247" w:rsidRDefault="008338F0">
      <w:pPr>
        <w:pStyle w:val="normalwithoutspacing"/>
      </w:pPr>
    </w:p>
    <w:p w14:paraId="248B123C" w14:textId="77777777" w:rsidR="008338F0" w:rsidRPr="001E4247" w:rsidRDefault="003355E7">
      <w:pPr>
        <w:pStyle w:val="normalwithoutspacing"/>
      </w:pPr>
      <w:r w:rsidRPr="001E4247">
        <w:rPr>
          <w:b/>
        </w:rPr>
        <w:t>Χρηματοδότηση της σύμβασης</w:t>
      </w:r>
    </w:p>
    <w:p w14:paraId="064744DE" w14:textId="412CFEFF" w:rsidR="00E27DE4" w:rsidRPr="001E4247" w:rsidRDefault="003355E7">
      <w:pPr>
        <w:pStyle w:val="normalwithoutspacing"/>
      </w:pPr>
      <w:r w:rsidRPr="001E4247">
        <w:t xml:space="preserve">Φορέας χρηματοδότησης της παρούσας σύμβασης είναι </w:t>
      </w:r>
      <w:r w:rsidR="003B51A4" w:rsidRPr="001E4247">
        <w:t>η Γενική Γραμματεία Τηλεπικοινωνιών και Ταχυδρομείων</w:t>
      </w:r>
      <w:r w:rsidR="00E27DE4" w:rsidRPr="001E4247">
        <w:t xml:space="preserve">. </w:t>
      </w:r>
    </w:p>
    <w:p w14:paraId="7729AD8B" w14:textId="062E2B44" w:rsidR="00D157B7" w:rsidRPr="001E4247" w:rsidRDefault="003355E7" w:rsidP="00A05D2C">
      <w:pPr>
        <w:pStyle w:val="normalwithoutspacing"/>
        <w:rPr>
          <w:i/>
          <w:color w:val="5B9BD5"/>
          <w:kern w:val="1"/>
        </w:rPr>
      </w:pPr>
      <w:r w:rsidRPr="001E4247">
        <w:t xml:space="preserve">Η παρούσα σύμβαση χρηματοδοτείται </w:t>
      </w:r>
      <w:r w:rsidR="00E27DE4" w:rsidRPr="001E4247">
        <w:t xml:space="preserve">εξ ολοκλήρου από το ειδικό αποθεματικό της </w:t>
      </w:r>
      <w:r w:rsidR="00322D7E" w:rsidRPr="001E4247">
        <w:t xml:space="preserve">Ε.Ε.Τ.Τ. </w:t>
      </w:r>
      <w:r w:rsidR="00E27DE4" w:rsidRPr="001E4247">
        <w:t xml:space="preserve">σύμφωνα με το άρθρο 75 του ν. 4070/2012. </w:t>
      </w:r>
    </w:p>
    <w:p w14:paraId="14F3B6D8" w14:textId="786E713A" w:rsidR="00824E13" w:rsidRPr="001E4247" w:rsidRDefault="00824E13">
      <w:pPr>
        <w:pStyle w:val="normalwithoutspacing"/>
      </w:pPr>
    </w:p>
    <w:p w14:paraId="64BA2DFF" w14:textId="77777777" w:rsidR="008338F0" w:rsidRPr="001E4247" w:rsidRDefault="003355E7" w:rsidP="003A109E">
      <w:pPr>
        <w:pStyle w:val="Heading2"/>
        <w:rPr>
          <w:rFonts w:cs="Tahoma"/>
          <w:lang w:val="el-GR"/>
        </w:rPr>
      </w:pPr>
      <w:r w:rsidRPr="001E4247">
        <w:rPr>
          <w:rFonts w:cs="Tahoma"/>
          <w:lang w:val="el-GR"/>
        </w:rPr>
        <w:tab/>
      </w:r>
      <w:bookmarkStart w:id="28" w:name="_Toc97194258"/>
      <w:bookmarkStart w:id="29" w:name="_Toc97194407"/>
      <w:bookmarkStart w:id="30" w:name="_Toc97204881"/>
      <w:bookmarkStart w:id="31" w:name="_Toc129705052"/>
      <w:r w:rsidRPr="001E4247">
        <w:rPr>
          <w:rFonts w:cs="Tahoma"/>
          <w:lang w:val="el-GR"/>
        </w:rPr>
        <w:t>Συνοπτική Περιγραφή φυσικού και οικονομικού αντικειμένου της σύμβασης</w:t>
      </w:r>
      <w:bookmarkEnd w:id="28"/>
      <w:bookmarkEnd w:id="29"/>
      <w:bookmarkEnd w:id="30"/>
      <w:bookmarkEnd w:id="31"/>
      <w:r w:rsidRPr="001E4247">
        <w:rPr>
          <w:rFonts w:cs="Tahoma"/>
          <w:lang w:val="el-GR"/>
        </w:rPr>
        <w:t xml:space="preserve"> </w:t>
      </w:r>
    </w:p>
    <w:p w14:paraId="768E66DB" w14:textId="2CE85F24" w:rsidR="00C81504" w:rsidRPr="001E4247" w:rsidRDefault="003355E7" w:rsidP="002A58DF">
      <w:pPr>
        <w:rPr>
          <w:lang w:val="el-GR"/>
        </w:rPr>
      </w:pPr>
      <w:r w:rsidRPr="001E4247">
        <w:rPr>
          <w:lang w:val="el-GR"/>
        </w:rPr>
        <w:t>Αντικείμενο της σύμβασης</w:t>
      </w:r>
      <w:r w:rsidR="00E1337D" w:rsidRPr="001E4247">
        <w:rPr>
          <w:lang w:val="el-GR"/>
        </w:rPr>
        <w:t xml:space="preserve"> </w:t>
      </w:r>
      <w:r w:rsidRPr="001E4247">
        <w:rPr>
          <w:lang w:val="el-GR"/>
        </w:rPr>
        <w:t>είναι</w:t>
      </w:r>
      <w:r w:rsidR="00C81504" w:rsidRPr="001E4247">
        <w:rPr>
          <w:lang w:val="el-GR"/>
        </w:rPr>
        <w:t xml:space="preserve"> η διεξαγωγή μελέτης χάραξης στρατηγικής για τον σταδιακό παροπλισμό του δικτύου χαλκού (</w:t>
      </w:r>
      <w:r w:rsidR="00C81504" w:rsidRPr="001E4247">
        <w:t>Copper</w:t>
      </w:r>
      <w:r w:rsidR="00C81504" w:rsidRPr="001E4247">
        <w:rPr>
          <w:lang w:val="el-GR"/>
        </w:rPr>
        <w:t xml:space="preserve"> </w:t>
      </w:r>
      <w:r w:rsidR="00C81504" w:rsidRPr="001E4247">
        <w:t>switch</w:t>
      </w:r>
      <w:r w:rsidR="00C81504" w:rsidRPr="001E4247">
        <w:rPr>
          <w:lang w:val="el-GR"/>
        </w:rPr>
        <w:t>-</w:t>
      </w:r>
      <w:r w:rsidR="00C81504" w:rsidRPr="001E4247">
        <w:t>off</w:t>
      </w:r>
      <w:r w:rsidR="00C81504" w:rsidRPr="001E4247">
        <w:rPr>
          <w:lang w:val="el-GR"/>
        </w:rPr>
        <w:t>) η οποία θα περιλαμβάνει τα επιμέρους Παραδοτέα όπως αυτά καθορίζονται στην παρούσα Διακήρυξη.</w:t>
      </w:r>
    </w:p>
    <w:p w14:paraId="4089F1AD" w14:textId="6996B15B" w:rsidR="008338F0" w:rsidRPr="001E4247" w:rsidRDefault="003355E7">
      <w:pPr>
        <w:rPr>
          <w:i/>
          <w:color w:val="5B9BD5"/>
          <w:lang w:val="el-GR"/>
        </w:rPr>
      </w:pPr>
      <w:r w:rsidRPr="001E4247">
        <w:rPr>
          <w:lang w:val="el-GR"/>
        </w:rPr>
        <w:t xml:space="preserve">Οι παρεχόμενες υπηρεσίες κατατάσσονται στους ακόλουθους κωδικούς του Κοινού Λεξιλογίου δημοσίων συμβάσεων (CPV) : </w:t>
      </w:r>
      <w:r w:rsidR="00FC68CA" w:rsidRPr="001E4247">
        <w:rPr>
          <w:rFonts w:cs="Times New Roman"/>
          <w:szCs w:val="20"/>
          <w:lang w:val="el-GR" w:eastAsia="el-GR"/>
        </w:rPr>
        <w:t>85312320-8 Υπηρεσίες παροχής συμβουλών</w:t>
      </w:r>
      <w:r w:rsidR="005D7109" w:rsidRPr="001E4247">
        <w:rPr>
          <w:lang w:val="el-GR"/>
        </w:rPr>
        <w:t>.</w:t>
      </w:r>
      <w:r w:rsidR="00030889" w:rsidRPr="001E4247">
        <w:rPr>
          <w:lang w:val="el-GR"/>
        </w:rPr>
        <w:t xml:space="preserve"> </w:t>
      </w:r>
    </w:p>
    <w:p w14:paraId="0709447B" w14:textId="008C5EE8" w:rsidR="00272B7A" w:rsidRPr="001E4247" w:rsidRDefault="00272B7A">
      <w:pPr>
        <w:rPr>
          <w:lang w:val="el-GR"/>
        </w:rPr>
      </w:pPr>
      <w:r w:rsidRPr="001E4247">
        <w:rPr>
          <w:lang w:val="el-GR"/>
        </w:rPr>
        <w:t>Το αντικείμενο της παρούσας σύμβασης δεν υποδιαιρείται σε τμήματα, λόγω της συμπληρωματικότητας και των αλληλεξαρτήσεων</w:t>
      </w:r>
      <w:r w:rsidR="004C7D5C" w:rsidRPr="001E4247">
        <w:rPr>
          <w:lang w:val="el-GR"/>
        </w:rPr>
        <w:t xml:space="preserve"> των υπηρεσιών</w:t>
      </w:r>
      <w:r w:rsidRPr="001E4247">
        <w:rPr>
          <w:lang w:val="el-GR"/>
        </w:rPr>
        <w:t xml:space="preserve">, </w:t>
      </w:r>
      <w:r w:rsidR="004C7D5C" w:rsidRPr="001E4247">
        <w:rPr>
          <w:lang w:val="el-GR"/>
        </w:rPr>
        <w:t>που ζητούνται στο πλαίσιο υλοποίησης των Ενοτήτων του.</w:t>
      </w:r>
      <w:r w:rsidRPr="001E4247">
        <w:rPr>
          <w:lang w:val="el-GR"/>
        </w:rPr>
        <w:t xml:space="preserve"> Προσφορές γίνονται αποδεκτές για το σύνολο των υπηρεσιών που περιγράφονται.</w:t>
      </w:r>
    </w:p>
    <w:p w14:paraId="0994D2DE" w14:textId="5247DAD4" w:rsidR="008338F0" w:rsidRPr="001E4247" w:rsidRDefault="003355E7">
      <w:pPr>
        <w:pStyle w:val="normalwithoutspacing"/>
        <w:rPr>
          <w:i/>
          <w:iCs/>
          <w:color w:val="5B9BD5"/>
        </w:rPr>
      </w:pPr>
      <w:r w:rsidRPr="001E4247">
        <w:t xml:space="preserve">Η εκτιμώμενη αξία της </w:t>
      </w:r>
      <w:r w:rsidR="00610CA2" w:rsidRPr="001E4247">
        <w:t xml:space="preserve">παρούσας </w:t>
      </w:r>
      <w:r w:rsidRPr="001E4247">
        <w:t xml:space="preserve">σύμβασης ανέρχεται στο ποσό των </w:t>
      </w:r>
      <w:r w:rsidR="001F6354" w:rsidRPr="001E4247">
        <w:t>διακοσίων</w:t>
      </w:r>
      <w:r w:rsidR="00E32801" w:rsidRPr="001E4247">
        <w:t xml:space="preserve"> σαράντα οκτώ</w:t>
      </w:r>
      <w:r w:rsidR="001F6354" w:rsidRPr="001E4247">
        <w:t xml:space="preserve"> </w:t>
      </w:r>
      <w:r w:rsidR="0083433D" w:rsidRPr="001E4247">
        <w:t xml:space="preserve"> </w:t>
      </w:r>
      <w:r w:rsidR="00BB2E93" w:rsidRPr="001E4247">
        <w:t xml:space="preserve">χιλιάδων </w:t>
      </w:r>
      <w:r w:rsidR="0083433D" w:rsidRPr="001E4247">
        <w:t xml:space="preserve"> </w:t>
      </w:r>
      <w:r w:rsidR="00BB2E93" w:rsidRPr="001E4247">
        <w:t xml:space="preserve">Ευρώ, </w:t>
      </w:r>
      <w:r w:rsidR="001F6354" w:rsidRPr="001E4247">
        <w:t>2</w:t>
      </w:r>
      <w:r w:rsidR="00E32801" w:rsidRPr="001E4247">
        <w:t>48</w:t>
      </w:r>
      <w:r w:rsidR="00BB2E93" w:rsidRPr="001E4247">
        <w:t>.</w:t>
      </w:r>
      <w:r w:rsidR="00E32801" w:rsidRPr="001E4247">
        <w:t>00</w:t>
      </w:r>
      <w:r w:rsidR="0083433D" w:rsidRPr="001E4247">
        <w:t>0</w:t>
      </w:r>
      <w:r w:rsidR="00BB2E93" w:rsidRPr="001E4247">
        <w:t xml:space="preserve">,00 € </w:t>
      </w:r>
      <w:r w:rsidRPr="001E4247">
        <w:t xml:space="preserve">συμπεριλαμβανομένου ΦΠΑ </w:t>
      </w:r>
      <w:r w:rsidR="00BB2E93" w:rsidRPr="001E4247">
        <w:t>24</w:t>
      </w:r>
      <w:r w:rsidRPr="001E4247">
        <w:t xml:space="preserve">% (προϋπολογισμός χωρίς ΦΠΑ: </w:t>
      </w:r>
      <w:r w:rsidR="0083433D" w:rsidRPr="001E4247">
        <w:t>20</w:t>
      </w:r>
      <w:r w:rsidR="00E32801" w:rsidRPr="001E4247">
        <w:t>0</w:t>
      </w:r>
      <w:r w:rsidR="00BB2E93" w:rsidRPr="001E4247">
        <w:t xml:space="preserve">.000,00 €, </w:t>
      </w:r>
      <w:r w:rsidRPr="001E4247">
        <w:t xml:space="preserve">ΦΠΑ : </w:t>
      </w:r>
      <w:r w:rsidR="0083433D" w:rsidRPr="001E4247">
        <w:t>4</w:t>
      </w:r>
      <w:r w:rsidR="00E32801" w:rsidRPr="001E4247">
        <w:t>8</w:t>
      </w:r>
      <w:r w:rsidR="00BB2E93" w:rsidRPr="001E4247">
        <w:t>.</w:t>
      </w:r>
      <w:r w:rsidR="00E32801" w:rsidRPr="001E4247">
        <w:t>000</w:t>
      </w:r>
      <w:r w:rsidR="00BB2E93" w:rsidRPr="001E4247">
        <w:t xml:space="preserve">,00 </w:t>
      </w:r>
      <w:r w:rsidR="005D7109" w:rsidRPr="001E4247">
        <w:t>€</w:t>
      </w:r>
      <w:r w:rsidRPr="001E4247">
        <w:t>).</w:t>
      </w:r>
    </w:p>
    <w:p w14:paraId="5F49C4E0" w14:textId="3EA1A6BC" w:rsidR="008338F0" w:rsidRPr="001E4247" w:rsidRDefault="003355E7">
      <w:pPr>
        <w:rPr>
          <w:lang w:val="el-GR"/>
        </w:rPr>
      </w:pPr>
      <w:r w:rsidRPr="001E4247">
        <w:rPr>
          <w:lang w:val="el-GR"/>
        </w:rPr>
        <w:t>Η διάρκεια της σύμβασης ορίζεται</w:t>
      </w:r>
      <w:r w:rsidR="00E1337D" w:rsidRPr="001E4247">
        <w:rPr>
          <w:lang w:val="el-GR"/>
        </w:rPr>
        <w:t xml:space="preserve"> </w:t>
      </w:r>
      <w:r w:rsidRPr="001E4247">
        <w:rPr>
          <w:lang w:val="el-GR"/>
        </w:rPr>
        <w:t xml:space="preserve">σε </w:t>
      </w:r>
      <w:r w:rsidR="001C04FD" w:rsidRPr="001E4247">
        <w:rPr>
          <w:lang w:val="el-GR"/>
        </w:rPr>
        <w:t>δ</w:t>
      </w:r>
      <w:r w:rsidR="004F5948" w:rsidRPr="001E4247">
        <w:rPr>
          <w:lang w:val="el-GR"/>
        </w:rPr>
        <w:t xml:space="preserve">ώδεκα </w:t>
      </w:r>
      <w:r w:rsidR="001C04FD" w:rsidRPr="001E4247">
        <w:rPr>
          <w:lang w:val="el-GR"/>
        </w:rPr>
        <w:t xml:space="preserve"> (1</w:t>
      </w:r>
      <w:r w:rsidR="004F5948" w:rsidRPr="001E4247">
        <w:rPr>
          <w:lang w:val="el-GR"/>
        </w:rPr>
        <w:t>2</w:t>
      </w:r>
      <w:r w:rsidR="001C04FD" w:rsidRPr="001E4247">
        <w:rPr>
          <w:lang w:val="el-GR"/>
        </w:rPr>
        <w:t xml:space="preserve">) </w:t>
      </w:r>
      <w:r w:rsidRPr="001E4247">
        <w:rPr>
          <w:lang w:val="el-GR"/>
        </w:rPr>
        <w:t>μήνες</w:t>
      </w:r>
      <w:r w:rsidR="004F203B" w:rsidRPr="001E4247">
        <w:rPr>
          <w:lang w:val="el-GR"/>
        </w:rPr>
        <w:t>, όπως ορίζεται στην Παρ.</w:t>
      </w:r>
      <w:r w:rsidR="00BA2DC9" w:rsidRPr="001E4247">
        <w:rPr>
          <w:lang w:val="el-GR"/>
        </w:rPr>
        <w:t xml:space="preserve">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40954198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6.3</w:t>
      </w:r>
      <w:r w:rsidR="00355E7C" w:rsidRPr="001E4247">
        <w:fldChar w:fldCharType="end"/>
      </w:r>
      <w:r w:rsidR="002E6472" w:rsidRPr="001E4247">
        <w:rPr>
          <w:lang w:val="el-GR"/>
        </w:rPr>
        <w:t xml:space="preserve"> της παρούσας.</w:t>
      </w:r>
    </w:p>
    <w:p w14:paraId="2C12A97B" w14:textId="43FE723D" w:rsidR="008338F0" w:rsidRPr="001E4247" w:rsidRDefault="003355E7">
      <w:pPr>
        <w:rPr>
          <w:lang w:val="el-GR"/>
        </w:rPr>
      </w:pPr>
      <w:r w:rsidRPr="001E4247">
        <w:rPr>
          <w:lang w:val="el-GR"/>
        </w:rPr>
        <w:t xml:space="preserve">Αναλυτική περιγραφή του φυσικού και οικονομικού αντικειμένου της σύμβασης δίδεται στο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496625830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1E4247">
        <w:rPr>
          <w:lang w:val="el-GR"/>
        </w:rPr>
        <w:t>ΠΑΡΑΡΤΗΜΑ Ι – Αναλυτική Περιγραφή Φυσικού και Οικονομικού Αντικειμένου της Σύμβασης</w:t>
      </w:r>
      <w:r w:rsidR="00355E7C" w:rsidRPr="001E4247">
        <w:fldChar w:fldCharType="end"/>
      </w:r>
      <w:r w:rsidRPr="001E4247">
        <w:rPr>
          <w:lang w:val="el-GR"/>
        </w:rPr>
        <w:t xml:space="preserve"> ή σε άλλο περιγραφικό έγγραφο της παρούσας διακήρυξης. </w:t>
      </w:r>
    </w:p>
    <w:p w14:paraId="62FCA0EF" w14:textId="3A1AD4EC" w:rsidR="008338F0" w:rsidRPr="001E4247" w:rsidRDefault="003355E7" w:rsidP="00A05D2C">
      <w:pPr>
        <w:rPr>
          <w:lang w:val="el-GR"/>
        </w:rPr>
      </w:pPr>
      <w:r w:rsidRPr="001E4247">
        <w:rPr>
          <w:lang w:val="el-GR"/>
        </w:rPr>
        <w:t>Η σύμβαση θα ανατεθεί με το κριτήριο της πλέον συμφέρουσας από οικονομική άποψη προσφοράς</w:t>
      </w:r>
      <w:r w:rsidR="0083433D" w:rsidRPr="001E4247">
        <w:rPr>
          <w:lang w:val="el-GR"/>
        </w:rPr>
        <w:t>: βέλτιστης σχέσης ποιότητας – τιμής</w:t>
      </w:r>
      <w:r w:rsidR="00382A26" w:rsidRPr="001E4247">
        <w:rPr>
          <w:lang w:val="el-GR"/>
        </w:rPr>
        <w:t>.</w:t>
      </w:r>
      <w:r w:rsidRPr="001E4247">
        <w:rPr>
          <w:i/>
          <w:color w:val="5B9BD5"/>
          <w:lang w:val="el-GR"/>
        </w:rPr>
        <w:t xml:space="preserve"> </w:t>
      </w:r>
    </w:p>
    <w:p w14:paraId="10B6D515" w14:textId="77777777" w:rsidR="008338F0" w:rsidRPr="001E4247" w:rsidRDefault="003355E7" w:rsidP="003A109E">
      <w:pPr>
        <w:pStyle w:val="Heading2"/>
        <w:rPr>
          <w:rFonts w:cs="Tahoma"/>
          <w:lang w:val="el-GR"/>
        </w:rPr>
      </w:pPr>
      <w:r w:rsidRPr="001E4247">
        <w:rPr>
          <w:rFonts w:cs="Tahoma"/>
          <w:lang w:val="el-GR"/>
        </w:rPr>
        <w:tab/>
      </w:r>
      <w:bookmarkStart w:id="32" w:name="_Toc97194259"/>
      <w:bookmarkStart w:id="33" w:name="_Toc97194408"/>
      <w:bookmarkStart w:id="34" w:name="_Toc97204882"/>
      <w:bookmarkStart w:id="35" w:name="_Toc129705053"/>
      <w:r w:rsidRPr="001E4247">
        <w:rPr>
          <w:rFonts w:cs="Tahoma"/>
          <w:lang w:val="el-GR"/>
        </w:rPr>
        <w:t>Θεσμικό πλαίσιο</w:t>
      </w:r>
      <w:bookmarkEnd w:id="32"/>
      <w:bookmarkEnd w:id="33"/>
      <w:bookmarkEnd w:id="34"/>
      <w:bookmarkEnd w:id="35"/>
      <w:r w:rsidRPr="001E4247">
        <w:rPr>
          <w:rFonts w:cs="Tahoma"/>
          <w:lang w:val="el-GR"/>
        </w:rPr>
        <w:t xml:space="preserve"> </w:t>
      </w:r>
    </w:p>
    <w:p w14:paraId="51193B74" w14:textId="77777777" w:rsidR="00AA6688" w:rsidRPr="001E4247" w:rsidRDefault="00AA6688" w:rsidP="00AA6688">
      <w:pPr>
        <w:tabs>
          <w:tab w:val="left" w:pos="284"/>
        </w:tabs>
        <w:rPr>
          <w:lang w:val="el-GR"/>
        </w:rPr>
      </w:pPr>
      <w:r w:rsidRPr="001E4247">
        <w:rPr>
          <w:lang w:val="el-GR"/>
        </w:rPr>
        <w:t xml:space="preserve">Η ανάθεση και εκτέλεση της σύμβασης διέπεται από την κείμενη νομοθεσία και τις </w:t>
      </w:r>
      <w:proofErr w:type="spellStart"/>
      <w:r w:rsidRPr="001E4247">
        <w:rPr>
          <w:lang w:val="el-GR"/>
        </w:rPr>
        <w:t>κατ</w:t>
      </w:r>
      <w:proofErr w:type="spellEnd"/>
      <w:r w:rsidRPr="001E4247">
        <w:rPr>
          <w:lang w:val="el-GR"/>
        </w:rPr>
        <w:t xml:space="preserve">΄ εξουσιοδότηση αυτής </w:t>
      </w:r>
      <w:proofErr w:type="spellStart"/>
      <w:r w:rsidRPr="001E4247">
        <w:rPr>
          <w:lang w:val="el-GR"/>
        </w:rPr>
        <w:t>εκδοθείσες</w:t>
      </w:r>
      <w:proofErr w:type="spellEnd"/>
      <w:r w:rsidRPr="001E4247">
        <w:rPr>
          <w:lang w:val="el-GR"/>
        </w:rPr>
        <w:t xml:space="preserve"> κανονιστικές πράξεις, όπως ισχύουν και ιδίως:</w:t>
      </w:r>
    </w:p>
    <w:p w14:paraId="40DE5630" w14:textId="77777777" w:rsidR="00BC235C" w:rsidRPr="00BC235C" w:rsidRDefault="00BC235C" w:rsidP="00BC235C">
      <w:pPr>
        <w:numPr>
          <w:ilvl w:val="0"/>
          <w:numId w:val="34"/>
        </w:numPr>
        <w:suppressAutoHyphens w:val="0"/>
        <w:spacing w:before="120"/>
        <w:ind w:left="426" w:hanging="427"/>
        <w:rPr>
          <w:bCs/>
          <w:lang w:val="el-GR"/>
        </w:rPr>
      </w:pPr>
      <w:bookmarkStart w:id="36" w:name="_Hlk71646966"/>
      <w:r w:rsidRPr="00BC235C">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2C9D56EA"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με </w:t>
      </w:r>
      <w:proofErr w:type="spellStart"/>
      <w:r w:rsidRPr="00BC235C">
        <w:rPr>
          <w:bCs/>
          <w:lang w:val="el-GR"/>
        </w:rPr>
        <w:t>Αρ</w:t>
      </w:r>
      <w:proofErr w:type="spellEnd"/>
      <w:r w:rsidRPr="00BC235C">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B1C22EE"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με </w:t>
      </w:r>
      <w:proofErr w:type="spellStart"/>
      <w:r w:rsidRPr="00BC235C">
        <w:rPr>
          <w:bCs/>
          <w:lang w:val="el-GR"/>
        </w:rPr>
        <w:t>Αρ</w:t>
      </w:r>
      <w:proofErr w:type="spellEnd"/>
      <w:r w:rsidRPr="00BC235C">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7174C8B8"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w:t>
      </w:r>
      <w:proofErr w:type="spellStart"/>
      <w:r w:rsidRPr="00BC235C">
        <w:rPr>
          <w:bCs/>
          <w:lang w:val="el-GR"/>
        </w:rPr>
        <w:t>Αριθμ</w:t>
      </w:r>
      <w:proofErr w:type="spellEnd"/>
      <w:r w:rsidRPr="00BC235C">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84526E4"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FF1CFF7"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Τον Ν. 4635/2019 (ιδίως των άρθρων 85 </w:t>
      </w:r>
      <w:proofErr w:type="spellStart"/>
      <w:r w:rsidRPr="00BC235C">
        <w:rPr>
          <w:bCs/>
          <w:lang w:val="el-GR"/>
        </w:rPr>
        <w:t>επ</w:t>
      </w:r>
      <w:proofErr w:type="spellEnd"/>
      <w:r w:rsidRPr="00BC235C">
        <w:rPr>
          <w:bCs/>
          <w:lang w:val="el-GR"/>
        </w:rPr>
        <w:t>.) “Επενδύω στην Ελλάδα και άλλες διατάξεις” (ΦΕΚ 167/Α/30-10-2019).</w:t>
      </w:r>
    </w:p>
    <w:p w14:paraId="7AC44072"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5E95038"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Ν. 4152/2013 «Επείγοντα μέτρα εφαρμογής των νόμων 4046/2012, 4093/2012 και 4127/2013» (ΦΕΚ 107/Α/09-05-2013).</w:t>
      </w:r>
    </w:p>
    <w:p w14:paraId="72B76974" w14:textId="77777777" w:rsidR="00BC235C" w:rsidRPr="00BC235C" w:rsidRDefault="00BC235C" w:rsidP="00BC235C">
      <w:pPr>
        <w:numPr>
          <w:ilvl w:val="0"/>
          <w:numId w:val="34"/>
        </w:numPr>
        <w:suppressAutoHyphens w:val="0"/>
        <w:spacing w:before="120"/>
        <w:ind w:left="426" w:hanging="427"/>
        <w:rPr>
          <w:bCs/>
          <w:lang w:val="el-GR"/>
        </w:rPr>
      </w:pPr>
      <w:r w:rsidRPr="00E63C97">
        <w:rPr>
          <w:bCs/>
        </w:rPr>
        <w:t>To</w:t>
      </w:r>
      <w:r w:rsidRPr="00BC235C">
        <w:rPr>
          <w:bCs/>
          <w:lang w:val="el-GR"/>
        </w:rPr>
        <w:t xml:space="preserve">ν </w:t>
      </w:r>
      <w:r w:rsidRPr="00E63C97">
        <w:rPr>
          <w:bCs/>
        </w:rPr>
        <w:t>N</w:t>
      </w:r>
      <w:r w:rsidRPr="00BC235C">
        <w:rPr>
          <w:bCs/>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BC235C">
        <w:rPr>
          <w:bCs/>
          <w:lang w:val="el-GR"/>
        </w:rPr>
        <w:t>Προπτωχευτική</w:t>
      </w:r>
      <w:proofErr w:type="spellEnd"/>
      <w:r w:rsidRPr="00BC235C">
        <w:rPr>
          <w:bCs/>
          <w:lang w:val="el-GR"/>
        </w:rPr>
        <w:t xml:space="preserve"> διαδικασία εξυγίανσης και άλλες διατάξεις» (ΦΕΚ 204/Α/15-09-2011).</w:t>
      </w:r>
    </w:p>
    <w:p w14:paraId="015583AD" w14:textId="77777777" w:rsidR="00BC235C" w:rsidRPr="00E63C97" w:rsidRDefault="00BC235C" w:rsidP="00BC235C">
      <w:pPr>
        <w:numPr>
          <w:ilvl w:val="0"/>
          <w:numId w:val="34"/>
        </w:numPr>
        <w:suppressAutoHyphens w:val="0"/>
        <w:spacing w:before="120"/>
        <w:ind w:left="426" w:hanging="427"/>
        <w:rPr>
          <w:bCs/>
        </w:rPr>
      </w:pPr>
      <w:r w:rsidRPr="00BC235C">
        <w:rPr>
          <w:bCs/>
          <w:lang w:val="el-GR"/>
        </w:rPr>
        <w:t xml:space="preserve">Τον </w:t>
      </w:r>
      <w:r w:rsidRPr="00E63C97">
        <w:rPr>
          <w:bCs/>
        </w:rPr>
        <w:t>N</w:t>
      </w:r>
      <w:r w:rsidRPr="00BC235C">
        <w:rPr>
          <w:bCs/>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E63C97">
        <w:rPr>
          <w:bCs/>
        </w:rPr>
        <w:t>(ΦΕΚ 309/A/31-12-2003), όπ</w:t>
      </w:r>
      <w:proofErr w:type="spellStart"/>
      <w:r w:rsidRPr="00E63C97">
        <w:rPr>
          <w:bCs/>
        </w:rPr>
        <w:t>ως</w:t>
      </w:r>
      <w:proofErr w:type="spellEnd"/>
      <w:r w:rsidRPr="00E63C97">
        <w:rPr>
          <w:bCs/>
        </w:rPr>
        <w:t xml:space="preserve"> </w:t>
      </w:r>
      <w:proofErr w:type="spellStart"/>
      <w:r w:rsidRPr="00E63C97">
        <w:rPr>
          <w:bCs/>
        </w:rPr>
        <w:t>τούτος</w:t>
      </w:r>
      <w:proofErr w:type="spellEnd"/>
      <w:r w:rsidRPr="00E63C97">
        <w:rPr>
          <w:bCs/>
        </w:rPr>
        <w:t xml:space="preserve"> </w:t>
      </w:r>
      <w:proofErr w:type="spellStart"/>
      <w:r w:rsidRPr="00E63C97">
        <w:rPr>
          <w:bCs/>
        </w:rPr>
        <w:t>τρο</w:t>
      </w:r>
      <w:proofErr w:type="spellEnd"/>
      <w:r w:rsidRPr="00E63C97">
        <w:rPr>
          <w:bCs/>
        </w:rPr>
        <w:t xml:space="preserve">ποποιήθηκε και </w:t>
      </w:r>
      <w:proofErr w:type="spellStart"/>
      <w:r w:rsidRPr="00E63C97">
        <w:rPr>
          <w:bCs/>
        </w:rPr>
        <w:t>ισχύει</w:t>
      </w:r>
      <w:proofErr w:type="spellEnd"/>
      <w:r w:rsidRPr="00E63C97">
        <w:rPr>
          <w:bCs/>
        </w:rPr>
        <w:t>.</w:t>
      </w:r>
    </w:p>
    <w:p w14:paraId="48A93321"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E1B4412"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 Α.88 του Ν. 1892/1990 «Για τον εκσυγχρονισμό και την ανάπτυξη και άλλες διατάξεις» (ΦΕΚ 101/Α/31-07-1990).</w:t>
      </w:r>
    </w:p>
    <w:p w14:paraId="170F25A2"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 Εγχειρίδιο Διαδικασιών ΣΔΕ ΠΔΕ / ΕΠΑ.</w:t>
      </w:r>
    </w:p>
    <w:p w14:paraId="3B236914"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υπ’ </w:t>
      </w:r>
      <w:proofErr w:type="spellStart"/>
      <w:r w:rsidRPr="00BC235C">
        <w:rPr>
          <w:bCs/>
          <w:lang w:val="el-GR"/>
        </w:rPr>
        <w:t>αρ</w:t>
      </w:r>
      <w:proofErr w:type="spellEnd"/>
      <w:r w:rsidRPr="00BC235C">
        <w:rPr>
          <w:bCs/>
          <w:lang w:val="el-GR"/>
        </w:rPr>
        <w:t xml:space="preserve">. 62564 Απόφαση του Υφυπουργού Ανάπτυξης &amp; Επενδύσεων “Σύστημα Διαχείρισης και Ελέγχου - Κανόνες </w:t>
      </w:r>
      <w:proofErr w:type="spellStart"/>
      <w:r w:rsidRPr="00BC235C">
        <w:rPr>
          <w:bCs/>
          <w:lang w:val="el-GR"/>
        </w:rPr>
        <w:t>επιλεξιμότητας</w:t>
      </w:r>
      <w:proofErr w:type="spellEnd"/>
      <w:r w:rsidRPr="00BC235C">
        <w:rPr>
          <w:bCs/>
          <w:lang w:val="el-GR"/>
        </w:rPr>
        <w:t xml:space="preserve"> δαπανών για τα προγράμματα του Εθνικού Προγράμματος Ανάπτυξης (ΕΠΑ) 2021-2025” (ΦΕΚ 2442/Β/07-06-2021).</w:t>
      </w:r>
    </w:p>
    <w:p w14:paraId="58830B11"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Προϋπολογισμό Δημοσίων Επενδύσεων ετών 2021 - 2022.</w:t>
      </w:r>
    </w:p>
    <w:p w14:paraId="364C6D1C"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υπ’ </w:t>
      </w:r>
      <w:proofErr w:type="spellStart"/>
      <w:r w:rsidRPr="00BC235C">
        <w:rPr>
          <w:bCs/>
          <w:lang w:val="el-GR"/>
        </w:rPr>
        <w:t>αρ</w:t>
      </w:r>
      <w:proofErr w:type="spellEnd"/>
      <w:r w:rsidRPr="00BC235C">
        <w:rPr>
          <w:bCs/>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w:t>
      </w:r>
    </w:p>
    <w:p w14:paraId="2D028E29"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υπ’ </w:t>
      </w:r>
      <w:proofErr w:type="spellStart"/>
      <w:r w:rsidRPr="00BC235C">
        <w:rPr>
          <w:bCs/>
          <w:lang w:val="el-GR"/>
        </w:rPr>
        <w:t>αρ</w:t>
      </w:r>
      <w:proofErr w:type="spellEnd"/>
      <w:r w:rsidRPr="00BC235C">
        <w:rPr>
          <w:bCs/>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56147D34"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υπ’ </w:t>
      </w:r>
      <w:proofErr w:type="spellStart"/>
      <w:r w:rsidRPr="00BC235C">
        <w:rPr>
          <w:bCs/>
          <w:lang w:val="el-GR"/>
        </w:rPr>
        <w:t>αρ</w:t>
      </w:r>
      <w:proofErr w:type="spellEnd"/>
      <w:r w:rsidRPr="00BC235C">
        <w:rPr>
          <w:bCs/>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6B142A93"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υπ’ </w:t>
      </w:r>
      <w:proofErr w:type="spellStart"/>
      <w:r w:rsidRPr="00BC235C">
        <w:rPr>
          <w:bCs/>
          <w:lang w:val="el-GR"/>
        </w:rPr>
        <w:t>αρ</w:t>
      </w:r>
      <w:proofErr w:type="spellEnd"/>
      <w:r w:rsidRPr="00BC235C">
        <w:rPr>
          <w:bCs/>
          <w:lang w:val="el-GR"/>
        </w:rPr>
        <w:t xml:space="preserve">.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7FB23ED0"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lastRenderedPageBreak/>
        <w:t>Την Εγκύκλιο Οδηγιών για την Έγκριση και Χρηματοδότηση του ΠΔΕ 2020 και τον Προγραμματισμό Δαπανών ΠΔΕ 2021 - 2023 (ΑΔΑ: ΨΟ7Ε46ΜΤΛΡ-0ΒΛ).</w:t>
      </w:r>
    </w:p>
    <w:p w14:paraId="7420A3AD" w14:textId="77777777" w:rsidR="00BC235C" w:rsidRPr="00E63C97" w:rsidRDefault="00BC235C" w:rsidP="00BC235C">
      <w:pPr>
        <w:numPr>
          <w:ilvl w:val="0"/>
          <w:numId w:val="34"/>
        </w:numPr>
        <w:suppressAutoHyphens w:val="0"/>
        <w:spacing w:before="120"/>
        <w:ind w:left="426" w:hanging="427"/>
        <w:rPr>
          <w:bCs/>
        </w:rPr>
      </w:pPr>
      <w:r w:rsidRPr="00BC235C">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E63C97">
        <w:rPr>
          <w:bCs/>
        </w:rPr>
        <w:t>(ΦΕΚ 133/Α/07-08-2019).</w:t>
      </w:r>
    </w:p>
    <w:p w14:paraId="23341644"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Ν. 4912/2022 Ενιαία Αρχή Δημοσίων Συμβάσεων και άλλες διατάξεις του Υπουργείου Δικαιοσύνης” (ΦΕΚ 59/</w:t>
      </w:r>
      <w:r w:rsidRPr="00E63C97">
        <w:rPr>
          <w:bCs/>
        </w:rPr>
        <w:t>A</w:t>
      </w:r>
      <w:r w:rsidRPr="00BC235C">
        <w:rPr>
          <w:bCs/>
          <w:lang w:val="el-GR"/>
        </w:rPr>
        <w:t>/17-03-2022)</w:t>
      </w:r>
    </w:p>
    <w:p w14:paraId="2046F045"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Ν. 4601/2019 “Εταιρικοί µ</w:t>
      </w:r>
      <w:proofErr w:type="spellStart"/>
      <w:r w:rsidRPr="00BC235C">
        <w:rPr>
          <w:bCs/>
          <w:lang w:val="el-GR"/>
        </w:rPr>
        <w:t>ετασχηµατισµοί</w:t>
      </w:r>
      <w:proofErr w:type="spellEnd"/>
      <w:r w:rsidRPr="00BC235C">
        <w:rPr>
          <w:bCs/>
          <w:lang w:val="el-GR"/>
        </w:rPr>
        <w:t xml:space="preserve"> και </w:t>
      </w:r>
      <w:proofErr w:type="spellStart"/>
      <w:r w:rsidRPr="00BC235C">
        <w:rPr>
          <w:bCs/>
          <w:lang w:val="el-GR"/>
        </w:rPr>
        <w:t>εναρµόνιση</w:t>
      </w:r>
      <w:proofErr w:type="spellEnd"/>
      <w:r w:rsidRPr="00BC235C">
        <w:rPr>
          <w:bCs/>
          <w:lang w:val="el-GR"/>
        </w:rPr>
        <w:t xml:space="preserve"> του νοµοθετικού πλαισίου µε τις διατάξεις της Οδηγίας 2014/55/ΕΕ του Ευρωπαϊκού Κοινοβουλίου και του </w:t>
      </w:r>
      <w:proofErr w:type="spellStart"/>
      <w:r w:rsidRPr="00BC235C">
        <w:rPr>
          <w:bCs/>
          <w:lang w:val="el-GR"/>
        </w:rPr>
        <w:t>Συµβουλίου</w:t>
      </w:r>
      <w:proofErr w:type="spellEnd"/>
      <w:r w:rsidRPr="00BC235C">
        <w:rPr>
          <w:bCs/>
          <w:lang w:val="el-GR"/>
        </w:rPr>
        <w:t xml:space="preserve"> της 16ης Απριλίου 2014 για την έκδοση ηλεκτρονικών </w:t>
      </w:r>
      <w:proofErr w:type="spellStart"/>
      <w:r w:rsidRPr="00BC235C">
        <w:rPr>
          <w:bCs/>
          <w:lang w:val="el-GR"/>
        </w:rPr>
        <w:t>τιµολογίων</w:t>
      </w:r>
      <w:proofErr w:type="spellEnd"/>
      <w:r w:rsidRPr="00BC235C">
        <w:rPr>
          <w:bCs/>
          <w:lang w:val="el-GR"/>
        </w:rPr>
        <w:t xml:space="preserve"> στο πλαίσιο </w:t>
      </w:r>
      <w:proofErr w:type="spellStart"/>
      <w:r w:rsidRPr="00BC235C">
        <w:rPr>
          <w:bCs/>
          <w:lang w:val="el-GR"/>
        </w:rPr>
        <w:t>δηµόσιων</w:t>
      </w:r>
      <w:proofErr w:type="spellEnd"/>
      <w:r w:rsidRPr="00BC235C">
        <w:rPr>
          <w:bCs/>
          <w:lang w:val="el-GR"/>
        </w:rPr>
        <w:t xml:space="preserve"> </w:t>
      </w:r>
      <w:proofErr w:type="spellStart"/>
      <w:r w:rsidRPr="00BC235C">
        <w:rPr>
          <w:bCs/>
          <w:lang w:val="el-GR"/>
        </w:rPr>
        <w:t>συµβάσεων</w:t>
      </w:r>
      <w:proofErr w:type="spellEnd"/>
      <w:r w:rsidRPr="00BC235C">
        <w:rPr>
          <w:bCs/>
          <w:lang w:val="el-GR"/>
        </w:rPr>
        <w:t xml:space="preserve"> και λοιπές διατάξεις” (ΦΕΚ 44/Α/09-03-2019).</w:t>
      </w:r>
    </w:p>
    <w:p w14:paraId="5C7C3811"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 Π.Δ. 39/2017 “Κανονισμός εξέτασης Προδικαστικών Προσφυγών ενώπιων της Αρχής Εξέτασης Προδικαστικών Προσφυγών” (ΦΕΚ 64/Α/04-05-2017).</w:t>
      </w:r>
    </w:p>
    <w:p w14:paraId="247FDC70"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Ν. 3419/2005 “Γενικό Εμπορικό Μητρώο (Γ.Ε.ΜΗ.) και Εκσυγχρονισμός της Επιμελητηριακής Νομοθεσίας” (ΦΕΚ 297/Α/06-12-2005).</w:t>
      </w:r>
    </w:p>
    <w:p w14:paraId="58387C9E"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w:t>
      </w:r>
      <w:proofErr w:type="spellStart"/>
      <w:r w:rsidRPr="00BC235C">
        <w:rPr>
          <w:bCs/>
          <w:lang w:val="el-GR"/>
        </w:rPr>
        <w:t>αριθμ</w:t>
      </w:r>
      <w:proofErr w:type="spellEnd"/>
      <w:r w:rsidRPr="00BC235C">
        <w:rPr>
          <w:bCs/>
          <w:lang w:val="el-GR"/>
        </w:rPr>
        <w:t xml:space="preserve">. 63446/2021 Κ.Υ.Α. “Καθορισμός Εθνικού </w:t>
      </w:r>
      <w:proofErr w:type="spellStart"/>
      <w:r w:rsidRPr="00BC235C">
        <w:rPr>
          <w:bCs/>
          <w:lang w:val="el-GR"/>
        </w:rPr>
        <w:t>Μορφότυπου</w:t>
      </w:r>
      <w:proofErr w:type="spellEnd"/>
      <w:r w:rsidRPr="00BC235C">
        <w:rPr>
          <w:bCs/>
          <w:lang w:val="el-GR"/>
        </w:rPr>
        <w:t xml:space="preserve"> ηλεκτρονικού τιμολογίου στο πλαίσιο των Δημοσίων Συμβάσεων” (2338/Β/02-06-2021).</w:t>
      </w:r>
    </w:p>
    <w:p w14:paraId="0A11A1A1"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 Π.Δ. 28/2015 “Κωδικοποίηση διατάξεων για την πρόσβαση σε δημόσια έγγραφα και στοιχεία» ΦΕΚ (34/Α/23-03-2015).</w:t>
      </w:r>
    </w:p>
    <w:p w14:paraId="61724400"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Ν. 2859/2000 “Κύρωση Κώδικα Φόρου Προστιθέμενης Αξίας” (ΦΕΚ 248/Α/07-11-2000).</w:t>
      </w:r>
    </w:p>
    <w:p w14:paraId="77A79BC6"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E63C97">
        <w:rPr>
          <w:bCs/>
        </w:rPr>
        <w:t>L</w:t>
      </w:r>
      <w:r w:rsidRPr="00BC235C">
        <w:rPr>
          <w:bCs/>
          <w:lang w:val="el-GR"/>
        </w:rPr>
        <w:t xml:space="preserve"> 119). </w:t>
      </w:r>
    </w:p>
    <w:p w14:paraId="740FEAB8"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21AC9559" w14:textId="77777777" w:rsidR="00BC235C" w:rsidRPr="00E63C97" w:rsidRDefault="00BC235C" w:rsidP="00BC235C">
      <w:pPr>
        <w:numPr>
          <w:ilvl w:val="0"/>
          <w:numId w:val="34"/>
        </w:numPr>
        <w:suppressAutoHyphens w:val="0"/>
        <w:spacing w:before="120"/>
        <w:ind w:left="426" w:hanging="427"/>
        <w:rPr>
          <w:bCs/>
        </w:rPr>
      </w:pPr>
      <w:r w:rsidRPr="00BC235C">
        <w:rPr>
          <w:bCs/>
          <w:lang w:val="el-GR"/>
        </w:rPr>
        <w:t xml:space="preserve">Τον </w:t>
      </w:r>
      <w:r w:rsidRPr="00E63C97">
        <w:rPr>
          <w:bCs/>
        </w:rPr>
        <w:t>N</w:t>
      </w:r>
      <w:r w:rsidRPr="00BC235C">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E63C97">
        <w:rPr>
          <w:bCs/>
        </w:rPr>
        <w:t>ΦΕΚ (967/Β/21-07-2006).</w:t>
      </w:r>
    </w:p>
    <w:p w14:paraId="74EA3E96"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E63C97">
        <w:rPr>
          <w:bCs/>
        </w:rPr>
        <w:t>L</w:t>
      </w:r>
      <w:r w:rsidRPr="00BC235C">
        <w:rPr>
          <w:bCs/>
          <w:lang w:val="el-GR"/>
        </w:rPr>
        <w:t xml:space="preserve"> 156/16.6.2012) στο ελληνικό δίκαιο, τροποποίηση του ν. 3419/2005 (Α 297) και άλλες διατάξεις» (ΦΕΚ 265/Α/23-12-2014) και ισχύει.</w:t>
      </w:r>
    </w:p>
    <w:p w14:paraId="596FF6BA" w14:textId="77777777" w:rsidR="00BC235C" w:rsidRPr="00E63C97" w:rsidRDefault="00BC235C" w:rsidP="00BC235C">
      <w:pPr>
        <w:numPr>
          <w:ilvl w:val="0"/>
          <w:numId w:val="34"/>
        </w:numPr>
        <w:suppressAutoHyphens w:val="0"/>
        <w:spacing w:before="120"/>
        <w:ind w:left="426" w:hanging="427"/>
        <w:rPr>
          <w:bCs/>
        </w:rPr>
      </w:pPr>
      <w:r w:rsidRPr="00BC235C">
        <w:rPr>
          <w:bCs/>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E63C97">
        <w:rPr>
          <w:bCs/>
        </w:rPr>
        <w:t>(ΦΕΚ 119/Α/08-07-2019).</w:t>
      </w:r>
    </w:p>
    <w:p w14:paraId="37592FB0"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lastRenderedPageBreak/>
        <w:t>Το Α.39 του Ν. 4578/2018 «Μείωση ασφαλιστικών εισφορών και άλλες διατάξεις» (ΦΕΚ 200/Α/03-12-2018).</w:t>
      </w:r>
    </w:p>
    <w:p w14:paraId="73873EE9"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BC235C">
        <w:rPr>
          <w:bCs/>
          <w:lang w:val="el-GR"/>
        </w:rPr>
        <w:t>αρ</w:t>
      </w:r>
      <w:proofErr w:type="spellEnd"/>
      <w:r w:rsidRPr="00BC235C">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68577E4" w14:textId="77777777" w:rsidR="00BC235C" w:rsidRPr="00E63C97" w:rsidRDefault="00BC235C" w:rsidP="00BC235C">
      <w:pPr>
        <w:numPr>
          <w:ilvl w:val="0"/>
          <w:numId w:val="34"/>
        </w:numPr>
        <w:suppressAutoHyphens w:val="0"/>
        <w:spacing w:before="120"/>
        <w:ind w:left="426" w:hanging="427"/>
        <w:rPr>
          <w:bCs/>
        </w:rPr>
      </w:pPr>
      <w:r w:rsidRPr="00BC235C">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BC235C">
        <w:rPr>
          <w:bCs/>
          <w:lang w:val="el-GR"/>
        </w:rPr>
        <w:t>αρ</w:t>
      </w:r>
      <w:proofErr w:type="spellEnd"/>
      <w:r w:rsidRPr="00BC235C">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C235C">
        <w:rPr>
          <w:bCs/>
          <w:lang w:val="el-GR"/>
        </w:rPr>
        <w:t>οικ</w:t>
      </w:r>
      <w:proofErr w:type="spellEnd"/>
      <w:r w:rsidRPr="00BC235C">
        <w:rPr>
          <w:bCs/>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E63C97">
        <w:rPr>
          <w:bCs/>
        </w:rPr>
        <w:t>(Β’ 164)» ΦΕΚ 2060/Β’/2021))» (ΦΕΚ 5807/Β/10-12-2021).</w:t>
      </w:r>
    </w:p>
    <w:p w14:paraId="69553A6C" w14:textId="77777777" w:rsidR="00BC235C" w:rsidRPr="00E63C97" w:rsidRDefault="00BC235C" w:rsidP="00BC235C">
      <w:pPr>
        <w:numPr>
          <w:ilvl w:val="0"/>
          <w:numId w:val="34"/>
        </w:numPr>
        <w:suppressAutoHyphens w:val="0"/>
        <w:spacing w:before="120"/>
        <w:ind w:left="426" w:hanging="427"/>
        <w:rPr>
          <w:bCs/>
        </w:rPr>
      </w:pPr>
      <w:r w:rsidRPr="00BC235C">
        <w:rPr>
          <w:bCs/>
          <w:lang w:val="el-GR"/>
        </w:rPr>
        <w:t xml:space="preserve">Την υπ’ </w:t>
      </w:r>
      <w:proofErr w:type="spellStart"/>
      <w:r w:rsidRPr="00BC235C">
        <w:rPr>
          <w:bCs/>
          <w:lang w:val="el-GR"/>
        </w:rPr>
        <w:t>αρ</w:t>
      </w:r>
      <w:proofErr w:type="spellEnd"/>
      <w:r w:rsidRPr="00BC235C">
        <w:rPr>
          <w:bCs/>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E63C97">
        <w:rPr>
          <w:bCs/>
        </w:rPr>
        <w:t>(ΦΕΚ 752/ΥΟΔΔ/24-08-2022).</w:t>
      </w:r>
    </w:p>
    <w:p w14:paraId="05AF1DDA"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Απόφαση του ΔΣ της ΚτΠ Μ.Α.Ε. κατά την υπ’ </w:t>
      </w:r>
      <w:proofErr w:type="spellStart"/>
      <w:r w:rsidRPr="00BC235C">
        <w:rPr>
          <w:bCs/>
          <w:lang w:val="el-GR"/>
        </w:rPr>
        <w:t>αρ</w:t>
      </w:r>
      <w:proofErr w:type="spellEnd"/>
      <w:r w:rsidRPr="00BC235C">
        <w:rPr>
          <w:bCs/>
          <w:lang w:val="el-GR"/>
        </w:rPr>
        <w:t>. 856/25-08-2022 Συνεδρίασή του, με θέμα Εκλογή Διευθύνοντος Συμβούλου (Θέμα 1).</w:t>
      </w:r>
    </w:p>
    <w:p w14:paraId="2A18D4CA" w14:textId="77777777" w:rsidR="00BC235C" w:rsidRPr="00BC235C" w:rsidRDefault="00BC235C" w:rsidP="00BC235C">
      <w:pPr>
        <w:numPr>
          <w:ilvl w:val="0"/>
          <w:numId w:val="34"/>
        </w:numPr>
        <w:suppressAutoHyphens w:val="0"/>
        <w:spacing w:before="120"/>
        <w:ind w:left="426" w:hanging="427"/>
        <w:rPr>
          <w:bCs/>
          <w:lang w:val="el-GR"/>
        </w:rPr>
      </w:pPr>
      <w:r w:rsidRPr="00BC235C">
        <w:rPr>
          <w:lang w:val="el-GR"/>
        </w:rPr>
        <w:t xml:space="preserve">Την Απόφαση του ΔΣ της ΚτΠ Μ.Α.Ε. κατά την υπ’ </w:t>
      </w:r>
      <w:proofErr w:type="spellStart"/>
      <w:r w:rsidRPr="00BC235C">
        <w:rPr>
          <w:lang w:val="el-GR"/>
        </w:rPr>
        <w:t>αρ</w:t>
      </w:r>
      <w:proofErr w:type="spellEnd"/>
      <w:r w:rsidRPr="00BC235C">
        <w:rPr>
          <w:lang w:val="el-GR"/>
        </w:rPr>
        <w:t>. 857/26-08-2022 Συνεδρίασή του, με θέμα γενικές εξουσιοδοτήσεις προς Διευθύνοντα Σύμβουλο (Θέμα 2.2).</w:t>
      </w:r>
    </w:p>
    <w:p w14:paraId="15A823C0"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Απόφαση του Διευθύνοντος Συμβούλου της ΚτΠ Μ.Α.Ε. με </w:t>
      </w:r>
      <w:proofErr w:type="spellStart"/>
      <w:r w:rsidRPr="00BC235C">
        <w:rPr>
          <w:bCs/>
          <w:lang w:val="el-GR"/>
        </w:rPr>
        <w:t>Αρ</w:t>
      </w:r>
      <w:proofErr w:type="spellEnd"/>
      <w:r w:rsidRPr="00BC235C">
        <w:rPr>
          <w:bCs/>
          <w:lang w:val="el-GR"/>
        </w:rPr>
        <w:t xml:space="preserve">. </w:t>
      </w:r>
      <w:proofErr w:type="spellStart"/>
      <w:r w:rsidRPr="00BC235C">
        <w:rPr>
          <w:bCs/>
          <w:lang w:val="el-GR"/>
        </w:rPr>
        <w:t>Πρωτ</w:t>
      </w:r>
      <w:proofErr w:type="spellEnd"/>
      <w:r w:rsidRPr="00BC235C">
        <w:rPr>
          <w:bCs/>
          <w:lang w:val="el-GR"/>
        </w:rPr>
        <w:t>. 22683/20-12-2022 και θέμα «Εξουσιοδότηση δικαιώματος υπογραφής σε Γενικούς Διευθυντές και Διευθυντές της ΚτΠ Μ.Α.Ε.».</w:t>
      </w:r>
    </w:p>
    <w:p w14:paraId="6E703279"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w:t>
      </w:r>
      <w:proofErr w:type="spellStart"/>
      <w:r w:rsidRPr="00BC235C">
        <w:rPr>
          <w:bCs/>
          <w:lang w:val="el-GR"/>
        </w:rPr>
        <w:t>υπ’αρ</w:t>
      </w:r>
      <w:proofErr w:type="spellEnd"/>
      <w:r w:rsidRPr="00BC235C">
        <w:rPr>
          <w:bCs/>
          <w:lang w:val="el-GR"/>
        </w:rPr>
        <w:t>.  19492/30-12-2021 ΚτΠ Μ.Α.Ε. υπογεγραμμένη Προγραμματική Συμφωνία μεταξύ της Γενικής Γραμματείας Τηλεπικοινωνιών και Ταχυδρομείων και της Κοινωνίας της Πληροφορίας Μ.Α.Ε. για το έργο: «Υποστήριξη σε εξειδικευμένες δράσεις της Γενικής Γραμματείας Τηλεπικοινωνιών και Ταχυδρομείων στους τομείς των ηλεκτρονικών επικοινωνιών, των δικτύων πέμπτης γενιάς (5</w:t>
      </w:r>
      <w:r w:rsidRPr="00E63C97">
        <w:rPr>
          <w:bCs/>
        </w:rPr>
        <w:t>G</w:t>
      </w:r>
      <w:r w:rsidRPr="00BC235C">
        <w:rPr>
          <w:bCs/>
          <w:lang w:val="el-GR"/>
        </w:rPr>
        <w:t>) και του διαστήματος»</w:t>
      </w:r>
    </w:p>
    <w:p w14:paraId="614D2EDC"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w:t>
      </w:r>
      <w:proofErr w:type="spellStart"/>
      <w:r w:rsidRPr="00BC235C">
        <w:rPr>
          <w:bCs/>
          <w:lang w:val="el-GR"/>
        </w:rPr>
        <w:t>υπ’αρ</w:t>
      </w:r>
      <w:proofErr w:type="spellEnd"/>
      <w:r w:rsidRPr="00BC235C">
        <w:rPr>
          <w:bCs/>
          <w:lang w:val="el-GR"/>
        </w:rPr>
        <w:t>.  805/18-01-2022 ΚτΠ Μ.Α.Ε. υπογεγραμμένη 1η Τροποποίηση Προγραμματικής Συμφωνίας μεταξύ της Γενικής Γραμματείας Τηλεπικοινωνιών και Ταχυδρομείων και της Κοινωνίας της Πληροφορίας Μ.Α.Ε. για το έργο: «Υποστήριξη σε εξειδικευμένες δράσεις της Γενικής Γραμματείας Τηλεπικοινωνιών και Ταχυδρομείων στους τομείς των ηλεκτρονικών επικοινωνιών, των δικτύων πέμπτης γενιάς (5</w:t>
      </w:r>
      <w:r w:rsidRPr="00E63C97">
        <w:rPr>
          <w:bCs/>
        </w:rPr>
        <w:t>G</w:t>
      </w:r>
      <w:r w:rsidRPr="00BC235C">
        <w:rPr>
          <w:bCs/>
          <w:lang w:val="el-GR"/>
        </w:rPr>
        <w:t>) και του διαστήματος»</w:t>
      </w:r>
    </w:p>
    <w:p w14:paraId="690BA521"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Το </w:t>
      </w:r>
      <w:proofErr w:type="spellStart"/>
      <w:r w:rsidRPr="00BC235C">
        <w:rPr>
          <w:bCs/>
          <w:lang w:val="el-GR"/>
        </w:rPr>
        <w:t>υπ’αρ</w:t>
      </w:r>
      <w:proofErr w:type="spellEnd"/>
      <w:r w:rsidRPr="00BC235C">
        <w:rPr>
          <w:bCs/>
          <w:lang w:val="el-GR"/>
        </w:rPr>
        <w:t>. 991/18-01-2023 ΚτΠ Μ.Α.Ε. Έγγραφο με θέμα: Ανατροπή ανάληψης υποχρέωσης για το έργο: «Υποστήριξη σε εξειδικευμένες δράσεις της Γενικής Γραμματείας Τηλεπικοινωνιών και Ταχυδρομείων στους τομείς των ηλεκτρονικών επικοινωνιών, των δικτύων πέμπτης γενιάς (5</w:t>
      </w:r>
      <w:r w:rsidRPr="00C318B3">
        <w:rPr>
          <w:bCs/>
        </w:rPr>
        <w:t>G</w:t>
      </w:r>
      <w:r w:rsidRPr="00BC235C">
        <w:rPr>
          <w:bCs/>
          <w:lang w:val="el-GR"/>
        </w:rPr>
        <w:t xml:space="preserve">) και του διαστήματος». </w:t>
      </w:r>
    </w:p>
    <w:p w14:paraId="7ECAE2D0"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w:t>
      </w:r>
      <w:proofErr w:type="spellStart"/>
      <w:r w:rsidRPr="00BC235C">
        <w:rPr>
          <w:bCs/>
          <w:lang w:val="el-GR"/>
        </w:rPr>
        <w:t>υπ’αρ</w:t>
      </w:r>
      <w:proofErr w:type="spellEnd"/>
      <w:r w:rsidRPr="00BC235C">
        <w:rPr>
          <w:bCs/>
          <w:lang w:val="el-GR"/>
        </w:rPr>
        <w:t>. 1000/18-01-2023 ΚτΠ Μ.Α.Ε. Απόφαση Ανάληψης Υποχρέωσης (Άρθρο 3 Π.Δ 80/2016) για το έργο: «Υποστήριξη σε εξειδικευμένες δράσεις της Γενικής Γραμματείας Τηλεπικοινωνιών και Ταχυδρομείων στους τομείς των ηλεκτρονικών επικοινωνιών, των δικτύων πέμπτης γενιάς (5</w:t>
      </w:r>
      <w:r w:rsidRPr="00E63C97">
        <w:rPr>
          <w:bCs/>
        </w:rPr>
        <w:t>G</w:t>
      </w:r>
      <w:r w:rsidRPr="00BC235C">
        <w:rPr>
          <w:bCs/>
          <w:lang w:val="el-GR"/>
        </w:rPr>
        <w:t>) και του διαστήματος»</w:t>
      </w:r>
    </w:p>
    <w:p w14:paraId="486C411E"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lastRenderedPageBreak/>
        <w:t xml:space="preserve">Το </w:t>
      </w:r>
      <w:proofErr w:type="spellStart"/>
      <w:r w:rsidRPr="00BC235C">
        <w:rPr>
          <w:bCs/>
          <w:lang w:val="el-GR"/>
        </w:rPr>
        <w:t>υπ’αρ</w:t>
      </w:r>
      <w:proofErr w:type="spellEnd"/>
      <w:r w:rsidRPr="00BC235C">
        <w:rPr>
          <w:bCs/>
          <w:lang w:val="el-GR"/>
        </w:rPr>
        <w:t xml:space="preserve">. </w:t>
      </w:r>
      <w:proofErr w:type="spellStart"/>
      <w:r w:rsidRPr="00BC235C">
        <w:rPr>
          <w:bCs/>
          <w:lang w:val="el-GR"/>
        </w:rPr>
        <w:t>πρωτ</w:t>
      </w:r>
      <w:proofErr w:type="spellEnd"/>
      <w:r w:rsidRPr="00BC235C">
        <w:rPr>
          <w:bCs/>
          <w:lang w:val="el-GR"/>
        </w:rPr>
        <w:t>. 10136/11-05-2023 ΚτΠ Μ.Α.Ε. Έγγραφο του της Γενικής Γραμματείας Τηλεπικοινωνιών και Ταχυδρομείων με θέμα: ”Έγκριση ολοκλήρωσης της Φάσης Α’ και έναρξης της Φάσης Β’ για την υλοποίηση του Έργου «Μελέτη χάραξης στρατηγικής για τον σταδιακό παροπλισμό του δικτύου χαλκού (</w:t>
      </w:r>
      <w:r w:rsidRPr="007D0C82">
        <w:rPr>
          <w:bCs/>
        </w:rPr>
        <w:t>copper</w:t>
      </w:r>
      <w:r w:rsidRPr="00BC235C">
        <w:rPr>
          <w:bCs/>
          <w:lang w:val="el-GR"/>
        </w:rPr>
        <w:t xml:space="preserve"> </w:t>
      </w:r>
      <w:r w:rsidRPr="007D0C82">
        <w:rPr>
          <w:bCs/>
        </w:rPr>
        <w:t>switch</w:t>
      </w:r>
      <w:r w:rsidRPr="00BC235C">
        <w:rPr>
          <w:bCs/>
          <w:lang w:val="el-GR"/>
        </w:rPr>
        <w:t>-</w:t>
      </w:r>
      <w:r w:rsidRPr="007D0C82">
        <w:rPr>
          <w:bCs/>
        </w:rPr>
        <w:t>off</w:t>
      </w:r>
      <w:r w:rsidRPr="00BC235C">
        <w:rPr>
          <w:bCs/>
          <w:lang w:val="el-GR"/>
        </w:rPr>
        <w:t>)»»</w:t>
      </w:r>
    </w:p>
    <w:p w14:paraId="7C0B09F7"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w:t>
      </w:r>
      <w:proofErr w:type="spellStart"/>
      <w:r w:rsidRPr="00BC235C">
        <w:rPr>
          <w:bCs/>
          <w:lang w:val="el-GR"/>
        </w:rPr>
        <w:t>υπ’αρ</w:t>
      </w:r>
      <w:proofErr w:type="spellEnd"/>
      <w:r w:rsidRPr="00BC235C">
        <w:rPr>
          <w:bCs/>
          <w:lang w:val="el-GR"/>
        </w:rPr>
        <w:t>. 2983/23-02-2022 ΚτΠ Μ.Α.Ε επιστολή της Γενικής Γραμματείας Τηλεπικοινωνιών και Ταχυδρομείων με θέμα: «Μελέτη χάραξης στρατηγικής για τον σταδιακό παροπλισμό του δικτύου χαλκού (</w:t>
      </w:r>
      <w:r w:rsidRPr="007D0C82">
        <w:rPr>
          <w:bCs/>
        </w:rPr>
        <w:t>copper</w:t>
      </w:r>
      <w:r w:rsidRPr="00BC235C">
        <w:rPr>
          <w:bCs/>
          <w:lang w:val="el-GR"/>
        </w:rPr>
        <w:t xml:space="preserve"> </w:t>
      </w:r>
      <w:r w:rsidRPr="007D0C82">
        <w:rPr>
          <w:bCs/>
        </w:rPr>
        <w:t>switch</w:t>
      </w:r>
      <w:r w:rsidRPr="00BC235C">
        <w:rPr>
          <w:bCs/>
          <w:lang w:val="el-GR"/>
        </w:rPr>
        <w:t xml:space="preserve"> - </w:t>
      </w:r>
      <w:r w:rsidRPr="007D0C82">
        <w:rPr>
          <w:bCs/>
        </w:rPr>
        <w:t>off</w:t>
      </w:r>
      <w:r w:rsidRPr="00BC235C">
        <w:rPr>
          <w:bCs/>
          <w:lang w:val="el-GR"/>
        </w:rPr>
        <w:t>)»</w:t>
      </w:r>
    </w:p>
    <w:p w14:paraId="4E8A426A" w14:textId="77777777" w:rsidR="00BC235C" w:rsidRPr="00BC235C" w:rsidRDefault="00BC235C" w:rsidP="00BC235C">
      <w:pPr>
        <w:numPr>
          <w:ilvl w:val="0"/>
          <w:numId w:val="34"/>
        </w:numPr>
        <w:suppressAutoHyphens w:val="0"/>
        <w:spacing w:before="120"/>
        <w:ind w:left="426" w:hanging="427"/>
        <w:rPr>
          <w:bCs/>
          <w:lang w:val="el-GR"/>
        </w:rPr>
      </w:pPr>
      <w:r w:rsidRPr="00BC235C">
        <w:rPr>
          <w:bCs/>
          <w:lang w:val="el-GR"/>
        </w:rPr>
        <w:t xml:space="preserve">Την Απόφαση του Διοικητικού Συμβουλίου της  ΚτΠ Μ.Α.Ε. κατά την υπ’ </w:t>
      </w:r>
      <w:proofErr w:type="spellStart"/>
      <w:r w:rsidRPr="00BC235C">
        <w:rPr>
          <w:bCs/>
          <w:lang w:val="el-GR"/>
        </w:rPr>
        <w:t>αρ</w:t>
      </w:r>
      <w:proofErr w:type="spellEnd"/>
      <w:r w:rsidRPr="00BC235C">
        <w:rPr>
          <w:bCs/>
          <w:lang w:val="el-GR"/>
        </w:rPr>
        <w:t xml:space="preserve">. 913/17-05-2023 Συνεδρίασή του (Θέμα </w:t>
      </w:r>
      <w:r w:rsidRPr="00BC235C">
        <w:rPr>
          <w:lang w:val="el-GR"/>
        </w:rPr>
        <w:t>7.1</w:t>
      </w:r>
      <w:r w:rsidRPr="00BC235C">
        <w:rPr>
          <w:bCs/>
          <w:lang w:val="el-GR"/>
        </w:rPr>
        <w:t>).</w:t>
      </w:r>
    </w:p>
    <w:bookmarkEnd w:id="36"/>
    <w:p w14:paraId="0C29B1DC" w14:textId="77777777" w:rsidR="00843BE8" w:rsidRPr="001E4247" w:rsidRDefault="00843BE8" w:rsidP="00A05D2C">
      <w:pPr>
        <w:pStyle w:val="ListParagraph"/>
        <w:spacing w:before="120" w:after="0" w:line="276" w:lineRule="auto"/>
        <w:ind w:left="284"/>
        <w:contextualSpacing w:val="0"/>
        <w:rPr>
          <w:lang w:val="el-GR"/>
        </w:rPr>
      </w:pPr>
    </w:p>
    <w:p w14:paraId="2589B236" w14:textId="77777777" w:rsidR="008338F0" w:rsidRPr="001E4247" w:rsidRDefault="003355E7" w:rsidP="003A109E">
      <w:pPr>
        <w:pStyle w:val="Heading2"/>
        <w:rPr>
          <w:rFonts w:cs="Tahoma"/>
          <w:lang w:val="el-GR"/>
        </w:rPr>
      </w:pPr>
      <w:r w:rsidRPr="001E4247">
        <w:rPr>
          <w:lang w:val="el-GR"/>
        </w:rPr>
        <w:tab/>
      </w:r>
      <w:bookmarkStart w:id="37" w:name="_Ref40979373"/>
      <w:bookmarkStart w:id="38" w:name="_Toc97194260"/>
      <w:bookmarkStart w:id="39" w:name="_Toc97194409"/>
      <w:bookmarkStart w:id="40" w:name="_Toc97204883"/>
      <w:bookmarkStart w:id="41" w:name="_Toc129705054"/>
      <w:r w:rsidRPr="001E4247">
        <w:rPr>
          <w:rFonts w:cs="Tahoma"/>
          <w:lang w:val="el-GR"/>
        </w:rPr>
        <w:t>Προθεσμία παραλαβής προσφορών και διενέργεια διαγωνισμού</w:t>
      </w:r>
      <w:bookmarkEnd w:id="37"/>
      <w:bookmarkEnd w:id="38"/>
      <w:bookmarkEnd w:id="39"/>
      <w:bookmarkEnd w:id="40"/>
      <w:bookmarkEnd w:id="41"/>
      <w:r w:rsidRPr="001E4247">
        <w:rPr>
          <w:rFonts w:cs="Tahoma"/>
          <w:lang w:val="el-GR"/>
        </w:rPr>
        <w:t xml:space="preserve"> </w:t>
      </w:r>
    </w:p>
    <w:p w14:paraId="2E868A86" w14:textId="64BC8C03" w:rsidR="00B65D70" w:rsidRPr="001E4247" w:rsidRDefault="003355E7" w:rsidP="00B8545D">
      <w:pPr>
        <w:spacing w:before="240"/>
        <w:rPr>
          <w:color w:val="000000"/>
          <w:lang w:val="el-GR"/>
        </w:rPr>
      </w:pPr>
      <w:r w:rsidRPr="001E4247">
        <w:rPr>
          <w:lang w:val="el-GR" w:eastAsia="el-GR"/>
        </w:rPr>
        <w:t>Η καταληκτική ημερομηνία παραλαβής των προσφορών είναι η</w:t>
      </w:r>
      <w:r w:rsidR="00FE153E" w:rsidRPr="001E4247">
        <w:rPr>
          <w:lang w:val="el-GR" w:eastAsia="el-GR"/>
        </w:rPr>
        <w:t xml:space="preserve"> </w:t>
      </w:r>
      <w:r w:rsidR="000E23FD">
        <w:rPr>
          <w:b/>
          <w:color w:val="000000"/>
          <w:lang w:val="el-GR"/>
        </w:rPr>
        <w:t>1</w:t>
      </w:r>
      <w:r w:rsidR="00BC235C">
        <w:rPr>
          <w:b/>
          <w:color w:val="000000"/>
          <w:lang w:val="el-GR"/>
        </w:rPr>
        <w:t>5</w:t>
      </w:r>
      <w:r w:rsidR="009E5800" w:rsidRPr="001E4247">
        <w:rPr>
          <w:b/>
          <w:color w:val="000000"/>
          <w:lang w:val="el-GR"/>
        </w:rPr>
        <w:t>/</w:t>
      </w:r>
      <w:r w:rsidR="000E23FD">
        <w:rPr>
          <w:b/>
          <w:color w:val="000000"/>
          <w:lang w:val="el-GR"/>
        </w:rPr>
        <w:t>06</w:t>
      </w:r>
      <w:r w:rsidR="009E5800" w:rsidRPr="001E4247">
        <w:rPr>
          <w:b/>
          <w:color w:val="000000"/>
          <w:lang w:val="el-GR"/>
        </w:rPr>
        <w:t>/</w:t>
      </w:r>
      <w:r w:rsidR="000E23FD">
        <w:rPr>
          <w:b/>
          <w:color w:val="000000"/>
          <w:lang w:val="el-GR"/>
        </w:rPr>
        <w:t>2023</w:t>
      </w:r>
      <w:r w:rsidR="006B5EA7" w:rsidRPr="001E4247">
        <w:rPr>
          <w:lang w:val="el-GR" w:eastAsia="el-GR"/>
        </w:rPr>
        <w:t xml:space="preserve">, </w:t>
      </w:r>
      <w:r w:rsidR="006B5EA7" w:rsidRPr="001E4247">
        <w:rPr>
          <w:color w:val="000000"/>
          <w:lang w:val="el-GR"/>
        </w:rPr>
        <w:t>ημέρα</w:t>
      </w:r>
      <w:r w:rsidR="006B5EA7" w:rsidRPr="001E4247">
        <w:rPr>
          <w:lang w:val="el-GR" w:eastAsia="el-GR"/>
        </w:rPr>
        <w:t xml:space="preserve"> </w:t>
      </w:r>
      <w:r w:rsidR="000E23FD">
        <w:rPr>
          <w:b/>
          <w:bCs/>
          <w:lang w:val="el-GR" w:eastAsia="el-GR"/>
        </w:rPr>
        <w:t>Δευτέρα</w:t>
      </w:r>
      <w:r w:rsidR="006B5EA7" w:rsidRPr="001E4247">
        <w:rPr>
          <w:b/>
          <w:bCs/>
          <w:lang w:val="el-GR" w:eastAsia="el-GR"/>
        </w:rPr>
        <w:t xml:space="preserve"> </w:t>
      </w:r>
      <w:r w:rsidRPr="001E4247">
        <w:rPr>
          <w:lang w:val="el-GR" w:eastAsia="el-GR"/>
        </w:rPr>
        <w:t xml:space="preserve">και ώρα </w:t>
      </w:r>
      <w:r w:rsidR="00177FF0" w:rsidRPr="001E4247">
        <w:rPr>
          <w:b/>
          <w:bCs/>
          <w:lang w:val="el-GR" w:eastAsia="el-GR"/>
        </w:rPr>
        <w:t>13:00</w:t>
      </w:r>
      <w:r w:rsidR="00177FF0" w:rsidRPr="001E4247">
        <w:rPr>
          <w:lang w:val="el-GR" w:eastAsia="el-GR"/>
        </w:rPr>
        <w:t xml:space="preserve"> </w:t>
      </w:r>
      <w:r w:rsidR="00B65D70" w:rsidRPr="001E4247">
        <w:rPr>
          <w:lang w:val="el-GR" w:eastAsia="el-GR"/>
        </w:rPr>
        <w:t xml:space="preserve">και η </w:t>
      </w:r>
      <w:r w:rsidR="00B65D70" w:rsidRPr="001E4247">
        <w:rPr>
          <w:color w:val="000000"/>
          <w:lang w:val="el-GR"/>
        </w:rPr>
        <w:t>Ημερομηνία έναρξης υποβολής προσφορών είναι η</w:t>
      </w:r>
      <w:r w:rsidR="00931C29" w:rsidRPr="001E4247">
        <w:rPr>
          <w:color w:val="000000"/>
          <w:lang w:val="el-GR"/>
        </w:rPr>
        <w:t xml:space="preserve"> </w:t>
      </w:r>
      <w:r w:rsidR="000E23FD">
        <w:rPr>
          <w:b/>
          <w:color w:val="000000"/>
          <w:lang w:val="el-GR"/>
        </w:rPr>
        <w:t>2</w:t>
      </w:r>
      <w:r w:rsidR="00C73717">
        <w:rPr>
          <w:b/>
          <w:color w:val="000000"/>
          <w:lang w:val="el-GR"/>
        </w:rPr>
        <w:t>9</w:t>
      </w:r>
      <w:r w:rsidR="009E5800" w:rsidRPr="001E4247">
        <w:rPr>
          <w:b/>
          <w:color w:val="000000"/>
          <w:lang w:val="el-GR"/>
        </w:rPr>
        <w:t>/</w:t>
      </w:r>
      <w:r w:rsidR="000E23FD">
        <w:rPr>
          <w:b/>
          <w:color w:val="000000"/>
          <w:lang w:val="el-GR"/>
        </w:rPr>
        <w:t>05</w:t>
      </w:r>
      <w:r w:rsidR="009E5800" w:rsidRPr="001E4247">
        <w:rPr>
          <w:b/>
          <w:color w:val="000000"/>
          <w:lang w:val="el-GR"/>
        </w:rPr>
        <w:t>/</w:t>
      </w:r>
      <w:r w:rsidR="000E23FD">
        <w:rPr>
          <w:b/>
          <w:color w:val="000000"/>
          <w:lang w:val="el-GR"/>
        </w:rPr>
        <w:t>2023</w:t>
      </w:r>
      <w:r w:rsidR="0048762E" w:rsidRPr="001E4247">
        <w:rPr>
          <w:b/>
          <w:bCs/>
          <w:color w:val="000000"/>
          <w:lang w:val="el-GR"/>
        </w:rPr>
        <w:t xml:space="preserve">, </w:t>
      </w:r>
      <w:r w:rsidR="00931C29" w:rsidRPr="001E4247">
        <w:rPr>
          <w:color w:val="000000"/>
          <w:lang w:val="el-GR"/>
        </w:rPr>
        <w:t xml:space="preserve">ημέρα </w:t>
      </w:r>
      <w:r w:rsidR="00C73717">
        <w:rPr>
          <w:b/>
          <w:bCs/>
          <w:color w:val="000000"/>
          <w:lang w:val="el-GR"/>
        </w:rPr>
        <w:t>Δευτέρα</w:t>
      </w:r>
      <w:r w:rsidR="00931C29" w:rsidRPr="001E4247">
        <w:rPr>
          <w:color w:val="000000"/>
          <w:lang w:val="el-GR"/>
        </w:rPr>
        <w:t>.</w:t>
      </w:r>
    </w:p>
    <w:p w14:paraId="7A7D0666" w14:textId="083B9879" w:rsidR="001C673F" w:rsidRPr="001E4247" w:rsidRDefault="003355E7" w:rsidP="001C673F">
      <w:pPr>
        <w:rPr>
          <w:lang w:val="el-GR"/>
        </w:rPr>
      </w:pPr>
      <w:r w:rsidRPr="001E4247">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1E4247">
        <w:rPr>
          <w:b/>
          <w:lang w:val="el-GR"/>
        </w:rPr>
        <w:t>τέσσερις (4) εργάσιμες</w:t>
      </w:r>
      <w:r w:rsidR="001C673F" w:rsidRPr="001E4247">
        <w:rPr>
          <w:lang w:val="el-GR"/>
        </w:rPr>
        <w:t xml:space="preserve"> ημέρες μετά την καταληκτική ημερομηνία υποβολής των προσφορών </w:t>
      </w:r>
      <w:r w:rsidR="001C673F" w:rsidRPr="001E4247">
        <w:rPr>
          <w:b/>
          <w:lang w:val="el-GR"/>
        </w:rPr>
        <w:t xml:space="preserve">ήτοι </w:t>
      </w:r>
      <w:r w:rsidR="000E23FD">
        <w:rPr>
          <w:b/>
          <w:color w:val="000000"/>
          <w:lang w:val="el-GR"/>
        </w:rPr>
        <w:t>1</w:t>
      </w:r>
      <w:r w:rsidR="00C73717">
        <w:rPr>
          <w:b/>
          <w:color w:val="000000"/>
          <w:lang w:val="el-GR"/>
        </w:rPr>
        <w:t>9</w:t>
      </w:r>
      <w:r w:rsidR="009E5800" w:rsidRPr="001E4247">
        <w:rPr>
          <w:b/>
          <w:color w:val="000000"/>
          <w:lang w:val="el-GR"/>
        </w:rPr>
        <w:t>/</w:t>
      </w:r>
      <w:r w:rsidR="000E23FD">
        <w:rPr>
          <w:b/>
          <w:color w:val="000000"/>
          <w:lang w:val="el-GR"/>
        </w:rPr>
        <w:t>06</w:t>
      </w:r>
      <w:r w:rsidR="009E5800" w:rsidRPr="001E4247">
        <w:rPr>
          <w:b/>
          <w:color w:val="000000"/>
          <w:lang w:val="el-GR"/>
        </w:rPr>
        <w:t>/</w:t>
      </w:r>
      <w:r w:rsidR="000E23FD">
        <w:rPr>
          <w:b/>
          <w:color w:val="000000"/>
          <w:lang w:val="el-GR"/>
        </w:rPr>
        <w:t>2023</w:t>
      </w:r>
      <w:r w:rsidR="00045383" w:rsidRPr="001E4247">
        <w:rPr>
          <w:b/>
          <w:lang w:val="el-GR"/>
        </w:rPr>
        <w:t xml:space="preserve"> </w:t>
      </w:r>
      <w:r w:rsidR="001C673F" w:rsidRPr="001E4247">
        <w:rPr>
          <w:b/>
          <w:lang w:val="el-GR"/>
        </w:rPr>
        <w:t xml:space="preserve">και ώρα </w:t>
      </w:r>
      <w:r w:rsidR="008C74C1" w:rsidRPr="001E4247">
        <w:rPr>
          <w:b/>
          <w:lang w:val="el-GR"/>
        </w:rPr>
        <w:t xml:space="preserve">13:00. </w:t>
      </w:r>
    </w:p>
    <w:p w14:paraId="296B8173" w14:textId="77777777" w:rsidR="001C673F" w:rsidRPr="001E4247" w:rsidRDefault="001C673F">
      <w:pPr>
        <w:rPr>
          <w:lang w:val="el-GR"/>
        </w:rPr>
      </w:pPr>
      <w:r w:rsidRPr="001E4247" w:rsidDel="001C673F">
        <w:rPr>
          <w:i/>
          <w:iCs/>
          <w:color w:val="5B9BD5"/>
          <w:kern w:val="1"/>
          <w:lang w:val="el-GR"/>
        </w:rPr>
        <w:t xml:space="preserve"> </w:t>
      </w:r>
    </w:p>
    <w:p w14:paraId="1C51DF23" w14:textId="77777777" w:rsidR="008338F0" w:rsidRPr="001E4247" w:rsidRDefault="003355E7" w:rsidP="003A109E">
      <w:pPr>
        <w:pStyle w:val="Heading2"/>
        <w:rPr>
          <w:rFonts w:cs="Tahoma"/>
          <w:lang w:val="el-GR"/>
        </w:rPr>
      </w:pPr>
      <w:r w:rsidRPr="001E4247">
        <w:rPr>
          <w:rFonts w:cs="Tahoma"/>
          <w:lang w:val="el-GR"/>
        </w:rPr>
        <w:tab/>
      </w:r>
      <w:bookmarkStart w:id="42" w:name="_Ref65241722"/>
      <w:bookmarkStart w:id="43" w:name="_Ref65241727"/>
      <w:bookmarkStart w:id="44" w:name="_Toc97194261"/>
      <w:bookmarkStart w:id="45" w:name="_Toc97194410"/>
      <w:bookmarkStart w:id="46" w:name="_Toc97204884"/>
      <w:bookmarkStart w:id="47" w:name="_Toc129705055"/>
      <w:r w:rsidRPr="001E4247">
        <w:rPr>
          <w:rFonts w:cs="Tahoma"/>
          <w:lang w:val="el-GR"/>
        </w:rPr>
        <w:t>Δημοσιότητα</w:t>
      </w:r>
      <w:bookmarkEnd w:id="42"/>
      <w:bookmarkEnd w:id="43"/>
      <w:bookmarkEnd w:id="44"/>
      <w:bookmarkEnd w:id="45"/>
      <w:bookmarkEnd w:id="46"/>
      <w:bookmarkEnd w:id="47"/>
    </w:p>
    <w:p w14:paraId="0BEA0AB3" w14:textId="653680E9" w:rsidR="008338F0" w:rsidRPr="001E4247" w:rsidRDefault="001452C0">
      <w:pPr>
        <w:rPr>
          <w:lang w:val="el-GR"/>
        </w:rPr>
      </w:pPr>
      <w:r w:rsidRPr="001E4247">
        <w:rPr>
          <w:lang w:val="el-GR"/>
        </w:rPr>
        <w:t>Η προκήρυξη και το</w:t>
      </w:r>
      <w:r w:rsidR="003355E7" w:rsidRPr="001E4247">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1E4247">
        <w:rPr>
          <w:lang w:val="el-GR"/>
        </w:rPr>
        <w:t xml:space="preserve">στις </w:t>
      </w:r>
      <w:r w:rsidR="000E23FD">
        <w:rPr>
          <w:b/>
          <w:color w:val="000000"/>
          <w:lang w:val="el-GR"/>
        </w:rPr>
        <w:t>2</w:t>
      </w:r>
      <w:r w:rsidR="00C73717">
        <w:rPr>
          <w:b/>
          <w:color w:val="000000"/>
          <w:lang w:val="el-GR"/>
        </w:rPr>
        <w:t>9</w:t>
      </w:r>
      <w:r w:rsidR="009E5800" w:rsidRPr="001E4247">
        <w:rPr>
          <w:b/>
          <w:color w:val="000000"/>
          <w:lang w:val="el-GR"/>
        </w:rPr>
        <w:t>/</w:t>
      </w:r>
      <w:r w:rsidR="000E23FD">
        <w:rPr>
          <w:b/>
          <w:color w:val="000000"/>
          <w:lang w:val="el-GR"/>
        </w:rPr>
        <w:t>05</w:t>
      </w:r>
      <w:r w:rsidR="009E5800" w:rsidRPr="001E4247">
        <w:rPr>
          <w:b/>
          <w:color w:val="000000"/>
          <w:lang w:val="el-GR"/>
        </w:rPr>
        <w:t>/</w:t>
      </w:r>
      <w:r w:rsidR="000E23FD">
        <w:rPr>
          <w:b/>
          <w:color w:val="000000"/>
          <w:lang w:val="el-GR"/>
        </w:rPr>
        <w:t>2023</w:t>
      </w:r>
      <w:r w:rsidR="00DA45BC" w:rsidRPr="001E4247">
        <w:rPr>
          <w:b/>
          <w:bCs/>
          <w:color w:val="000000"/>
          <w:lang w:val="el-GR"/>
        </w:rPr>
        <w:t>.</w:t>
      </w:r>
    </w:p>
    <w:p w14:paraId="2CA9255C" w14:textId="49E9F78B" w:rsidR="00821852" w:rsidRPr="001E4247" w:rsidRDefault="00821852" w:rsidP="00821852">
      <w:pPr>
        <w:rPr>
          <w:lang w:val="el-GR"/>
        </w:rPr>
      </w:pPr>
      <w:r w:rsidRPr="001E4247">
        <w:rPr>
          <w:lang w:val="el-GR"/>
        </w:rPr>
        <w:t xml:space="preserve">Τα έγγραφα της σύμβασης </w:t>
      </w:r>
      <w:bookmarkStart w:id="48" w:name="_Hlk75874003"/>
      <w:r w:rsidRPr="001E4247">
        <w:rPr>
          <w:lang w:val="el-GR"/>
        </w:rPr>
        <w:t xml:space="preserve">της παρούσας Διακήρυξης καταχωρήθηκαν </w:t>
      </w:r>
      <w:bookmarkEnd w:id="48"/>
      <w:r w:rsidRPr="001E4247">
        <w:rPr>
          <w:lang w:val="el-GR"/>
        </w:rPr>
        <w:t xml:space="preserve">στη σχετική ηλεκτρονική διαδικασία σύναψης δημόσιας σύμβασης στο ΕΣΗΔΗΣ στις </w:t>
      </w:r>
      <w:r w:rsidR="000E23FD">
        <w:rPr>
          <w:b/>
          <w:color w:val="000000"/>
          <w:lang w:val="el-GR"/>
        </w:rPr>
        <w:t>2</w:t>
      </w:r>
      <w:r w:rsidR="00C73717">
        <w:rPr>
          <w:b/>
          <w:color w:val="000000"/>
          <w:lang w:val="el-GR"/>
        </w:rPr>
        <w:t>9</w:t>
      </w:r>
      <w:r w:rsidR="009E5800" w:rsidRPr="001E4247">
        <w:rPr>
          <w:b/>
          <w:color w:val="000000"/>
          <w:lang w:val="el-GR"/>
        </w:rPr>
        <w:t>/</w:t>
      </w:r>
      <w:r w:rsidR="000E23FD">
        <w:rPr>
          <w:b/>
          <w:color w:val="000000"/>
          <w:lang w:val="el-GR"/>
        </w:rPr>
        <w:t>05</w:t>
      </w:r>
      <w:r w:rsidR="009E5800" w:rsidRPr="001E4247">
        <w:rPr>
          <w:b/>
          <w:color w:val="000000"/>
          <w:lang w:val="el-GR"/>
        </w:rPr>
        <w:t>/</w:t>
      </w:r>
      <w:r w:rsidR="000E23FD">
        <w:rPr>
          <w:b/>
          <w:color w:val="000000"/>
          <w:lang w:val="el-GR"/>
        </w:rPr>
        <w:t>2023</w:t>
      </w:r>
      <w:r w:rsidR="0048762E" w:rsidRPr="001E4247">
        <w:rPr>
          <w:b/>
          <w:color w:val="000000"/>
          <w:lang w:val="el-GR"/>
        </w:rPr>
        <w:t xml:space="preserve"> </w:t>
      </w:r>
      <w:r w:rsidRPr="001E4247">
        <w:rPr>
          <w:lang w:val="el-GR"/>
        </w:rPr>
        <w:t>η οποία έλαβε Συστημικό Αύξοντα Αριθμό</w:t>
      </w:r>
      <w:bookmarkStart w:id="49" w:name="_Hlk75874030"/>
      <w:r w:rsidRPr="001E4247">
        <w:rPr>
          <w:lang w:val="el-GR"/>
        </w:rPr>
        <w:t>:</w:t>
      </w:r>
      <w:bookmarkEnd w:id="49"/>
      <w:r w:rsidR="00623517">
        <w:rPr>
          <w:lang w:val="el-GR"/>
        </w:rPr>
        <w:t xml:space="preserve"> </w:t>
      </w:r>
      <w:r w:rsidR="00623517" w:rsidRPr="00623517">
        <w:rPr>
          <w:b/>
          <w:bCs/>
          <w:lang w:val="el-GR"/>
        </w:rPr>
        <w:t>194531</w:t>
      </w:r>
      <w:r w:rsidR="005136DB" w:rsidRPr="001E4247">
        <w:rPr>
          <w:lang w:val="el-GR"/>
        </w:rPr>
        <w:t xml:space="preserve"> </w:t>
      </w:r>
      <w:r w:rsidRPr="001E4247">
        <w:rPr>
          <w:lang w:val="el-GR"/>
        </w:rPr>
        <w:t>και αναρτήθηκαν στη Διαδικτυακή Πύλη (</w:t>
      </w:r>
      <w:hyperlink r:id="rId19" w:history="1">
        <w:r w:rsidRPr="001E4247">
          <w:rPr>
            <w:rStyle w:val="Hyperlink"/>
            <w:lang w:val="el-GR"/>
          </w:rPr>
          <w:t>www.promitheus.gov.gr</w:t>
        </w:r>
      </w:hyperlink>
      <w:r w:rsidRPr="001E4247">
        <w:rPr>
          <w:lang w:val="el-GR"/>
        </w:rPr>
        <w:t>) του ΟΠΣ ΕΣΗΔΗΣ.</w:t>
      </w:r>
    </w:p>
    <w:p w14:paraId="700AF3F7" w14:textId="7606B8FF" w:rsidR="00181C40" w:rsidRPr="001E4247" w:rsidRDefault="00821852">
      <w:pPr>
        <w:rPr>
          <w:lang w:val="el-GR"/>
        </w:rPr>
      </w:pPr>
      <w:r w:rsidRPr="001E4247">
        <w:rPr>
          <w:lang w:val="el-GR"/>
        </w:rPr>
        <w:t>Π</w:t>
      </w:r>
      <w:r w:rsidR="00181C40" w:rsidRPr="001E4247">
        <w:rPr>
          <w:lang w:val="el-GR"/>
        </w:rPr>
        <w:t xml:space="preserve">ερίληψη της παρούσας Διακήρυξης όπως προβλέπεται στην περίπτωση </w:t>
      </w:r>
      <w:bookmarkStart w:id="50" w:name="_Hlk75874098"/>
      <w:r w:rsidR="00181C40" w:rsidRPr="001E4247">
        <w:rPr>
          <w:lang w:val="el-GR"/>
        </w:rPr>
        <w:t>(</w:t>
      </w:r>
      <w:proofErr w:type="spellStart"/>
      <w:r w:rsidR="00181C40" w:rsidRPr="001E4247">
        <w:rPr>
          <w:lang w:val="el-GR"/>
        </w:rPr>
        <w:t>ιστ</w:t>
      </w:r>
      <w:proofErr w:type="spellEnd"/>
      <w:r w:rsidR="00181C40" w:rsidRPr="001E4247">
        <w:rPr>
          <w:lang w:val="el-GR"/>
        </w:rPr>
        <w:t xml:space="preserve">) </w:t>
      </w:r>
      <w:bookmarkEnd w:id="50"/>
      <w:r w:rsidR="00181C40" w:rsidRPr="001E4247">
        <w:rPr>
          <w:lang w:val="el-GR"/>
        </w:rPr>
        <w:t xml:space="preserve">της παραγράφου 3 του άρθρου 76 του Ν.4727/23-09-2020 (ΦΕΚ/Α/184/23.09.2020), αναρτήθηκε στο διαδίκτυο, στον </w:t>
      </w:r>
      <w:proofErr w:type="spellStart"/>
      <w:r w:rsidR="00181C40" w:rsidRPr="001E4247">
        <w:rPr>
          <w:lang w:val="el-GR"/>
        </w:rPr>
        <w:t>ιστότοπο</w:t>
      </w:r>
      <w:proofErr w:type="spellEnd"/>
      <w:r w:rsidR="00181C40" w:rsidRPr="001E4247">
        <w:rPr>
          <w:lang w:val="el-GR"/>
        </w:rPr>
        <w:t xml:space="preserve"> http://et.diavgeia.gov.gr/ (ΠΡΟΓΡΑΜΜΑ ΔΙΑΥΓΕΙΑ) </w:t>
      </w:r>
      <w:r w:rsidR="00181C40" w:rsidRPr="001E4247">
        <w:rPr>
          <w:lang w:val="el-GR" w:eastAsia="el-GR"/>
        </w:rPr>
        <w:t xml:space="preserve">στις </w:t>
      </w:r>
      <w:r w:rsidR="000E23FD">
        <w:rPr>
          <w:b/>
          <w:color w:val="000000"/>
          <w:lang w:val="el-GR"/>
        </w:rPr>
        <w:t>2</w:t>
      </w:r>
      <w:r w:rsidR="00D364A9">
        <w:rPr>
          <w:b/>
          <w:color w:val="000000"/>
          <w:lang w:val="el-GR"/>
        </w:rPr>
        <w:t>9</w:t>
      </w:r>
      <w:r w:rsidR="009E5800" w:rsidRPr="001E4247">
        <w:rPr>
          <w:b/>
          <w:color w:val="000000"/>
          <w:lang w:val="el-GR"/>
        </w:rPr>
        <w:t>/</w:t>
      </w:r>
      <w:r w:rsidR="000E23FD">
        <w:rPr>
          <w:b/>
          <w:color w:val="000000"/>
          <w:lang w:val="el-GR"/>
        </w:rPr>
        <w:t>05</w:t>
      </w:r>
      <w:r w:rsidR="009E5800" w:rsidRPr="001E4247">
        <w:rPr>
          <w:b/>
          <w:color w:val="000000"/>
          <w:lang w:val="el-GR"/>
        </w:rPr>
        <w:t>/</w:t>
      </w:r>
      <w:r w:rsidR="000E23FD">
        <w:rPr>
          <w:b/>
          <w:color w:val="000000"/>
          <w:lang w:val="el-GR"/>
        </w:rPr>
        <w:t>2023</w:t>
      </w:r>
      <w:r w:rsidR="0048762E" w:rsidRPr="001E4247">
        <w:rPr>
          <w:b/>
          <w:bCs/>
          <w:color w:val="000000"/>
          <w:lang w:val="el-GR"/>
        </w:rPr>
        <w:t>.</w:t>
      </w:r>
    </w:p>
    <w:p w14:paraId="6F3E37C0" w14:textId="0090D85B" w:rsidR="008338F0" w:rsidRPr="001E4247" w:rsidRDefault="003355E7" w:rsidP="00B8545D">
      <w:pPr>
        <w:pStyle w:val="normalwithoutspacing"/>
        <w:snapToGrid w:val="0"/>
        <w:rPr>
          <w:i/>
          <w:iCs/>
          <w:color w:val="5B9BD5"/>
          <w:kern w:val="1"/>
        </w:rPr>
      </w:pPr>
      <w:r w:rsidRPr="001E4247">
        <w:t xml:space="preserve">Η Διακήρυξη </w:t>
      </w:r>
      <w:r w:rsidR="00C6622B" w:rsidRPr="001E4247">
        <w:t xml:space="preserve">θα αναρτηθεί </w:t>
      </w:r>
      <w:r w:rsidRPr="001E4247">
        <w:t>στο διαδίκτυο, στην ιστοσελίδα της αναθέτουσας αρχής, στη διεύθυνση (URL) :</w:t>
      </w:r>
      <w:r w:rsidR="00E1337D" w:rsidRPr="001E4247">
        <w:t xml:space="preserve"> </w:t>
      </w:r>
      <w:r w:rsidRPr="001E4247">
        <w:t xml:space="preserve"> </w:t>
      </w:r>
      <w:hyperlink r:id="rId20" w:history="1">
        <w:r w:rsidR="00DF6A64" w:rsidRPr="001E4247">
          <w:rPr>
            <w:rStyle w:val="Hyperlink"/>
          </w:rPr>
          <w:t>http://www.ktpae.gr</w:t>
        </w:r>
      </w:hyperlink>
      <w:r w:rsidR="00E1337D" w:rsidRPr="001E4247">
        <w:t xml:space="preserve"> </w:t>
      </w:r>
      <w:r w:rsidRPr="001E4247">
        <w:t xml:space="preserve"> στη</w:t>
      </w:r>
      <w:r w:rsidR="00290B29" w:rsidRPr="001E4247">
        <w:t xml:space="preserve"> θέση Διαγωνισμοί</w:t>
      </w:r>
      <w:r w:rsidR="00E1337D" w:rsidRPr="001E4247">
        <w:t xml:space="preserve"> </w:t>
      </w:r>
      <w:r w:rsidRPr="001E4247">
        <w:t xml:space="preserve">στις </w:t>
      </w:r>
      <w:r w:rsidR="000E23FD">
        <w:rPr>
          <w:b/>
          <w:color w:val="000000"/>
        </w:rPr>
        <w:t>2</w:t>
      </w:r>
      <w:r w:rsidR="00D364A9">
        <w:rPr>
          <w:b/>
          <w:color w:val="000000"/>
        </w:rPr>
        <w:t>9</w:t>
      </w:r>
      <w:r w:rsidR="009E5800" w:rsidRPr="001E4247">
        <w:rPr>
          <w:b/>
          <w:color w:val="000000"/>
        </w:rPr>
        <w:t>/</w:t>
      </w:r>
      <w:r w:rsidR="000E23FD">
        <w:rPr>
          <w:b/>
          <w:color w:val="000000"/>
        </w:rPr>
        <w:t>05</w:t>
      </w:r>
      <w:r w:rsidR="009E5800" w:rsidRPr="001E4247">
        <w:rPr>
          <w:b/>
          <w:color w:val="000000"/>
        </w:rPr>
        <w:t>/</w:t>
      </w:r>
      <w:r w:rsidR="000E23FD">
        <w:rPr>
          <w:b/>
          <w:color w:val="000000"/>
        </w:rPr>
        <w:t>2023</w:t>
      </w:r>
      <w:r w:rsidR="0048762E" w:rsidRPr="001E4247">
        <w:rPr>
          <w:b/>
          <w:bCs/>
          <w:color w:val="000000"/>
        </w:rPr>
        <w:t>.</w:t>
      </w:r>
    </w:p>
    <w:p w14:paraId="40EDA5AE" w14:textId="77777777" w:rsidR="00B1259E" w:rsidRPr="001E4247" w:rsidRDefault="00B1259E" w:rsidP="002F2BED">
      <w:pPr>
        <w:rPr>
          <w:lang w:val="el-GR"/>
        </w:rPr>
      </w:pPr>
    </w:p>
    <w:p w14:paraId="77F9D175" w14:textId="77777777" w:rsidR="008338F0" w:rsidRPr="001E4247" w:rsidRDefault="003355E7" w:rsidP="003A109E">
      <w:pPr>
        <w:pStyle w:val="Heading2"/>
        <w:rPr>
          <w:rFonts w:cs="Tahoma"/>
          <w:lang w:val="el-GR"/>
        </w:rPr>
      </w:pPr>
      <w:r w:rsidRPr="001E4247">
        <w:rPr>
          <w:rFonts w:cs="Tahoma"/>
          <w:lang w:val="el-GR"/>
        </w:rPr>
        <w:tab/>
      </w:r>
      <w:bookmarkStart w:id="51" w:name="_Toc97194262"/>
      <w:bookmarkStart w:id="52" w:name="_Toc97194411"/>
      <w:bookmarkStart w:id="53" w:name="_Toc97204885"/>
      <w:bookmarkStart w:id="54" w:name="_Toc129705056"/>
      <w:r w:rsidRPr="001E4247">
        <w:rPr>
          <w:rFonts w:cs="Tahoma"/>
          <w:lang w:val="el-GR"/>
        </w:rPr>
        <w:t>Αρχές εφαρμοζόμενες στη διαδικασία σύναψης</w:t>
      </w:r>
      <w:bookmarkEnd w:id="51"/>
      <w:bookmarkEnd w:id="52"/>
      <w:bookmarkEnd w:id="53"/>
      <w:bookmarkEnd w:id="54"/>
      <w:r w:rsidRPr="001E4247">
        <w:rPr>
          <w:rFonts w:cs="Tahoma"/>
          <w:lang w:val="el-GR"/>
        </w:rPr>
        <w:t xml:space="preserve"> </w:t>
      </w:r>
    </w:p>
    <w:p w14:paraId="45E5801F" w14:textId="77777777" w:rsidR="008338F0" w:rsidRPr="001E4247" w:rsidRDefault="003355E7" w:rsidP="00B8545D">
      <w:pPr>
        <w:spacing w:before="240"/>
        <w:rPr>
          <w:lang w:val="el-GR"/>
        </w:rPr>
      </w:pPr>
      <w:r w:rsidRPr="001E4247">
        <w:rPr>
          <w:lang w:val="el-GR"/>
        </w:rPr>
        <w:t>Οι οικονομικοί φορείς δεσμεύονται ότι:</w:t>
      </w:r>
    </w:p>
    <w:p w14:paraId="1071009A" w14:textId="77777777" w:rsidR="008338F0" w:rsidRPr="001E4247" w:rsidRDefault="003355E7">
      <w:pPr>
        <w:rPr>
          <w:lang w:val="el-GR"/>
        </w:rPr>
      </w:pPr>
      <w:r w:rsidRPr="001E4247">
        <w:rPr>
          <w:lang w:val="el-GR"/>
        </w:rPr>
        <w:t>α) τηρούν και θα εξακολουθήσουν να τηρούν κατά την εκτέλεση της σύμβασης, εφόσον επιλεγούν,</w:t>
      </w:r>
      <w:r w:rsidR="00E1337D" w:rsidRPr="001E4247">
        <w:rPr>
          <w:lang w:val="el-GR"/>
        </w:rPr>
        <w:t xml:space="preserve"> </w:t>
      </w:r>
      <w:r w:rsidRPr="001E4247">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A30D788" w14:textId="423C91E8" w:rsidR="008338F0" w:rsidRPr="001E4247" w:rsidRDefault="003355E7">
      <w:pPr>
        <w:rPr>
          <w:lang w:val="el-GR"/>
        </w:rPr>
      </w:pPr>
      <w:r w:rsidRPr="001E4247">
        <w:rPr>
          <w:lang w:val="el-GR"/>
        </w:rPr>
        <w:t>β) δεν θα ενεργήσουν αθέμιτ</w:t>
      </w:r>
      <w:r w:rsidR="009E5800" w:rsidRPr="001E4247">
        <w:rPr>
          <w:lang w:val="el-GR"/>
        </w:rPr>
        <w:t xml:space="preserve">α, παράνομα ή καταχρηστικά </w:t>
      </w:r>
      <w:proofErr w:type="spellStart"/>
      <w:r w:rsidR="009E5800" w:rsidRPr="001E4247">
        <w:rPr>
          <w:lang w:val="el-GR"/>
        </w:rPr>
        <w:t>καθ’</w:t>
      </w:r>
      <w:r w:rsidRPr="001E4247">
        <w:rPr>
          <w:lang w:val="el-GR"/>
        </w:rPr>
        <w:t>όλη</w:t>
      </w:r>
      <w:proofErr w:type="spellEnd"/>
      <w:r w:rsidRPr="001E4247">
        <w:rPr>
          <w:lang w:val="el-GR"/>
        </w:rPr>
        <w:t xml:space="preserve"> τη διάρκεια της διαδικασίας ανάθεσης, αλλά και κατά το στάδιο εκτέλεσης της σύμβασης, εφόσον επιλεγούν</w:t>
      </w:r>
    </w:p>
    <w:p w14:paraId="1EC9501A" w14:textId="77777777" w:rsidR="008338F0" w:rsidRPr="001E4247" w:rsidRDefault="003355E7">
      <w:pPr>
        <w:rPr>
          <w:lang w:val="el-GR"/>
        </w:rPr>
      </w:pPr>
      <w:r w:rsidRPr="001E4247">
        <w:rPr>
          <w:lang w:val="el-GR"/>
        </w:rPr>
        <w:lastRenderedPageBreak/>
        <w:t>γ) λαμβάνουν τα κατάλληλα μέτρα για να διαφυλάξουν την εμπιστευτικότητα των πληροφοριών που έχουν χαρακτηρισθεί ως τέτοιες.</w:t>
      </w:r>
    </w:p>
    <w:p w14:paraId="2C12CB2A" w14:textId="77777777" w:rsidR="00D52D6B" w:rsidRPr="001E4247" w:rsidRDefault="00D52D6B">
      <w:pPr>
        <w:rPr>
          <w:lang w:val="el-GR"/>
        </w:rPr>
      </w:pPr>
    </w:p>
    <w:p w14:paraId="6808DC4D" w14:textId="77777777" w:rsidR="00D52D6B" w:rsidRPr="001E4247" w:rsidRDefault="00D52D6B">
      <w:pPr>
        <w:rPr>
          <w:lang w:val="el-GR"/>
        </w:rPr>
      </w:pPr>
    </w:p>
    <w:p w14:paraId="36F87234" w14:textId="77777777" w:rsidR="00092ADB" w:rsidRPr="001E4247" w:rsidRDefault="00092ADB" w:rsidP="006726E4">
      <w:pPr>
        <w:pStyle w:val="Heading1"/>
        <w:rPr>
          <w:rFonts w:cs="Tahoma"/>
          <w:sz w:val="22"/>
          <w:szCs w:val="22"/>
        </w:rPr>
      </w:pPr>
      <w:r w:rsidRPr="001E4247">
        <w:rPr>
          <w:rFonts w:cs="Tahoma"/>
          <w:sz w:val="22"/>
          <w:szCs w:val="22"/>
          <w:lang w:val="el-GR"/>
        </w:rPr>
        <w:lastRenderedPageBreak/>
        <w:tab/>
      </w:r>
      <w:bookmarkStart w:id="55" w:name="_Toc97194412"/>
      <w:bookmarkStart w:id="56" w:name="_Toc97204886"/>
      <w:bookmarkStart w:id="57" w:name="_Toc129705057"/>
      <w:r w:rsidRPr="001E4247">
        <w:rPr>
          <w:rFonts w:cs="Tahoma"/>
          <w:sz w:val="22"/>
          <w:szCs w:val="22"/>
        </w:rPr>
        <w:t>ΓΕΝΙΚΟΙ ΚΑΙ ΕΙΔΙΚΟΙ ΟΡΟΙ ΣΥΜΜΕΤΟΧΗΣ</w:t>
      </w:r>
      <w:bookmarkEnd w:id="55"/>
      <w:bookmarkEnd w:id="56"/>
      <w:bookmarkEnd w:id="57"/>
    </w:p>
    <w:p w14:paraId="744214DF" w14:textId="77777777" w:rsidR="00092ADB" w:rsidRPr="001E4247" w:rsidRDefault="00092ADB" w:rsidP="003A109E">
      <w:pPr>
        <w:pStyle w:val="Heading2"/>
        <w:rPr>
          <w:rFonts w:cs="Tahoma"/>
          <w:lang w:val="el-GR"/>
        </w:rPr>
      </w:pPr>
      <w:bookmarkStart w:id="58" w:name="__RefHeading___Toc491949729"/>
      <w:bookmarkStart w:id="59" w:name="__RefHeading___Toc491949730"/>
      <w:bookmarkStart w:id="60" w:name="_Hlk494445205"/>
      <w:bookmarkEnd w:id="58"/>
      <w:bookmarkEnd w:id="59"/>
      <w:r w:rsidRPr="001E4247">
        <w:rPr>
          <w:rFonts w:cs="Tahoma"/>
          <w:lang w:val="el-GR"/>
        </w:rPr>
        <w:tab/>
      </w:r>
      <w:bookmarkStart w:id="61" w:name="_Toc97194263"/>
      <w:bookmarkStart w:id="62" w:name="_Toc97194413"/>
      <w:bookmarkStart w:id="63" w:name="_Toc97204887"/>
      <w:bookmarkStart w:id="64" w:name="_Toc129705058"/>
      <w:r w:rsidRPr="001E4247">
        <w:rPr>
          <w:rFonts w:cs="Tahoma"/>
          <w:lang w:val="el-GR"/>
        </w:rPr>
        <w:t>Γενικές Πληροφορίες</w:t>
      </w:r>
      <w:bookmarkEnd w:id="61"/>
      <w:bookmarkEnd w:id="62"/>
      <w:bookmarkEnd w:id="63"/>
      <w:bookmarkEnd w:id="64"/>
    </w:p>
    <w:p w14:paraId="2627A301" w14:textId="77777777" w:rsidR="008338F0" w:rsidRPr="001E4247" w:rsidRDefault="003355E7" w:rsidP="000631F7">
      <w:pPr>
        <w:pStyle w:val="Heading3"/>
        <w:ind w:left="1276"/>
        <w:rPr>
          <w:lang w:val="el-GR"/>
        </w:rPr>
      </w:pPr>
      <w:bookmarkStart w:id="65" w:name="_Toc97194264"/>
      <w:bookmarkStart w:id="66" w:name="_Toc97194414"/>
      <w:bookmarkStart w:id="67" w:name="_Toc97204888"/>
      <w:bookmarkStart w:id="68" w:name="_Toc129705059"/>
      <w:bookmarkEnd w:id="60"/>
      <w:r w:rsidRPr="001E4247">
        <w:rPr>
          <w:lang w:val="el-GR"/>
        </w:rPr>
        <w:t>Έγγραφα της σύμβασης</w:t>
      </w:r>
      <w:bookmarkEnd w:id="65"/>
      <w:bookmarkEnd w:id="66"/>
      <w:bookmarkEnd w:id="67"/>
      <w:bookmarkEnd w:id="68"/>
    </w:p>
    <w:p w14:paraId="59A517BB" w14:textId="77777777" w:rsidR="008338F0" w:rsidRPr="001E4247" w:rsidRDefault="003355E7">
      <w:pPr>
        <w:rPr>
          <w:lang w:val="el-GR"/>
        </w:rPr>
      </w:pPr>
      <w:r w:rsidRPr="001E4247">
        <w:rPr>
          <w:lang w:val="el-GR"/>
        </w:rPr>
        <w:t>Τα έγγραφα της παρούσας διαδικασίας σύναψης είναι τα ακόλουθα:</w:t>
      </w:r>
    </w:p>
    <w:p w14:paraId="2D8C4DE1" w14:textId="1620678B" w:rsidR="008338F0" w:rsidRPr="001E4247" w:rsidRDefault="003355E7">
      <w:pPr>
        <w:numPr>
          <w:ilvl w:val="0"/>
          <w:numId w:val="3"/>
        </w:numPr>
        <w:spacing w:after="40"/>
        <w:ind w:left="567" w:hanging="567"/>
        <w:rPr>
          <w:rFonts w:eastAsia="Calibri"/>
          <w:lang w:val="el-GR"/>
        </w:rPr>
      </w:pPr>
      <w:r w:rsidRPr="001E4247">
        <w:rPr>
          <w:lang w:val="el-GR"/>
        </w:rPr>
        <w:t>η παρούσα Διακήρυξη</w:t>
      </w:r>
      <w:r w:rsidR="006B6AD9" w:rsidRPr="001E4247">
        <w:rPr>
          <w:lang w:val="el-GR"/>
        </w:rPr>
        <w:t xml:space="preserve"> </w:t>
      </w:r>
      <w:r w:rsidRPr="001E4247">
        <w:rPr>
          <w:lang w:val="el-GR"/>
        </w:rPr>
        <w:t>με τα Παραρτήματα που αποτελούν αναπόσπαστο μέρος αυτής</w:t>
      </w:r>
    </w:p>
    <w:p w14:paraId="7A948E9F" w14:textId="74310613" w:rsidR="008338F0" w:rsidRPr="001E4247" w:rsidRDefault="003355E7">
      <w:pPr>
        <w:numPr>
          <w:ilvl w:val="0"/>
          <w:numId w:val="3"/>
        </w:numPr>
        <w:spacing w:after="40"/>
        <w:ind w:left="567" w:hanging="567"/>
        <w:rPr>
          <w:lang w:val="el-GR"/>
        </w:rPr>
      </w:pPr>
      <w:r w:rsidRPr="001E4247">
        <w:rPr>
          <w:lang w:val="el-GR"/>
        </w:rPr>
        <w:t>το</w:t>
      </w:r>
      <w:r w:rsidR="00E1337D" w:rsidRPr="001E4247">
        <w:rPr>
          <w:lang w:val="el-GR"/>
        </w:rPr>
        <w:t xml:space="preserve"> </w:t>
      </w:r>
      <w:r w:rsidRPr="001E4247">
        <w:rPr>
          <w:lang w:val="el-GR"/>
        </w:rPr>
        <w:t>Ευρωπαϊκό Ενιαίο Έγγραφο Σύμβασης [ΕΕΕΣ]</w:t>
      </w:r>
    </w:p>
    <w:p w14:paraId="30305A75" w14:textId="77777777" w:rsidR="008338F0" w:rsidRPr="001E4247" w:rsidRDefault="003355E7">
      <w:pPr>
        <w:numPr>
          <w:ilvl w:val="0"/>
          <w:numId w:val="3"/>
        </w:numPr>
        <w:spacing w:after="40"/>
        <w:ind w:left="567" w:hanging="567"/>
        <w:rPr>
          <w:lang w:val="el-GR"/>
        </w:rPr>
      </w:pPr>
      <w:r w:rsidRPr="001E424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A0AF52C" w14:textId="77777777" w:rsidR="000631F7" w:rsidRPr="001E4247" w:rsidRDefault="000631F7" w:rsidP="000631F7">
      <w:pPr>
        <w:spacing w:after="40"/>
        <w:rPr>
          <w:lang w:val="el-GR"/>
        </w:rPr>
      </w:pPr>
    </w:p>
    <w:p w14:paraId="216C7B71" w14:textId="77777777" w:rsidR="008338F0" w:rsidRPr="001E4247" w:rsidRDefault="003355E7" w:rsidP="000631F7">
      <w:pPr>
        <w:pStyle w:val="Heading3"/>
        <w:ind w:left="1276"/>
        <w:rPr>
          <w:lang w:val="el-GR"/>
        </w:rPr>
      </w:pPr>
      <w:bookmarkStart w:id="69" w:name="_Toc97194265"/>
      <w:bookmarkStart w:id="70" w:name="_Toc97194415"/>
      <w:bookmarkStart w:id="71" w:name="_Toc97204889"/>
      <w:bookmarkStart w:id="72" w:name="_Toc129705060"/>
      <w:r w:rsidRPr="001E4247">
        <w:rPr>
          <w:lang w:val="el-GR"/>
        </w:rPr>
        <w:t xml:space="preserve">Επικοινωνία </w:t>
      </w:r>
      <w:r w:rsidR="003A5AAC" w:rsidRPr="001E4247">
        <w:rPr>
          <w:lang w:val="el-GR"/>
        </w:rPr>
        <w:t>–</w:t>
      </w:r>
      <w:r w:rsidRPr="001E4247">
        <w:rPr>
          <w:lang w:val="el-GR"/>
        </w:rPr>
        <w:t xml:space="preserve"> Πρόσβαση στα έγγραφα της Σύμβασης</w:t>
      </w:r>
      <w:bookmarkEnd w:id="69"/>
      <w:bookmarkEnd w:id="70"/>
      <w:bookmarkEnd w:id="71"/>
      <w:bookmarkEnd w:id="72"/>
    </w:p>
    <w:p w14:paraId="59C86B73" w14:textId="77777777" w:rsidR="008338F0" w:rsidRPr="001E4247" w:rsidRDefault="00716C59" w:rsidP="004C145A">
      <w:pPr>
        <w:rPr>
          <w:lang w:val="el-GR"/>
        </w:rPr>
      </w:pPr>
      <w:r w:rsidRPr="001E4247">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1E4247">
        <w:rPr>
          <w:lang w:val="el-GR"/>
        </w:rPr>
        <w:t>προσβάσιμη</w:t>
      </w:r>
      <w:proofErr w:type="spellEnd"/>
      <w:r w:rsidRPr="001E4247">
        <w:rPr>
          <w:lang w:val="el-GR"/>
        </w:rPr>
        <w:t xml:space="preserve"> μέσω της Διαδικτυακής πύλης (</w:t>
      </w:r>
      <w:hyperlink r:id="rId21" w:history="1">
        <w:r w:rsidR="004C145A" w:rsidRPr="001E4247">
          <w:rPr>
            <w:rStyle w:val="Hyperlink"/>
            <w:lang w:val="el-GR"/>
          </w:rPr>
          <w:t>www.promitheus.gov.gr</w:t>
        </w:r>
      </w:hyperlink>
      <w:r w:rsidRPr="001E4247">
        <w:rPr>
          <w:lang w:val="el-GR"/>
        </w:rPr>
        <w:t>)</w:t>
      </w:r>
      <w:r w:rsidR="003355E7" w:rsidRPr="001E4247">
        <w:rPr>
          <w:lang w:val="el-GR"/>
        </w:rPr>
        <w:t>.</w:t>
      </w:r>
    </w:p>
    <w:p w14:paraId="78CF0CF7" w14:textId="77777777" w:rsidR="000631F7" w:rsidRPr="001E4247" w:rsidRDefault="000631F7" w:rsidP="004C145A">
      <w:pPr>
        <w:rPr>
          <w:lang w:val="el-GR"/>
        </w:rPr>
      </w:pPr>
    </w:p>
    <w:p w14:paraId="3A31590A" w14:textId="77777777" w:rsidR="008338F0" w:rsidRPr="001E4247" w:rsidRDefault="003355E7" w:rsidP="000631F7">
      <w:pPr>
        <w:pStyle w:val="Heading3"/>
        <w:ind w:left="1276"/>
        <w:rPr>
          <w:lang w:val="el-GR"/>
        </w:rPr>
      </w:pPr>
      <w:bookmarkStart w:id="73" w:name="_Ref75870613"/>
      <w:bookmarkStart w:id="74" w:name="_Toc97194266"/>
      <w:bookmarkStart w:id="75" w:name="_Toc97194416"/>
      <w:bookmarkStart w:id="76" w:name="_Toc97204890"/>
      <w:bookmarkStart w:id="77" w:name="_Toc129705061"/>
      <w:r w:rsidRPr="001E4247">
        <w:rPr>
          <w:lang w:val="el-GR"/>
        </w:rPr>
        <w:t>Παροχή Διευκρινίσεων</w:t>
      </w:r>
      <w:bookmarkEnd w:id="73"/>
      <w:bookmarkEnd w:id="74"/>
      <w:bookmarkEnd w:id="75"/>
      <w:bookmarkEnd w:id="76"/>
      <w:bookmarkEnd w:id="77"/>
    </w:p>
    <w:p w14:paraId="1231B179" w14:textId="6551F352" w:rsidR="008A3546" w:rsidRPr="001E4247" w:rsidRDefault="008A3546" w:rsidP="008A3546">
      <w:pPr>
        <w:rPr>
          <w:b/>
          <w:bCs/>
          <w:i/>
          <w:iCs/>
          <w:color w:val="5B9BD5"/>
          <w:lang w:val="el-GR"/>
        </w:rPr>
      </w:pPr>
      <w:r w:rsidRPr="001E4247">
        <w:rPr>
          <w:lang w:val="el-GR"/>
        </w:rPr>
        <w:t>Τα σχετικά αιτήματα παροχής διευκρινίσεων υποβάλλονται ηλεκτρονικά,</w:t>
      </w:r>
      <w:r w:rsidR="005A402F" w:rsidRPr="001E4247">
        <w:rPr>
          <w:lang w:val="el-GR"/>
        </w:rPr>
        <w:t xml:space="preserve"> το αργότερο</w:t>
      </w:r>
      <w:r w:rsidR="00E1337D" w:rsidRPr="001E4247">
        <w:rPr>
          <w:lang w:val="el-GR"/>
        </w:rPr>
        <w:t xml:space="preserve"> </w:t>
      </w:r>
      <w:r w:rsidR="00F37A74" w:rsidRPr="001E4247">
        <w:rPr>
          <w:lang w:val="el-GR"/>
        </w:rPr>
        <w:t xml:space="preserve">έως </w:t>
      </w:r>
      <w:r w:rsidR="000E23FD">
        <w:rPr>
          <w:b/>
          <w:color w:val="000000"/>
          <w:lang w:val="el-GR"/>
        </w:rPr>
        <w:t>0</w:t>
      </w:r>
      <w:r w:rsidR="00D364A9">
        <w:rPr>
          <w:b/>
          <w:color w:val="000000"/>
          <w:lang w:val="el-GR"/>
        </w:rPr>
        <w:t>6</w:t>
      </w:r>
      <w:r w:rsidR="009E5800" w:rsidRPr="001E4247">
        <w:rPr>
          <w:b/>
          <w:color w:val="000000"/>
          <w:lang w:val="el-GR"/>
        </w:rPr>
        <w:t>/</w:t>
      </w:r>
      <w:r w:rsidR="000E23FD">
        <w:rPr>
          <w:b/>
          <w:color w:val="000000"/>
          <w:lang w:val="el-GR"/>
        </w:rPr>
        <w:t>06</w:t>
      </w:r>
      <w:r w:rsidR="009E5800" w:rsidRPr="001E4247">
        <w:rPr>
          <w:b/>
          <w:color w:val="000000"/>
          <w:lang w:val="el-GR"/>
        </w:rPr>
        <w:t>/</w:t>
      </w:r>
      <w:r w:rsidR="000E23FD">
        <w:rPr>
          <w:b/>
          <w:color w:val="000000"/>
          <w:lang w:val="el-GR"/>
        </w:rPr>
        <w:t>2023</w:t>
      </w:r>
      <w:r w:rsidR="00DA11B2" w:rsidRPr="001E4247">
        <w:rPr>
          <w:b/>
          <w:lang w:val="el-GR"/>
        </w:rPr>
        <w:t xml:space="preserve"> </w:t>
      </w:r>
      <w:r w:rsidRPr="001E4247">
        <w:rPr>
          <w:lang w:val="el-GR"/>
        </w:rPr>
        <w:t xml:space="preserve">και απαντώνται αντίστοιχα </w:t>
      </w:r>
      <w:r w:rsidR="004C145A" w:rsidRPr="001E4247">
        <w:rPr>
          <w:lang w:val="el-GR" w:eastAsia="ar-SA"/>
        </w:rPr>
        <w:t>στο πλαίσιο της παρούσας,</w:t>
      </w:r>
      <w:r w:rsidR="004C145A" w:rsidRPr="001E4247">
        <w:rPr>
          <w:lang w:val="el-GR"/>
        </w:rPr>
        <w:t xml:space="preserve"> </w:t>
      </w:r>
      <w:r w:rsidR="004C145A" w:rsidRPr="001E4247">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1E4247">
        <w:rPr>
          <w:lang w:val="el-GR" w:eastAsia="ar-SA"/>
        </w:rPr>
        <w:t>προσβάσιμη</w:t>
      </w:r>
      <w:proofErr w:type="spellEnd"/>
      <w:r w:rsidR="004C145A" w:rsidRPr="001E4247">
        <w:rPr>
          <w:lang w:val="el-GR" w:eastAsia="ar-SA"/>
        </w:rPr>
        <w:t xml:space="preserve"> </w:t>
      </w:r>
      <w:r w:rsidR="004C145A" w:rsidRPr="001E4247">
        <w:rPr>
          <w:lang w:val="el-GR"/>
        </w:rPr>
        <w:t xml:space="preserve">μέσω της Διαδικτυακής πύλης </w:t>
      </w:r>
      <w:hyperlink r:id="rId22" w:history="1">
        <w:r w:rsidRPr="001E4247">
          <w:rPr>
            <w:rStyle w:val="Hyperlink"/>
            <w:lang w:val="el-GR"/>
          </w:rPr>
          <w:t>www.promitheus.gov.gr</w:t>
        </w:r>
      </w:hyperlink>
      <w:r w:rsidRPr="001E4247">
        <w:rPr>
          <w:lang w:val="el-GR"/>
        </w:rPr>
        <w:t>. Αιτήματα παροχής</w:t>
      </w:r>
      <w:r w:rsidR="003355E7" w:rsidRPr="001E4247">
        <w:rPr>
          <w:lang w:val="el-GR"/>
        </w:rPr>
        <w:t xml:space="preserve"> </w:t>
      </w:r>
      <w:r w:rsidRPr="001E4247">
        <w:rPr>
          <w:lang w:val="el-GR"/>
        </w:rPr>
        <w:t>συμπληρωματικών πληροφοριών – διευκρινίσεων</w:t>
      </w:r>
      <w:r w:rsidR="00E1337D" w:rsidRPr="001E4247">
        <w:rPr>
          <w:lang w:val="el-GR"/>
        </w:rPr>
        <w:t xml:space="preserve"> </w:t>
      </w:r>
      <w:r w:rsidRPr="001E4247">
        <w:rPr>
          <w:lang w:val="el-GR"/>
        </w:rPr>
        <w:t xml:space="preserve">υποβάλλονται </w:t>
      </w:r>
      <w:r w:rsidR="00037B97" w:rsidRPr="001E4247">
        <w:rPr>
          <w:lang w:val="el-GR"/>
        </w:rPr>
        <w:t>α</w:t>
      </w:r>
      <w:r w:rsidRPr="001E4247">
        <w:rPr>
          <w:lang w:val="el-GR"/>
        </w:rPr>
        <w:t>πό εγγεγραμμένους</w:t>
      </w:r>
      <w:r w:rsidR="00E1337D" w:rsidRPr="001E4247">
        <w:rPr>
          <w:lang w:val="el-GR"/>
        </w:rPr>
        <w:t xml:space="preserve"> </w:t>
      </w:r>
      <w:r w:rsidRPr="001E4247">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1E4247">
        <w:rPr>
          <w:lang w:val="el-GR"/>
        </w:rPr>
        <w:t xml:space="preserve">ός </w:t>
      </w:r>
      <w:r w:rsidRPr="001E4247">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7722475" w14:textId="77777777" w:rsidR="008A3546" w:rsidRPr="001E4247" w:rsidRDefault="008A3546" w:rsidP="008A3546">
      <w:pPr>
        <w:rPr>
          <w:lang w:val="el-GR"/>
        </w:rPr>
      </w:pPr>
      <w:r w:rsidRPr="001E4247">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0ED6A82" w14:textId="77777777" w:rsidR="008A3546" w:rsidRPr="001E4247" w:rsidRDefault="008A3546" w:rsidP="008A3546">
      <w:pPr>
        <w:rPr>
          <w:lang w:val="el-GR"/>
        </w:rPr>
      </w:pPr>
      <w:r w:rsidRPr="001E4247">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1E4247">
        <w:rPr>
          <w:b/>
          <w:lang w:val="el-GR"/>
        </w:rPr>
        <w:t>τέσσερις (4) ημέρες</w:t>
      </w:r>
      <w:r w:rsidRPr="001E4247">
        <w:rPr>
          <w:lang w:val="el-GR"/>
        </w:rPr>
        <w:t xml:space="preserve"> πριν από την προθεσμία που ορίζεται για την παραλαβή των προσφορών.</w:t>
      </w:r>
    </w:p>
    <w:p w14:paraId="7F1BB412" w14:textId="77777777" w:rsidR="008A3546" w:rsidRPr="001E4247" w:rsidRDefault="008A3546" w:rsidP="008A3546">
      <w:pPr>
        <w:rPr>
          <w:lang w:val="el-GR"/>
        </w:rPr>
      </w:pPr>
      <w:r w:rsidRPr="001E4247">
        <w:rPr>
          <w:lang w:val="el-GR"/>
        </w:rPr>
        <w:t>β) Όταν τα έγγραφα της σύμβασης υφίστανται σημαντικές αλλαγές.</w:t>
      </w:r>
    </w:p>
    <w:p w14:paraId="64D8153E" w14:textId="77777777" w:rsidR="00784CFD" w:rsidRPr="001E4247" w:rsidRDefault="00784CFD" w:rsidP="00784CFD">
      <w:pPr>
        <w:rPr>
          <w:lang w:val="el-GR"/>
        </w:rPr>
      </w:pPr>
      <w:r w:rsidRPr="001E4247">
        <w:rPr>
          <w:lang w:val="el-GR"/>
        </w:rPr>
        <w:t>Η διάρκεια της παράτασης θα είναι ανάλογη με τη σπουδαιότητα των πληροφοριών που ζητήθηκαν ή των αλλαγών.</w:t>
      </w:r>
    </w:p>
    <w:p w14:paraId="50B3CB5B" w14:textId="77777777" w:rsidR="00784CFD" w:rsidRPr="001E4247" w:rsidRDefault="00784CFD" w:rsidP="00784CFD">
      <w:pPr>
        <w:rPr>
          <w:lang w:val="el-GR"/>
        </w:rPr>
      </w:pPr>
      <w:r w:rsidRPr="001E4247">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1C8D481D" w14:textId="77777777" w:rsidR="00784CFD" w:rsidRPr="001E4247" w:rsidRDefault="00784CFD" w:rsidP="00784CFD">
      <w:pPr>
        <w:rPr>
          <w:lang w:val="el-GR"/>
        </w:rPr>
      </w:pPr>
      <w:r w:rsidRPr="001E4247">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1E4247">
        <w:rPr>
          <w:rStyle w:val="FootnoteReference"/>
          <w:lang w:val="el-GR"/>
        </w:rPr>
        <w:footnoteReference w:id="4"/>
      </w:r>
      <w:r w:rsidRPr="001E4247">
        <w:rPr>
          <w:lang w:val="el-GR"/>
        </w:rPr>
        <w:t xml:space="preserve">. </w:t>
      </w:r>
    </w:p>
    <w:p w14:paraId="73144325" w14:textId="77777777" w:rsidR="008A3546" w:rsidRPr="001E4247" w:rsidRDefault="008A3546" w:rsidP="008A3546">
      <w:pPr>
        <w:rPr>
          <w:lang w:val="el-GR"/>
        </w:rPr>
      </w:pPr>
    </w:p>
    <w:p w14:paraId="6B60CEA3" w14:textId="77777777" w:rsidR="008338F0" w:rsidRPr="001E4247" w:rsidRDefault="003355E7" w:rsidP="000631F7">
      <w:pPr>
        <w:pStyle w:val="Heading3"/>
        <w:ind w:left="1276"/>
        <w:rPr>
          <w:lang w:val="el-GR"/>
        </w:rPr>
      </w:pPr>
      <w:bookmarkStart w:id="78" w:name="_Ref75870681"/>
      <w:bookmarkStart w:id="79" w:name="_Toc97194267"/>
      <w:bookmarkStart w:id="80" w:name="_Toc97194417"/>
      <w:bookmarkStart w:id="81" w:name="_Toc97204891"/>
      <w:bookmarkStart w:id="82" w:name="_Toc129705062"/>
      <w:r w:rsidRPr="001E4247">
        <w:rPr>
          <w:lang w:val="el-GR"/>
        </w:rPr>
        <w:t>Γλώσσα</w:t>
      </w:r>
      <w:bookmarkEnd w:id="78"/>
      <w:bookmarkEnd w:id="79"/>
      <w:bookmarkEnd w:id="80"/>
      <w:bookmarkEnd w:id="81"/>
      <w:bookmarkEnd w:id="82"/>
    </w:p>
    <w:p w14:paraId="7BE42824" w14:textId="0A85229A" w:rsidR="00C931A2" w:rsidRPr="001E4247" w:rsidRDefault="003355E7" w:rsidP="005A6D30">
      <w:pPr>
        <w:rPr>
          <w:strike/>
          <w:lang w:val="el-GR"/>
        </w:rPr>
      </w:pPr>
      <w:r w:rsidRPr="001E4247">
        <w:rPr>
          <w:lang w:val="el-GR"/>
        </w:rPr>
        <w:t>Τα έγγραφα της σύμβασης έχουν συνταχθεί στην ελληνική γλώσσα</w:t>
      </w:r>
      <w:r w:rsidR="004E7D96" w:rsidRPr="001E4247">
        <w:rPr>
          <w:lang w:val="el-GR"/>
        </w:rPr>
        <w:t>.</w:t>
      </w:r>
      <w:r w:rsidR="00601749" w:rsidRPr="001E4247">
        <w:rPr>
          <w:strike/>
          <w:lang w:val="el-GR"/>
        </w:rPr>
        <w:t xml:space="preserve"> </w:t>
      </w:r>
    </w:p>
    <w:p w14:paraId="7AE4E0B0" w14:textId="77777777" w:rsidR="008338F0" w:rsidRPr="001E4247" w:rsidRDefault="003355E7">
      <w:pPr>
        <w:rPr>
          <w:lang w:val="el-GR"/>
        </w:rPr>
      </w:pPr>
      <w:r w:rsidRPr="001E4247">
        <w:rPr>
          <w:lang w:val="el-GR"/>
        </w:rPr>
        <w:t>Τυχόν προδικαστικές προσφυγές υποβάλλονται στην ελληνική γλώσσα.</w:t>
      </w:r>
      <w:r w:rsidR="00B97398" w:rsidRPr="001E4247">
        <w:rPr>
          <w:lang w:val="el-GR"/>
        </w:rPr>
        <w:t xml:space="preserve"> </w:t>
      </w:r>
    </w:p>
    <w:p w14:paraId="398CCAA1" w14:textId="77777777" w:rsidR="005A6D30" w:rsidRPr="001E4247" w:rsidRDefault="005A6D30" w:rsidP="005A6D30">
      <w:pPr>
        <w:rPr>
          <w:color w:val="000000"/>
          <w:lang w:val="el-GR"/>
        </w:rPr>
      </w:pPr>
      <w:r w:rsidRPr="001E4247">
        <w:rPr>
          <w:color w:val="000000"/>
          <w:lang w:val="el-GR"/>
        </w:rPr>
        <w:t xml:space="preserve">Οι </w:t>
      </w:r>
      <w:r w:rsidRPr="001E4247">
        <w:rPr>
          <w:bCs/>
          <w:color w:val="000000"/>
          <w:lang w:val="el-GR"/>
        </w:rPr>
        <w:t>προσφορές,</w:t>
      </w:r>
      <w:r w:rsidRPr="001E4247">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1E4247">
        <w:rPr>
          <w:rStyle w:val="0"/>
          <w:color w:val="000000"/>
          <w:lang w:val="el-GR"/>
        </w:rPr>
        <w:footnoteReference w:id="5"/>
      </w:r>
      <w:r w:rsidRPr="001E4247">
        <w:rPr>
          <w:color w:val="000000"/>
          <w:lang w:val="el-GR"/>
        </w:rPr>
        <w:t xml:space="preserve"> συντάσσονται στην ελληνική γλώσσα ή συνοδεύονται από επίσημη μετάφρασή τους στην ελληνική γλώσσα.</w:t>
      </w:r>
    </w:p>
    <w:p w14:paraId="694664B8" w14:textId="77777777" w:rsidR="005A6D30" w:rsidRPr="001E4247" w:rsidRDefault="005A6D30" w:rsidP="005A6D30">
      <w:pPr>
        <w:rPr>
          <w:lang w:val="el-GR"/>
        </w:rPr>
      </w:pPr>
      <w:r w:rsidRPr="001E4247">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1E4247">
        <w:rPr>
          <w:rStyle w:val="FootnoteReference2"/>
          <w:color w:val="000000"/>
          <w:lang w:val="el-GR"/>
        </w:rPr>
        <w:t xml:space="preserve">. </w:t>
      </w:r>
    </w:p>
    <w:p w14:paraId="35B76295" w14:textId="77777777" w:rsidR="008338F0" w:rsidRPr="001E4247" w:rsidRDefault="003355E7">
      <w:pPr>
        <w:rPr>
          <w:color w:val="000000"/>
          <w:lang w:val="el-GR"/>
        </w:rPr>
      </w:pPr>
      <w:r w:rsidRPr="001E4247">
        <w:rPr>
          <w:color w:val="000000"/>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1E4247">
        <w:rPr>
          <w:color w:val="000000"/>
          <w:lang w:val="el-GR"/>
        </w:rPr>
        <w:t xml:space="preserve">στην </w:t>
      </w:r>
      <w:r w:rsidR="00A23DF2" w:rsidRPr="001E4247">
        <w:rPr>
          <w:color w:val="000000"/>
          <w:lang w:val="el-GR"/>
        </w:rPr>
        <w:t>Α</w:t>
      </w:r>
      <w:r w:rsidR="00601749" w:rsidRPr="001E4247">
        <w:rPr>
          <w:color w:val="000000"/>
          <w:lang w:val="el-GR"/>
        </w:rPr>
        <w:t>γγλική</w:t>
      </w:r>
      <w:r w:rsidR="00601749" w:rsidRPr="001E4247" w:rsidDel="00601749">
        <w:rPr>
          <w:color w:val="000000"/>
          <w:lang w:val="el-GR"/>
        </w:rPr>
        <w:t xml:space="preserve"> </w:t>
      </w:r>
      <w:r w:rsidRPr="001E4247">
        <w:rPr>
          <w:color w:val="000000"/>
          <w:lang w:val="el-GR"/>
        </w:rPr>
        <w:t>γλώσσα, χωρίς να συνοδεύονται από μετάφραση στην ελληνική.</w:t>
      </w:r>
    </w:p>
    <w:p w14:paraId="574DBFF3" w14:textId="77777777" w:rsidR="008338F0" w:rsidRPr="001E4247" w:rsidRDefault="003355E7">
      <w:pPr>
        <w:rPr>
          <w:color w:val="000000"/>
          <w:lang w:val="el-GR"/>
        </w:rPr>
      </w:pPr>
      <w:r w:rsidRPr="001E4247">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CC9B49A" w14:textId="77777777" w:rsidR="000631F7" w:rsidRPr="001E4247" w:rsidRDefault="000631F7">
      <w:pPr>
        <w:rPr>
          <w:lang w:val="el-GR"/>
        </w:rPr>
      </w:pPr>
    </w:p>
    <w:p w14:paraId="4122644B" w14:textId="77777777" w:rsidR="003A5AAC" w:rsidRPr="001E4247" w:rsidRDefault="003A5AAC" w:rsidP="000631F7">
      <w:pPr>
        <w:pStyle w:val="Heading3"/>
        <w:ind w:left="1276"/>
        <w:rPr>
          <w:lang w:val="el-GR"/>
        </w:rPr>
      </w:pPr>
      <w:bookmarkStart w:id="83" w:name="_Ref496624630"/>
      <w:bookmarkStart w:id="84" w:name="_Ref496624815"/>
      <w:bookmarkStart w:id="85" w:name="_Ref496625091"/>
      <w:bookmarkStart w:id="86" w:name="_Toc97194268"/>
      <w:bookmarkStart w:id="87" w:name="_Toc97194418"/>
      <w:bookmarkStart w:id="88" w:name="_Toc97204892"/>
      <w:bookmarkStart w:id="89" w:name="_Toc129705063"/>
      <w:r w:rsidRPr="001E4247">
        <w:rPr>
          <w:lang w:val="el-GR"/>
        </w:rPr>
        <w:t>Εγγυήσεις</w:t>
      </w:r>
      <w:bookmarkEnd w:id="83"/>
      <w:bookmarkEnd w:id="84"/>
      <w:bookmarkEnd w:id="85"/>
      <w:bookmarkEnd w:id="86"/>
      <w:bookmarkEnd w:id="87"/>
      <w:bookmarkEnd w:id="88"/>
      <w:bookmarkEnd w:id="89"/>
    </w:p>
    <w:p w14:paraId="5F6E5DBF" w14:textId="77777777" w:rsidR="008338F0" w:rsidRPr="001E4247" w:rsidRDefault="006771AF" w:rsidP="0054025C">
      <w:pPr>
        <w:rPr>
          <w:color w:val="000000"/>
          <w:lang w:val="el-GR"/>
        </w:rPr>
      </w:pPr>
      <w:bookmarkStart w:id="90" w:name="_Hlk499302719"/>
      <w:r w:rsidRPr="001E4247">
        <w:rPr>
          <w:color w:val="000000"/>
          <w:lang w:val="el-GR"/>
        </w:rPr>
        <w:t xml:space="preserve">Οι εγγυήσεις </w:t>
      </w:r>
      <w:r w:rsidR="005A6D30" w:rsidRPr="001E4247">
        <w:rPr>
          <w:color w:val="000000"/>
          <w:lang w:val="el-GR"/>
        </w:rPr>
        <w:t xml:space="preserve">(παρ. 2.2.2 &amp; 4.1) </w:t>
      </w:r>
      <w:r w:rsidRPr="001E4247">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1E4247">
        <w:rPr>
          <w:color w:val="000000"/>
          <w:lang w:val="el-GR"/>
        </w:rPr>
        <w:t xml:space="preserve"> </w:t>
      </w:r>
    </w:p>
    <w:p w14:paraId="280F53B0" w14:textId="77777777" w:rsidR="003B04C4" w:rsidRPr="001E4247" w:rsidRDefault="003B04C4" w:rsidP="00603221">
      <w:pPr>
        <w:rPr>
          <w:color w:val="000000"/>
          <w:lang w:val="el-GR"/>
        </w:rPr>
      </w:pPr>
      <w:bookmarkStart w:id="91" w:name="_Hlk60666106"/>
      <w:r w:rsidRPr="001E4247">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91"/>
    </w:p>
    <w:p w14:paraId="6F0A3E9B" w14:textId="77777777" w:rsidR="008338F0" w:rsidRPr="001E4247" w:rsidRDefault="003355E7">
      <w:pPr>
        <w:rPr>
          <w:color w:val="000000"/>
          <w:lang w:val="el-GR"/>
        </w:rPr>
      </w:pPr>
      <w:r w:rsidRPr="001E4247">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1E4247">
        <w:rPr>
          <w:color w:val="000000"/>
          <w:lang w:val="el-GR"/>
        </w:rPr>
        <w:t>στ</w:t>
      </w:r>
      <w:proofErr w:type="spellEnd"/>
      <w:r w:rsidRPr="001E4247">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1E4247">
        <w:rPr>
          <w:color w:val="000000"/>
          <w:lang w:val="el-GR"/>
        </w:rPr>
        <w:t xml:space="preserve"> </w:t>
      </w:r>
      <w:r w:rsidRPr="001E4247">
        <w:rPr>
          <w:color w:val="000000"/>
          <w:lang w:val="el-GR"/>
        </w:rPr>
        <w:t xml:space="preserve">ζ) τους όρους ότι: </w:t>
      </w:r>
      <w:proofErr w:type="spellStart"/>
      <w:r w:rsidRPr="001E4247">
        <w:rPr>
          <w:color w:val="000000"/>
          <w:lang w:val="el-GR"/>
        </w:rPr>
        <w:t>αα</w:t>
      </w:r>
      <w:proofErr w:type="spellEnd"/>
      <w:r w:rsidRPr="001E4247">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1E4247">
        <w:rPr>
          <w:color w:val="000000"/>
          <w:lang w:val="el-GR"/>
        </w:rPr>
        <w:t>διζήσεως</w:t>
      </w:r>
      <w:proofErr w:type="spellEnd"/>
      <w:r w:rsidRPr="001E4247">
        <w:rPr>
          <w:color w:val="000000"/>
          <w:lang w:val="el-GR"/>
        </w:rPr>
        <w:t xml:space="preserve">, και </w:t>
      </w:r>
      <w:proofErr w:type="spellStart"/>
      <w:r w:rsidRPr="001E4247">
        <w:rPr>
          <w:color w:val="000000"/>
          <w:lang w:val="el-GR"/>
        </w:rPr>
        <w:t>ββ</w:t>
      </w:r>
      <w:proofErr w:type="spellEnd"/>
      <w:r w:rsidRPr="001E4247">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1E4247">
        <w:rPr>
          <w:color w:val="000000"/>
          <w:lang w:val="el-GR"/>
        </w:rPr>
        <w:t xml:space="preserve"> καταληκτική</w:t>
      </w:r>
      <w:r w:rsidR="00E1337D" w:rsidRPr="001E4247">
        <w:rPr>
          <w:color w:val="000000"/>
          <w:lang w:val="el-GR"/>
        </w:rPr>
        <w:t xml:space="preserve"> </w:t>
      </w:r>
      <w:r w:rsidRPr="001E4247">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1E4247">
        <w:rPr>
          <w:color w:val="000000"/>
          <w:lang w:val="el-GR"/>
        </w:rPr>
        <w:t>ια</w:t>
      </w:r>
      <w:proofErr w:type="spellEnd"/>
      <w:r w:rsidRPr="001E4247">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7710BEEF" w14:textId="77777777" w:rsidR="0054025C" w:rsidRPr="001E4247" w:rsidRDefault="0054025C" w:rsidP="0054025C">
      <w:pPr>
        <w:rPr>
          <w:lang w:val="el-GR"/>
        </w:rPr>
      </w:pPr>
      <w:r w:rsidRPr="001E4247">
        <w:rPr>
          <w:color w:val="000000"/>
          <w:lang w:val="el-GR"/>
        </w:rPr>
        <w:t xml:space="preserve">Η περ. </w:t>
      </w:r>
      <w:proofErr w:type="spellStart"/>
      <w:r w:rsidRPr="001E4247">
        <w:rPr>
          <w:color w:val="000000"/>
          <w:lang w:val="el-GR"/>
        </w:rPr>
        <w:t>αα</w:t>
      </w:r>
      <w:proofErr w:type="spellEnd"/>
      <w:r w:rsidRPr="001E4247">
        <w:rPr>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5879D620" w14:textId="77777777" w:rsidR="00401C3F" w:rsidRPr="001E4247" w:rsidRDefault="00401C3F">
      <w:pPr>
        <w:rPr>
          <w:color w:val="000000"/>
          <w:lang w:val="el-GR"/>
        </w:rPr>
      </w:pPr>
      <w:r w:rsidRPr="001E4247">
        <w:rPr>
          <w:color w:val="000000"/>
          <w:lang w:val="el-GR"/>
        </w:rPr>
        <w:lastRenderedPageBreak/>
        <w:t>Οι εγγυητικές επιστολές συντάσσονται σύμφωνα με τα υποδείγματα του Παραρτήματος της παρούσας.</w:t>
      </w:r>
    </w:p>
    <w:p w14:paraId="55187AD7" w14:textId="77777777" w:rsidR="00F97C41" w:rsidRPr="001E4247" w:rsidRDefault="00F97C41">
      <w:pPr>
        <w:rPr>
          <w:color w:val="000000"/>
          <w:lang w:val="el-GR"/>
        </w:rPr>
      </w:pPr>
      <w:r w:rsidRPr="001E4247">
        <w:rPr>
          <w:color w:val="000000"/>
          <w:lang w:val="el-GR"/>
        </w:rPr>
        <w:t>Επισημαίνεται ότι εγγυήσεις που εκδίδονται από το Τ</w:t>
      </w:r>
      <w:r w:rsidR="00624353" w:rsidRPr="001E4247">
        <w:rPr>
          <w:color w:val="000000"/>
          <w:lang w:val="el-GR"/>
        </w:rPr>
        <w:t>.</w:t>
      </w:r>
      <w:r w:rsidRPr="001E4247">
        <w:rPr>
          <w:color w:val="000000"/>
          <w:lang w:val="el-GR"/>
        </w:rPr>
        <w:t>Μ</w:t>
      </w:r>
      <w:r w:rsidR="00624353" w:rsidRPr="001E4247">
        <w:rPr>
          <w:color w:val="000000"/>
          <w:lang w:val="el-GR"/>
        </w:rPr>
        <w:t>.</w:t>
      </w:r>
      <w:r w:rsidRPr="001E4247">
        <w:rPr>
          <w:color w:val="000000"/>
          <w:lang w:val="el-GR"/>
        </w:rPr>
        <w:t>Ε</w:t>
      </w:r>
      <w:r w:rsidR="00624353" w:rsidRPr="001E4247">
        <w:rPr>
          <w:color w:val="000000"/>
          <w:lang w:val="el-GR"/>
        </w:rPr>
        <w:t>.</w:t>
      </w:r>
      <w:r w:rsidRPr="001E4247">
        <w:rPr>
          <w:color w:val="000000"/>
          <w:lang w:val="el-GR"/>
        </w:rPr>
        <w:t>Δ</w:t>
      </w:r>
      <w:r w:rsidR="00624353" w:rsidRPr="001E4247">
        <w:rPr>
          <w:color w:val="000000"/>
          <w:lang w:val="el-GR"/>
        </w:rPr>
        <w:t>.</w:t>
      </w:r>
      <w:r w:rsidRPr="001E4247">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72D758E" w14:textId="77777777" w:rsidR="0054025C" w:rsidRPr="001E4247" w:rsidRDefault="003355E7">
      <w:pPr>
        <w:rPr>
          <w:color w:val="000000"/>
          <w:lang w:val="el-GR"/>
        </w:rPr>
      </w:pPr>
      <w:r w:rsidRPr="001E4247">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6038E32" w14:textId="77777777" w:rsidR="000A60A0" w:rsidRPr="001E4247" w:rsidRDefault="000A60A0">
      <w:pPr>
        <w:rPr>
          <w:color w:val="000000"/>
          <w:lang w:val="el-GR"/>
        </w:rPr>
      </w:pPr>
    </w:p>
    <w:p w14:paraId="2172E431" w14:textId="77777777" w:rsidR="000A60A0" w:rsidRPr="001E4247" w:rsidRDefault="000A60A0" w:rsidP="000631F7">
      <w:pPr>
        <w:pStyle w:val="Heading3"/>
        <w:ind w:left="1276"/>
        <w:rPr>
          <w:lang w:val="el-GR"/>
        </w:rPr>
      </w:pPr>
      <w:bookmarkStart w:id="92" w:name="_Toc97194269"/>
      <w:bookmarkStart w:id="93" w:name="_Toc97194419"/>
      <w:bookmarkStart w:id="94" w:name="_Toc97204893"/>
      <w:bookmarkStart w:id="95" w:name="_Toc129705064"/>
      <w:r w:rsidRPr="001E4247">
        <w:rPr>
          <w:lang w:val="el-GR"/>
        </w:rPr>
        <w:t>Προστασία Προσωπικών Δεδομένων</w:t>
      </w:r>
      <w:bookmarkEnd w:id="92"/>
      <w:bookmarkEnd w:id="93"/>
      <w:bookmarkEnd w:id="94"/>
      <w:bookmarkEnd w:id="95"/>
      <w:r w:rsidRPr="001E4247">
        <w:rPr>
          <w:lang w:val="el-GR"/>
        </w:rPr>
        <w:t xml:space="preserve"> </w:t>
      </w:r>
    </w:p>
    <w:p w14:paraId="4FA8DEFA" w14:textId="77777777" w:rsidR="000A60A0" w:rsidRPr="001E4247" w:rsidRDefault="000A60A0" w:rsidP="000A60A0">
      <w:pPr>
        <w:rPr>
          <w:lang w:val="el-GR"/>
        </w:rPr>
      </w:pPr>
      <w:r w:rsidRPr="001E4247">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1E4247">
        <w:rPr>
          <w:lang w:val="el-GR"/>
        </w:rPr>
        <w:t xml:space="preserve">στο παράρτημα </w:t>
      </w:r>
      <w:r w:rsidR="0096190B" w:rsidRPr="001E4247">
        <w:rPr>
          <w:lang w:val="en-US"/>
        </w:rPr>
        <w:t>IV</w:t>
      </w:r>
      <w:r w:rsidR="0096190B" w:rsidRPr="001E4247">
        <w:rPr>
          <w:lang w:val="el-GR"/>
        </w:rPr>
        <w:t xml:space="preserve"> </w:t>
      </w:r>
      <w:r w:rsidRPr="001E4247">
        <w:rPr>
          <w:lang w:val="el-GR"/>
        </w:rPr>
        <w:t>στην παρούσα.</w:t>
      </w:r>
    </w:p>
    <w:p w14:paraId="4E229F0F" w14:textId="77777777" w:rsidR="008338F0" w:rsidRPr="001E4247" w:rsidRDefault="008338F0">
      <w:pPr>
        <w:rPr>
          <w:lang w:val="el-GR"/>
        </w:rPr>
      </w:pPr>
    </w:p>
    <w:bookmarkEnd w:id="90"/>
    <w:p w14:paraId="213CCF2E" w14:textId="77777777" w:rsidR="008338F0" w:rsidRPr="001E4247" w:rsidRDefault="003355E7" w:rsidP="003A109E">
      <w:pPr>
        <w:pStyle w:val="Heading2"/>
        <w:rPr>
          <w:rFonts w:cs="Tahoma"/>
          <w:lang w:val="el-GR"/>
        </w:rPr>
      </w:pPr>
      <w:r w:rsidRPr="001E4247">
        <w:rPr>
          <w:rFonts w:cs="Tahoma"/>
          <w:lang w:val="el-GR"/>
        </w:rPr>
        <w:tab/>
      </w:r>
      <w:bookmarkStart w:id="96" w:name="_Toc97194270"/>
      <w:bookmarkStart w:id="97" w:name="_Toc97194420"/>
      <w:bookmarkStart w:id="98" w:name="_Toc97204894"/>
      <w:bookmarkStart w:id="99" w:name="_Toc129705065"/>
      <w:r w:rsidRPr="001E4247">
        <w:rPr>
          <w:rFonts w:cs="Tahoma"/>
          <w:lang w:val="el-GR"/>
        </w:rPr>
        <w:t>Δικαίωμα Συμμετοχής - Κριτήρια Ποιοτικής Επιλογής</w:t>
      </w:r>
      <w:bookmarkEnd w:id="96"/>
      <w:bookmarkEnd w:id="97"/>
      <w:bookmarkEnd w:id="98"/>
      <w:bookmarkEnd w:id="99"/>
    </w:p>
    <w:p w14:paraId="34E4CB30" w14:textId="77777777" w:rsidR="008338F0" w:rsidRPr="001E4247" w:rsidRDefault="003355E7" w:rsidP="0072750F">
      <w:pPr>
        <w:pStyle w:val="Heading3"/>
        <w:ind w:left="1276"/>
        <w:rPr>
          <w:lang w:val="el-GR"/>
        </w:rPr>
      </w:pPr>
      <w:bookmarkStart w:id="100" w:name="_Ref496541397"/>
      <w:bookmarkStart w:id="101" w:name="_Toc97194271"/>
      <w:bookmarkStart w:id="102" w:name="_Toc97194421"/>
      <w:bookmarkStart w:id="103" w:name="_Toc97204895"/>
      <w:bookmarkStart w:id="104" w:name="_Toc129705066"/>
      <w:r w:rsidRPr="001E4247">
        <w:rPr>
          <w:lang w:val="el-GR"/>
        </w:rPr>
        <w:t>Δικαιούμενοι συμμετοχής</w:t>
      </w:r>
      <w:bookmarkEnd w:id="100"/>
      <w:bookmarkEnd w:id="101"/>
      <w:bookmarkEnd w:id="102"/>
      <w:bookmarkEnd w:id="103"/>
      <w:bookmarkEnd w:id="104"/>
      <w:r w:rsidRPr="001E4247">
        <w:rPr>
          <w:lang w:val="el-GR"/>
        </w:rPr>
        <w:t xml:space="preserve"> </w:t>
      </w:r>
    </w:p>
    <w:p w14:paraId="4853C21C" w14:textId="77777777" w:rsidR="008338F0" w:rsidRPr="001E4247" w:rsidRDefault="003355E7" w:rsidP="00B8545D">
      <w:pPr>
        <w:spacing w:before="240"/>
        <w:rPr>
          <w:lang w:val="el-GR"/>
        </w:rPr>
      </w:pPr>
      <w:r w:rsidRPr="001E4247">
        <w:rPr>
          <w:b/>
          <w:bCs/>
          <w:lang w:val="el-GR"/>
        </w:rPr>
        <w:t>1.</w:t>
      </w:r>
      <w:r w:rsidRPr="001E4247">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04A8590" w14:textId="77777777" w:rsidR="008338F0" w:rsidRPr="001E4247" w:rsidRDefault="003355E7">
      <w:pPr>
        <w:rPr>
          <w:lang w:val="el-GR"/>
        </w:rPr>
      </w:pPr>
      <w:r w:rsidRPr="001E4247">
        <w:rPr>
          <w:lang w:val="el-GR"/>
        </w:rPr>
        <w:t>α) κράτος-μέλος της Ένωσης,</w:t>
      </w:r>
    </w:p>
    <w:p w14:paraId="55F2B389" w14:textId="77777777" w:rsidR="008338F0" w:rsidRPr="001E4247" w:rsidRDefault="003355E7">
      <w:pPr>
        <w:rPr>
          <w:lang w:val="el-GR"/>
        </w:rPr>
      </w:pPr>
      <w:r w:rsidRPr="001E4247">
        <w:rPr>
          <w:lang w:val="el-GR"/>
        </w:rPr>
        <w:t>β) κράτος-μέλος του Ευρωπαϊκού Οικονομικού Χώρου (Ε.Ο.Χ.),</w:t>
      </w:r>
    </w:p>
    <w:p w14:paraId="5ADE80E2" w14:textId="77777777" w:rsidR="008338F0" w:rsidRPr="001E4247" w:rsidRDefault="003355E7">
      <w:pPr>
        <w:rPr>
          <w:lang w:val="el-GR"/>
        </w:rPr>
      </w:pPr>
      <w:r w:rsidRPr="001E4247">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1E4247">
        <w:rPr>
          <w:lang w:val="el-GR"/>
        </w:rPr>
        <w:t>,</w:t>
      </w:r>
      <w:r w:rsidRPr="001E4247">
        <w:rPr>
          <w:lang w:val="el-GR"/>
        </w:rPr>
        <w:t>5</w:t>
      </w:r>
      <w:r w:rsidR="00CD3B0E" w:rsidRPr="001E4247">
        <w:rPr>
          <w:lang w:val="el-GR"/>
        </w:rPr>
        <w:t>, 6</w:t>
      </w:r>
      <w:r w:rsidRPr="001E4247">
        <w:rPr>
          <w:lang w:val="el-GR"/>
        </w:rPr>
        <w:t xml:space="preserve"> και</w:t>
      </w:r>
      <w:r w:rsidR="00CD3B0E" w:rsidRPr="001E4247">
        <w:rPr>
          <w:lang w:val="el-GR"/>
        </w:rPr>
        <w:t xml:space="preserve"> 7 και</w:t>
      </w:r>
      <w:r w:rsidRPr="001E4247">
        <w:rPr>
          <w:lang w:val="el-GR"/>
        </w:rPr>
        <w:t xml:space="preserve"> τις γενικές σημειώσεις του σχετικού με την Ένωση Προσαρτήματος </w:t>
      </w:r>
      <w:r w:rsidRPr="001E4247">
        <w:t>I</w:t>
      </w:r>
      <w:r w:rsidRPr="001E4247">
        <w:rPr>
          <w:lang w:val="el-GR"/>
        </w:rPr>
        <w:t xml:space="preserve"> της ως άνω Συμφωνίας, καθώς και </w:t>
      </w:r>
    </w:p>
    <w:p w14:paraId="25035072" w14:textId="77777777" w:rsidR="008338F0" w:rsidRPr="001E4247" w:rsidRDefault="003355E7">
      <w:pPr>
        <w:rPr>
          <w:lang w:val="el-GR"/>
        </w:rPr>
      </w:pPr>
      <w:r w:rsidRPr="001E4247">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B31DFF0" w14:textId="77777777" w:rsidR="00CD3B0E" w:rsidRPr="001E4247" w:rsidRDefault="00CD3B0E">
      <w:pPr>
        <w:rPr>
          <w:b/>
          <w:lang w:val="el-GR"/>
        </w:rPr>
      </w:pPr>
      <w:r w:rsidRPr="001E4247">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1E4247">
        <w:rPr>
          <w:rStyle w:val="0"/>
          <w:lang w:val="el-GR"/>
        </w:rPr>
        <w:footnoteReference w:id="6"/>
      </w:r>
    </w:p>
    <w:p w14:paraId="370410C5" w14:textId="62EC9BDC" w:rsidR="009F688B" w:rsidRPr="001E4247" w:rsidRDefault="003355E7" w:rsidP="009F688B">
      <w:pPr>
        <w:rPr>
          <w:lang w:val="el-GR"/>
        </w:rPr>
      </w:pPr>
      <w:bookmarkStart w:id="105" w:name="_Hlk118712403"/>
      <w:r w:rsidRPr="001E4247">
        <w:rPr>
          <w:b/>
          <w:bCs/>
          <w:lang w:val="el-GR"/>
        </w:rPr>
        <w:t>2.</w:t>
      </w:r>
      <w:r w:rsidRPr="001E4247">
        <w:rPr>
          <w:lang w:val="el-GR"/>
        </w:rPr>
        <w:t xml:space="preserve"> </w:t>
      </w:r>
      <w:r w:rsidR="009F688B" w:rsidRPr="001E4247">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w:t>
      </w:r>
      <w:r w:rsidR="009F688B" w:rsidRPr="001E4247">
        <w:rPr>
          <w:lang w:val="el-GR"/>
        </w:rPr>
        <w:lastRenderedPageBreak/>
        <w:t xml:space="preserve">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1E4247">
        <w:rPr>
          <w:lang w:val="el-GR"/>
        </w:rPr>
        <w:t>στ</w:t>
      </w:r>
      <w:proofErr w:type="spellEnd"/>
      <w:r w:rsidR="009F688B" w:rsidRPr="001E4247">
        <w:rPr>
          <w:lang w:val="el-GR"/>
        </w:rPr>
        <w:t xml:space="preserve">) και η) έως ι) της οδηγίας 2014/24/ΕΕ, του άρθρου 18, του άρθρου 21 στοιχεία β) έως ε), και ζ) έως θ) και των άρθρων 29 και 30 </w:t>
      </w:r>
      <w:r w:rsidR="005669AE">
        <w:rPr>
          <w:lang w:val="el-GR"/>
        </w:rPr>
        <w:t xml:space="preserve">της </w:t>
      </w:r>
      <w:r w:rsidR="009F688B" w:rsidRPr="001E4247">
        <w:rPr>
          <w:lang w:val="el-GR"/>
        </w:rPr>
        <w:t xml:space="preserve">οδηγίας 2014/25/ΕΕ, καθώς και του άρθρου 13 στοιχεία α) έως δ), </w:t>
      </w:r>
      <w:proofErr w:type="spellStart"/>
      <w:r w:rsidR="009F688B" w:rsidRPr="001E4247">
        <w:rPr>
          <w:lang w:val="el-GR"/>
        </w:rPr>
        <w:t>στ</w:t>
      </w:r>
      <w:proofErr w:type="spellEnd"/>
      <w:r w:rsidR="009F688B" w:rsidRPr="001E4247">
        <w:rPr>
          <w:lang w:val="el-GR"/>
        </w:rPr>
        <w:t>) έως η) και ι) της οδηγίας 2009/81/ΕΚ, σε ή με:</w:t>
      </w:r>
    </w:p>
    <w:p w14:paraId="32041854" w14:textId="77777777" w:rsidR="009F688B" w:rsidRPr="001E4247" w:rsidRDefault="009F688B" w:rsidP="009F688B">
      <w:pPr>
        <w:rPr>
          <w:lang w:val="el-GR"/>
        </w:rPr>
      </w:pPr>
      <w:r w:rsidRPr="001E4247">
        <w:rPr>
          <w:lang w:val="el-GR"/>
        </w:rPr>
        <w:t>α) Ρώσο υπήκοο ή φυσικό ή νομικό πρόσωπο, οντότητα ή φορέα που έχει την έδρα του στη Ρωσία,</w:t>
      </w:r>
    </w:p>
    <w:p w14:paraId="62262249" w14:textId="77777777" w:rsidR="009F688B" w:rsidRPr="001E4247" w:rsidRDefault="009F688B" w:rsidP="009F688B">
      <w:pPr>
        <w:rPr>
          <w:lang w:val="el-GR"/>
        </w:rPr>
      </w:pPr>
      <w:r w:rsidRPr="001E4247">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BFE2734" w14:textId="77777777" w:rsidR="009F688B" w:rsidRPr="001E4247" w:rsidRDefault="009F688B" w:rsidP="009F688B">
      <w:pPr>
        <w:rPr>
          <w:lang w:val="el-GR"/>
        </w:rPr>
      </w:pPr>
      <w:r w:rsidRPr="001E4247">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441141B" w14:textId="0271B2C2" w:rsidR="00B0128E" w:rsidRPr="001E4247" w:rsidRDefault="009F688B" w:rsidP="009F688B">
      <w:pPr>
        <w:rPr>
          <w:lang w:val="el-GR"/>
        </w:rPr>
      </w:pPr>
      <w:r w:rsidRPr="001E4247">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1E4247">
        <w:rPr>
          <w:lang w:val="el-GR"/>
        </w:rPr>
        <w:t>υποπαρ</w:t>
      </w:r>
      <w:proofErr w:type="spellEnd"/>
      <w:r w:rsidRPr="001E4247">
        <w:rPr>
          <w:lang w:val="el-GR"/>
        </w:rPr>
        <w:t xml:space="preserve">. 2.4.3.1 και το </w:t>
      </w:r>
      <w:r w:rsidRPr="001E4247">
        <w:rPr>
          <w:lang w:val="el-GR"/>
        </w:rPr>
        <w:fldChar w:fldCharType="begin"/>
      </w:r>
      <w:r w:rsidRPr="001E4247">
        <w:rPr>
          <w:lang w:val="el-GR"/>
        </w:rPr>
        <w:instrText xml:space="preserve"> REF _Ref494118533 \r \h </w:instrText>
      </w:r>
      <w:r w:rsidR="001E4247">
        <w:rPr>
          <w:lang w:val="el-GR"/>
        </w:rPr>
        <w:instrText xml:space="preserve"> \* MERGEFORMAT </w:instrText>
      </w:r>
      <w:r w:rsidRPr="001E4247">
        <w:rPr>
          <w:lang w:val="el-GR"/>
        </w:rPr>
      </w:r>
      <w:r w:rsidRPr="001E4247">
        <w:rPr>
          <w:lang w:val="el-GR"/>
        </w:rPr>
        <w:fldChar w:fldCharType="separate"/>
      </w:r>
      <w:r w:rsidR="00E11B07">
        <w:rPr>
          <w:lang w:val="el-GR"/>
        </w:rPr>
        <w:t>0</w:t>
      </w:r>
      <w:r w:rsidRPr="001E4247">
        <w:rPr>
          <w:lang w:val="el-GR"/>
        </w:rPr>
        <w:fldChar w:fldCharType="end"/>
      </w:r>
      <w:r w:rsidRPr="001E4247">
        <w:rPr>
          <w:lang w:val="el-GR"/>
        </w:rPr>
        <w:fldChar w:fldCharType="begin"/>
      </w:r>
      <w:r w:rsidRPr="001E4247">
        <w:rPr>
          <w:lang w:val="el-GR"/>
        </w:rPr>
        <w:instrText xml:space="preserve"> REF _Ref494118533 \h </w:instrText>
      </w:r>
      <w:r w:rsidR="001E4247">
        <w:rPr>
          <w:lang w:val="el-GR"/>
        </w:rPr>
        <w:instrText xml:space="preserve"> \* MERGEFORMAT </w:instrText>
      </w:r>
      <w:r w:rsidRPr="001E4247">
        <w:rPr>
          <w:lang w:val="el-GR"/>
        </w:rPr>
      </w:r>
      <w:r w:rsidRPr="001E4247">
        <w:rPr>
          <w:lang w:val="el-GR"/>
        </w:rPr>
        <w:fldChar w:fldCharType="separate"/>
      </w:r>
      <w:r w:rsidR="00E11B07" w:rsidRPr="001E4247">
        <w:rPr>
          <w:lang w:val="el-GR"/>
        </w:rPr>
        <w:t xml:space="preserve">ΠΑΡΑΡΤΗΜΑ </w:t>
      </w:r>
      <w:r w:rsidR="00E11B07" w:rsidRPr="001E4247">
        <w:t>VI</w:t>
      </w:r>
      <w:r w:rsidR="00E11B07" w:rsidRPr="00E11B07">
        <w:rPr>
          <w:lang w:val="el-GR"/>
        </w:rPr>
        <w:t>Ι</w:t>
      </w:r>
      <w:r w:rsidR="00E11B07" w:rsidRPr="001E4247">
        <w:rPr>
          <w:lang w:val="el-GR"/>
        </w:rPr>
        <w:t xml:space="preserve"> – Άλλες Δηλώσεις</w:t>
      </w:r>
      <w:r w:rsidRPr="001E4247">
        <w:rPr>
          <w:lang w:val="el-GR"/>
        </w:rPr>
        <w:fldChar w:fldCharType="end"/>
      </w:r>
      <w:r w:rsidRPr="001E4247">
        <w:rPr>
          <w:lang w:val="el-GR"/>
        </w:rPr>
        <w:t xml:space="preserve"> της παρούσας». </w:t>
      </w:r>
    </w:p>
    <w:bookmarkEnd w:id="105"/>
    <w:p w14:paraId="1368A859" w14:textId="7C8E065D" w:rsidR="008338F0" w:rsidRPr="001E4247" w:rsidRDefault="003B06D8" w:rsidP="00B0128E">
      <w:pPr>
        <w:rPr>
          <w:i/>
          <w:iCs/>
          <w:color w:val="5B9BD5"/>
          <w:lang w:val="el-GR"/>
        </w:rPr>
      </w:pPr>
      <w:r w:rsidRPr="001E4247">
        <w:rPr>
          <w:b/>
          <w:bCs/>
          <w:lang w:val="el-GR"/>
        </w:rPr>
        <w:t xml:space="preserve">3. </w:t>
      </w:r>
      <w:r w:rsidR="00CD3B0E" w:rsidRPr="001E4247">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10F0D9D" w14:textId="41F85FEE" w:rsidR="008338F0" w:rsidRPr="001E4247" w:rsidRDefault="003B06D8">
      <w:pPr>
        <w:rPr>
          <w:rStyle w:val="FootnoteReference2"/>
          <w:lang w:val="el-GR"/>
        </w:rPr>
      </w:pPr>
      <w:r w:rsidRPr="001E4247">
        <w:rPr>
          <w:b/>
          <w:bCs/>
          <w:lang w:val="el-GR"/>
        </w:rPr>
        <w:t>4</w:t>
      </w:r>
      <w:r w:rsidR="003355E7" w:rsidRPr="001E4247">
        <w:rPr>
          <w:b/>
          <w:bCs/>
          <w:lang w:val="el-GR"/>
        </w:rPr>
        <w:t>.</w:t>
      </w:r>
      <w:r w:rsidR="003355E7" w:rsidRPr="001E4247">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1E4247">
        <w:rPr>
          <w:lang w:val="el-GR"/>
        </w:rPr>
        <w:t>ολόκληρον</w:t>
      </w:r>
      <w:proofErr w:type="spellEnd"/>
      <w:r w:rsidR="003355E7" w:rsidRPr="001E4247">
        <w:rPr>
          <w:lang w:val="el-GR"/>
        </w:rPr>
        <w:t>.</w:t>
      </w:r>
      <w:r w:rsidR="00E1337D" w:rsidRPr="001E4247">
        <w:rPr>
          <w:rStyle w:val="FootnoteReference2"/>
          <w:lang w:val="el-GR"/>
        </w:rPr>
        <w:t xml:space="preserve"> </w:t>
      </w:r>
    </w:p>
    <w:p w14:paraId="298A0B1D" w14:textId="77777777" w:rsidR="002F2BED" w:rsidRPr="001E4247" w:rsidRDefault="002F2BED" w:rsidP="00A05D2C">
      <w:pPr>
        <w:pStyle w:val="a6"/>
        <w:rPr>
          <w:lang w:val="el-GR"/>
        </w:rPr>
      </w:pPr>
    </w:p>
    <w:p w14:paraId="2FD93186" w14:textId="77777777" w:rsidR="008338F0" w:rsidRPr="001E4247" w:rsidRDefault="003355E7" w:rsidP="0072750F">
      <w:pPr>
        <w:pStyle w:val="Heading3"/>
        <w:ind w:left="1276"/>
        <w:rPr>
          <w:lang w:val="el-GR"/>
        </w:rPr>
      </w:pPr>
      <w:bookmarkStart w:id="106" w:name="_Ref496542081"/>
      <w:bookmarkStart w:id="107" w:name="_Toc97194272"/>
      <w:bookmarkStart w:id="108" w:name="_Toc97194422"/>
      <w:bookmarkStart w:id="109" w:name="_Toc97204896"/>
      <w:bookmarkStart w:id="110" w:name="_Toc129705067"/>
      <w:r w:rsidRPr="001E4247">
        <w:rPr>
          <w:lang w:val="el-GR"/>
        </w:rPr>
        <w:t>Εγγύηση συμμετοχής</w:t>
      </w:r>
      <w:bookmarkEnd w:id="106"/>
      <w:bookmarkEnd w:id="107"/>
      <w:bookmarkEnd w:id="108"/>
      <w:bookmarkEnd w:id="109"/>
      <w:bookmarkEnd w:id="110"/>
    </w:p>
    <w:p w14:paraId="3A4DC14A" w14:textId="0008F40D" w:rsidR="00C960CF" w:rsidRPr="001E4247" w:rsidRDefault="003355E7" w:rsidP="00221291">
      <w:pPr>
        <w:pStyle w:val="ListParagraph"/>
        <w:tabs>
          <w:tab w:val="left" w:pos="0"/>
          <w:tab w:val="left" w:pos="1134"/>
        </w:tabs>
        <w:spacing w:before="240"/>
        <w:ind w:left="0"/>
        <w:rPr>
          <w:lang w:val="el-GR"/>
        </w:rPr>
      </w:pPr>
      <w:r w:rsidRPr="001E4247">
        <w:rPr>
          <w:rStyle w:val="Heading4Char"/>
          <w:rFonts w:ascii="Tahoma" w:hAnsi="Tahoma" w:cs="Tahoma"/>
          <w:sz w:val="22"/>
          <w:szCs w:val="22"/>
          <w:lang w:val="el-GR"/>
        </w:rPr>
        <w:t>2.2.2.1.</w:t>
      </w:r>
      <w:r w:rsidRPr="001E4247">
        <w:rPr>
          <w:b/>
          <w:bCs/>
          <w:lang w:val="el-GR"/>
        </w:rPr>
        <w:t xml:space="preserve"> </w:t>
      </w:r>
      <w:r w:rsidRPr="001E4247">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E4247">
        <w:rPr>
          <w:lang w:val="el-GR"/>
        </w:rPr>
        <w:t xml:space="preserve"> </w:t>
      </w:r>
      <w:r w:rsidRPr="001E4247">
        <w:rPr>
          <w:lang w:val="el-GR"/>
        </w:rPr>
        <w:t>εγγυητική επιστολή συμμετοχής,</w:t>
      </w:r>
      <w:r w:rsidR="00C960CF" w:rsidRPr="001E4247">
        <w:rPr>
          <w:lang w:val="el-GR"/>
        </w:rPr>
        <w:t xml:space="preserve"> σύμφωνα με το </w:t>
      </w:r>
      <w:r w:rsidR="00CA543A" w:rsidRPr="001E4247">
        <w:rPr>
          <w:lang w:val="el-GR"/>
        </w:rPr>
        <w:t xml:space="preserve">αντίστοιχο </w:t>
      </w:r>
      <w:r w:rsidR="00C960CF" w:rsidRPr="001E4247">
        <w:rPr>
          <w:lang w:val="el-GR"/>
        </w:rPr>
        <w:t xml:space="preserve">υπόδειγμα </w:t>
      </w:r>
      <w:r w:rsidR="00CA543A" w:rsidRPr="001E4247">
        <w:rPr>
          <w:lang w:val="el-GR"/>
        </w:rPr>
        <w:t>στο</w:t>
      </w:r>
      <w:r w:rsidR="00C960CF" w:rsidRPr="001E4247">
        <w:rPr>
          <w:lang w:val="el-GR"/>
        </w:rPr>
        <w:t xml:space="preserve"> </w:t>
      </w:r>
      <w:r w:rsidR="00CA543A" w:rsidRPr="001E4247">
        <w:rPr>
          <w:lang w:val="el-GR"/>
        </w:rPr>
        <w:t>«</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496623895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1E4247">
        <w:rPr>
          <w:lang w:val="el-GR"/>
        </w:rPr>
        <w:t xml:space="preserve">ΠΑΡΑΡΤΗΜΑ </w:t>
      </w:r>
      <w:r w:rsidR="00E11B07" w:rsidRPr="001E4247">
        <w:t>VIII</w:t>
      </w:r>
      <w:r w:rsidR="00E11B07" w:rsidRPr="001E4247">
        <w:rPr>
          <w:lang w:val="el-GR"/>
        </w:rPr>
        <w:t xml:space="preserve"> – Υποδείγματα Εγγυητικών Επιστολών</w:t>
      </w:r>
      <w:r w:rsidR="00355E7C" w:rsidRPr="001E4247">
        <w:fldChar w:fldCharType="end"/>
      </w:r>
      <w:r w:rsidR="00CA543A" w:rsidRPr="001E4247">
        <w:rPr>
          <w:lang w:val="el-GR"/>
        </w:rPr>
        <w:t>»</w:t>
      </w:r>
      <w:r w:rsidR="00E1337D" w:rsidRPr="001E4247">
        <w:rPr>
          <w:lang w:val="el-GR"/>
        </w:rPr>
        <w:t xml:space="preserve"> </w:t>
      </w:r>
      <w:r w:rsidR="00C960CF" w:rsidRPr="001E4247">
        <w:rPr>
          <w:lang w:val="el-GR"/>
        </w:rPr>
        <w:t>της παρούσας</w:t>
      </w:r>
      <w:r w:rsidRPr="001E4247">
        <w:rPr>
          <w:lang w:val="el-GR"/>
        </w:rPr>
        <w:t>.</w:t>
      </w:r>
    </w:p>
    <w:p w14:paraId="53FD0507" w14:textId="4B356460" w:rsidR="00DF0C2D" w:rsidRPr="001E4247" w:rsidRDefault="00DF0C2D" w:rsidP="003329FF">
      <w:pPr>
        <w:pStyle w:val="ListParagraph"/>
        <w:tabs>
          <w:tab w:val="left" w:pos="0"/>
          <w:tab w:val="left" w:pos="1134"/>
        </w:tabs>
        <w:spacing w:before="240"/>
        <w:ind w:left="0"/>
        <w:rPr>
          <w:lang w:val="el-GR"/>
        </w:rPr>
      </w:pPr>
      <w:r w:rsidRPr="001E4247">
        <w:rPr>
          <w:lang w:val="el-GR"/>
        </w:rPr>
        <w:t xml:space="preserve">Το ποσό της εγγυητικής επιστολής θα πρέπει να καλύπτει σε ευρώ (€) ποσοστό </w:t>
      </w:r>
      <w:r w:rsidR="00C65C73" w:rsidRPr="001E4247">
        <w:rPr>
          <w:b/>
          <w:bCs/>
          <w:lang w:val="el-GR"/>
        </w:rPr>
        <w:t>2</w:t>
      </w:r>
      <w:r w:rsidRPr="001E4247">
        <w:rPr>
          <w:b/>
          <w:lang w:val="el-GR"/>
        </w:rPr>
        <w:t>%</w:t>
      </w:r>
      <w:r w:rsidRPr="001E4247">
        <w:rPr>
          <w:lang w:val="el-GR"/>
        </w:rPr>
        <w:t xml:space="preserve"> του προϋπολογισμού του Έργου (μη συμπεριλαμβανομένου ΦΠΑ), ήτοι ποσό </w:t>
      </w:r>
      <w:r w:rsidR="003B7592" w:rsidRPr="00C66B70">
        <w:rPr>
          <w:b/>
          <w:bCs/>
          <w:lang w:val="el-GR"/>
        </w:rPr>
        <w:t xml:space="preserve">τεσσάρων χιλιάδων και </w:t>
      </w:r>
      <w:r w:rsidR="00C65C73" w:rsidRPr="00C66B70">
        <w:rPr>
          <w:b/>
          <w:bCs/>
          <w:lang w:val="el-GR"/>
        </w:rPr>
        <w:t xml:space="preserve">Ευρώ </w:t>
      </w:r>
      <w:r w:rsidRPr="00C66B70">
        <w:rPr>
          <w:b/>
          <w:bCs/>
          <w:lang w:val="el-GR"/>
        </w:rPr>
        <w:t>(</w:t>
      </w:r>
      <w:r w:rsidR="003B7592" w:rsidRPr="00C66B70">
        <w:rPr>
          <w:b/>
          <w:bCs/>
          <w:lang w:val="el-GR"/>
        </w:rPr>
        <w:t>4</w:t>
      </w:r>
      <w:r w:rsidR="00C65C73" w:rsidRPr="00C66B70">
        <w:rPr>
          <w:b/>
          <w:bCs/>
          <w:lang w:val="el-GR"/>
        </w:rPr>
        <w:t>.</w:t>
      </w:r>
      <w:r w:rsidR="003663E9" w:rsidRPr="00C66B70">
        <w:rPr>
          <w:b/>
          <w:bCs/>
          <w:lang w:val="el-GR"/>
        </w:rPr>
        <w:t>00</w:t>
      </w:r>
      <w:r w:rsidR="00C65C73" w:rsidRPr="00C66B70">
        <w:rPr>
          <w:b/>
          <w:bCs/>
          <w:lang w:val="el-GR"/>
        </w:rPr>
        <w:t xml:space="preserve">0,00 </w:t>
      </w:r>
      <w:r w:rsidRPr="00C66B70">
        <w:rPr>
          <w:b/>
          <w:bCs/>
          <w:lang w:val="el-GR"/>
        </w:rPr>
        <w:t>€)</w:t>
      </w:r>
      <w:r w:rsidRPr="00C66B70">
        <w:rPr>
          <w:lang w:val="el-GR"/>
        </w:rPr>
        <w:t>.</w:t>
      </w:r>
    </w:p>
    <w:p w14:paraId="2CB6D2E2" w14:textId="77777777" w:rsidR="008338F0" w:rsidRPr="001E4247" w:rsidRDefault="003355E7">
      <w:pPr>
        <w:rPr>
          <w:bCs/>
          <w:lang w:val="el-GR"/>
        </w:rPr>
      </w:pPr>
      <w:r w:rsidRPr="001E4247">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CC4ECCF" w14:textId="4975EC60" w:rsidR="008338F0" w:rsidRPr="001E4247" w:rsidRDefault="003355E7">
      <w:pPr>
        <w:rPr>
          <w:bCs/>
          <w:lang w:val="el-GR"/>
        </w:rPr>
      </w:pPr>
      <w:r w:rsidRPr="001E4247">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1E4247">
        <w:rPr>
          <w:bCs/>
          <w:lang w:val="el-GR"/>
        </w:rPr>
        <w:t xml:space="preserve">της παρ.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496542431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bCs/>
          <w:lang w:val="el-GR"/>
        </w:rPr>
        <w:t>2.4.5</w:t>
      </w:r>
      <w:r w:rsidR="00355E7C" w:rsidRPr="001E4247">
        <w:fldChar w:fldCharType="end"/>
      </w:r>
      <w:r w:rsidRPr="001E4247">
        <w:rPr>
          <w:bCs/>
          <w:lang w:val="el-GR"/>
        </w:rPr>
        <w:t xml:space="preserve"> </w:t>
      </w:r>
      <w:r w:rsidR="00C960CF" w:rsidRPr="001E4247">
        <w:rPr>
          <w:bCs/>
          <w:lang w:val="el-GR"/>
        </w:rPr>
        <w:t xml:space="preserve">«Χρόνος Ισχύος των Προσφορών» </w:t>
      </w:r>
      <w:r w:rsidRPr="001E4247">
        <w:rPr>
          <w:bCs/>
          <w:lang w:val="el-GR"/>
        </w:rPr>
        <w:t>της παρούσας, άλλως η προσφορά απορρίπτεται. Η αναθέτουσα αρχή μπορεί, πριν τη λήξη της προσφοράς, να ζητά από τ</w:t>
      </w:r>
      <w:r w:rsidR="00730200" w:rsidRPr="001E4247">
        <w:rPr>
          <w:bCs/>
          <w:lang w:val="el-GR"/>
        </w:rPr>
        <w:t>ους</w:t>
      </w:r>
      <w:r w:rsidRPr="001E4247">
        <w:rPr>
          <w:bCs/>
          <w:lang w:val="el-GR"/>
        </w:rPr>
        <w:t xml:space="preserve"> προσφέροντ</w:t>
      </w:r>
      <w:r w:rsidR="00730200" w:rsidRPr="001E4247">
        <w:rPr>
          <w:bCs/>
          <w:lang w:val="el-GR"/>
        </w:rPr>
        <w:t>ες</w:t>
      </w:r>
      <w:r w:rsidRPr="001E4247">
        <w:rPr>
          <w:bCs/>
          <w:lang w:val="el-GR"/>
        </w:rPr>
        <w:t xml:space="preserve"> να παρατείν</w:t>
      </w:r>
      <w:r w:rsidR="00730200" w:rsidRPr="001E4247">
        <w:rPr>
          <w:bCs/>
          <w:lang w:val="el-GR"/>
        </w:rPr>
        <w:t>ουν</w:t>
      </w:r>
      <w:r w:rsidRPr="001E4247">
        <w:rPr>
          <w:bCs/>
          <w:lang w:val="el-GR"/>
        </w:rPr>
        <w:t>, πριν τη λήξη τους, τη διάρκεια ισχύος της προσφοράς και της εγγύησης συμμετοχής.</w:t>
      </w:r>
    </w:p>
    <w:p w14:paraId="29BDB0B2" w14:textId="50628F2B" w:rsidR="00CD3B0E" w:rsidRPr="001E4247" w:rsidRDefault="00CD3B0E" w:rsidP="00CD3B0E">
      <w:pPr>
        <w:rPr>
          <w:lang w:val="el-GR"/>
        </w:rPr>
      </w:pPr>
      <w:r w:rsidRPr="001E4247">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801949" w:rsidRPr="001E4247">
        <w:rPr>
          <w:bCs/>
          <w:lang w:val="el-GR"/>
        </w:rPr>
        <w:fldChar w:fldCharType="begin"/>
      </w:r>
      <w:r w:rsidRPr="001E4247">
        <w:rPr>
          <w:bCs/>
          <w:lang w:val="el-GR"/>
        </w:rPr>
        <w:instrText xml:space="preserve"> REF _Ref496542534 \r \h </w:instrText>
      </w:r>
      <w:r w:rsidR="001E4247">
        <w:rPr>
          <w:bCs/>
          <w:lang w:val="el-GR"/>
        </w:rPr>
        <w:instrText xml:space="preserve"> \* MERGEFORMAT </w:instrText>
      </w:r>
      <w:r w:rsidR="00801949" w:rsidRPr="001E4247">
        <w:rPr>
          <w:bCs/>
          <w:lang w:val="el-GR"/>
        </w:rPr>
      </w:r>
      <w:r w:rsidR="00801949" w:rsidRPr="001E4247">
        <w:rPr>
          <w:bCs/>
          <w:lang w:val="el-GR"/>
        </w:rPr>
        <w:fldChar w:fldCharType="separate"/>
      </w:r>
      <w:r w:rsidR="00E11B07">
        <w:rPr>
          <w:bCs/>
          <w:lang w:val="el-GR"/>
        </w:rPr>
        <w:t>3.1</w:t>
      </w:r>
      <w:r w:rsidR="00801949" w:rsidRPr="001E4247">
        <w:rPr>
          <w:bCs/>
          <w:lang w:val="el-GR"/>
        </w:rPr>
        <w:fldChar w:fldCharType="end"/>
      </w:r>
      <w:r w:rsidRPr="001E4247">
        <w:rPr>
          <w:bCs/>
          <w:lang w:val="el-GR"/>
        </w:rPr>
        <w:t xml:space="preserve"> της παρούσας, άλλως η προσφορά απορρίπτεται ως απαράδεκτη, μετά από γνώμη της Επιτροπής Διαγωνισμού.</w:t>
      </w:r>
    </w:p>
    <w:p w14:paraId="6D305AED" w14:textId="77777777" w:rsidR="00CD3B0E" w:rsidRPr="001E4247" w:rsidRDefault="00CD3B0E">
      <w:pPr>
        <w:rPr>
          <w:b/>
          <w:bCs/>
          <w:lang w:val="el-GR"/>
        </w:rPr>
      </w:pPr>
    </w:p>
    <w:p w14:paraId="731D3420" w14:textId="77777777" w:rsidR="008338F0" w:rsidRPr="001E4247" w:rsidRDefault="003355E7" w:rsidP="00221291">
      <w:pPr>
        <w:pStyle w:val="ListParagraph"/>
        <w:tabs>
          <w:tab w:val="left" w:pos="0"/>
          <w:tab w:val="left" w:pos="1134"/>
        </w:tabs>
        <w:spacing w:before="240"/>
        <w:ind w:left="0"/>
        <w:rPr>
          <w:lang w:val="el-GR"/>
        </w:rPr>
      </w:pPr>
      <w:r w:rsidRPr="001E4247">
        <w:rPr>
          <w:rStyle w:val="Heading4Char"/>
          <w:rFonts w:ascii="Tahoma" w:hAnsi="Tahoma" w:cs="Tahoma"/>
          <w:sz w:val="22"/>
          <w:szCs w:val="22"/>
          <w:lang w:val="el-GR"/>
        </w:rPr>
        <w:t>2.2.2.2.</w:t>
      </w:r>
      <w:r w:rsidRPr="001E4247">
        <w:rPr>
          <w:b/>
          <w:lang w:val="el-GR"/>
        </w:rPr>
        <w:t xml:space="preserve"> </w:t>
      </w:r>
      <w:r w:rsidRPr="001E4247">
        <w:rPr>
          <w:lang w:val="el-GR"/>
        </w:rPr>
        <w:t xml:space="preserve">Η εγγύηση συμμετοχής επιστρέφεται στον ανάδοχο με την προσκόμιση της εγγύησης καλής εκτέλεσης. </w:t>
      </w:r>
    </w:p>
    <w:p w14:paraId="42659D8C" w14:textId="77777777" w:rsidR="008338F0" w:rsidRPr="001E4247" w:rsidRDefault="003355E7">
      <w:pPr>
        <w:rPr>
          <w:lang w:val="el-GR"/>
        </w:rPr>
      </w:pPr>
      <w:r w:rsidRPr="001E4247">
        <w:rPr>
          <w:lang w:val="el-GR"/>
        </w:rPr>
        <w:t>Η εγγύηση συμμετοχής επιστρέφεται στους λοιπούς προσφέροντες</w:t>
      </w:r>
      <w:r w:rsidR="00E87EA9" w:rsidRPr="001E4247">
        <w:rPr>
          <w:lang w:val="el-GR"/>
        </w:rPr>
        <w:t xml:space="preserve"> σύμφωνα με τα ειδικότερα οριζόμενα </w:t>
      </w:r>
      <w:r w:rsidR="00CD3B0E" w:rsidRPr="001E4247">
        <w:rPr>
          <w:bCs/>
          <w:lang w:val="el-GR"/>
        </w:rPr>
        <w:t>στην παρ. 3 του ά</w:t>
      </w:r>
      <w:r w:rsidR="00E87EA9" w:rsidRPr="001E4247">
        <w:rPr>
          <w:bCs/>
          <w:lang w:val="el-GR"/>
        </w:rPr>
        <w:t>ρθρο</w:t>
      </w:r>
      <w:r w:rsidR="00CD3B0E" w:rsidRPr="001E4247">
        <w:rPr>
          <w:bCs/>
          <w:lang w:val="el-GR"/>
        </w:rPr>
        <w:t>υ</w:t>
      </w:r>
      <w:r w:rsidR="00E87EA9" w:rsidRPr="001E4247">
        <w:rPr>
          <w:bCs/>
          <w:lang w:val="el-GR"/>
        </w:rPr>
        <w:t xml:space="preserve"> 72 του ν. 4412/2016</w:t>
      </w:r>
      <w:r w:rsidR="00E87EA9" w:rsidRPr="001E4247">
        <w:rPr>
          <w:lang w:val="el-GR"/>
        </w:rPr>
        <w:t>.</w:t>
      </w:r>
      <w:r w:rsidR="00E87EA9" w:rsidRPr="001E4247">
        <w:rPr>
          <w:rStyle w:val="WW-FootnoteReference17"/>
          <w:lang w:val="el-GR"/>
        </w:rPr>
        <w:t xml:space="preserve"> </w:t>
      </w:r>
      <w:r w:rsidR="00E87EA9" w:rsidRPr="001E4247">
        <w:rPr>
          <w:rStyle w:val="WW-FootnoteReference17"/>
        </w:rPr>
        <w:footnoteReference w:id="7"/>
      </w:r>
      <w:r w:rsidR="00E87EA9" w:rsidRPr="001E4247">
        <w:rPr>
          <w:lang w:val="el-GR"/>
        </w:rPr>
        <w:t xml:space="preserve"> </w:t>
      </w:r>
    </w:p>
    <w:p w14:paraId="4F59C951" w14:textId="77777777" w:rsidR="00E975FD" w:rsidRPr="001E4247" w:rsidRDefault="00FA4CDD">
      <w:pPr>
        <w:rPr>
          <w:lang w:val="el-GR"/>
        </w:rPr>
      </w:pPr>
      <w:r w:rsidRPr="001E4247">
        <w:rPr>
          <w:lang w:val="el-GR"/>
        </w:rPr>
        <w:t>μ</w:t>
      </w:r>
      <w:r w:rsidR="00FC1B9E" w:rsidRPr="001E4247">
        <w:rPr>
          <w:lang w:val="el-GR"/>
        </w:rPr>
        <w:t>ετά από :</w:t>
      </w:r>
    </w:p>
    <w:p w14:paraId="428D10E0" w14:textId="77777777" w:rsidR="00FC1B9E" w:rsidRPr="001E4247" w:rsidRDefault="00FC1B9E" w:rsidP="00821852">
      <w:pPr>
        <w:rPr>
          <w:lang w:val="el-GR"/>
        </w:rPr>
      </w:pPr>
      <w:proofErr w:type="spellStart"/>
      <w:r w:rsidRPr="001E4247">
        <w:rPr>
          <w:rFonts w:hint="eastAsia"/>
          <w:lang w:val="el-GR"/>
        </w:rPr>
        <w:t>αα</w:t>
      </w:r>
      <w:proofErr w:type="spellEnd"/>
      <w:r w:rsidRPr="001E4247">
        <w:rPr>
          <w:lang w:val="el-GR"/>
        </w:rPr>
        <w:t xml:space="preserve">) </w:t>
      </w:r>
      <w:r w:rsidRPr="001E4247">
        <w:rPr>
          <w:rFonts w:hint="eastAsia"/>
          <w:lang w:val="el-GR"/>
        </w:rPr>
        <w:t>την</w:t>
      </w:r>
      <w:r w:rsidRPr="001E4247">
        <w:rPr>
          <w:lang w:val="el-GR"/>
        </w:rPr>
        <w:t xml:space="preserve"> </w:t>
      </w:r>
      <w:r w:rsidRPr="001E4247">
        <w:rPr>
          <w:rFonts w:hint="eastAsia"/>
          <w:lang w:val="el-GR"/>
        </w:rPr>
        <w:t>άπρακτη</w:t>
      </w:r>
      <w:r w:rsidRPr="001E4247">
        <w:rPr>
          <w:lang w:val="el-GR"/>
        </w:rPr>
        <w:t xml:space="preserve"> </w:t>
      </w:r>
      <w:r w:rsidRPr="001E4247">
        <w:rPr>
          <w:rFonts w:hint="eastAsia"/>
          <w:lang w:val="el-GR"/>
        </w:rPr>
        <w:t>πάροδο</w:t>
      </w:r>
      <w:r w:rsidRPr="001E4247">
        <w:rPr>
          <w:lang w:val="el-GR"/>
        </w:rPr>
        <w:t xml:space="preserve"> </w:t>
      </w:r>
      <w:r w:rsidRPr="001E4247">
        <w:rPr>
          <w:rFonts w:hint="eastAsia"/>
          <w:lang w:val="el-GR"/>
        </w:rPr>
        <w:t>της</w:t>
      </w:r>
      <w:r w:rsidRPr="001E4247">
        <w:rPr>
          <w:lang w:val="el-GR"/>
        </w:rPr>
        <w:t xml:space="preserve"> </w:t>
      </w:r>
      <w:r w:rsidRPr="001E4247">
        <w:rPr>
          <w:rFonts w:hint="eastAsia"/>
          <w:lang w:val="el-GR"/>
        </w:rPr>
        <w:t>προθεσμίας</w:t>
      </w:r>
      <w:r w:rsidRPr="001E4247">
        <w:rPr>
          <w:lang w:val="el-GR"/>
        </w:rPr>
        <w:t xml:space="preserve"> </w:t>
      </w:r>
      <w:r w:rsidRPr="001E4247">
        <w:rPr>
          <w:rFonts w:hint="eastAsia"/>
          <w:lang w:val="el-GR"/>
        </w:rPr>
        <w:t>άσκησης</w:t>
      </w:r>
      <w:r w:rsidRPr="001E4247">
        <w:rPr>
          <w:lang w:val="el-GR"/>
        </w:rPr>
        <w:t xml:space="preserve"> </w:t>
      </w:r>
      <w:proofErr w:type="spellStart"/>
      <w:r w:rsidRPr="001E4247">
        <w:rPr>
          <w:rFonts w:hint="eastAsia"/>
          <w:lang w:val="el-GR"/>
        </w:rPr>
        <w:t>ενδικοφανούς</w:t>
      </w:r>
      <w:proofErr w:type="spellEnd"/>
      <w:r w:rsidRPr="001E4247">
        <w:rPr>
          <w:lang w:val="el-GR"/>
        </w:rPr>
        <w:t xml:space="preserve"> </w:t>
      </w:r>
      <w:r w:rsidRPr="001E4247">
        <w:rPr>
          <w:rFonts w:hint="eastAsia"/>
          <w:lang w:val="el-GR"/>
        </w:rPr>
        <w:t>προσφυγής</w:t>
      </w:r>
      <w:r w:rsidRPr="001E4247">
        <w:rPr>
          <w:lang w:val="el-GR"/>
        </w:rPr>
        <w:t xml:space="preserve"> </w:t>
      </w:r>
      <w:r w:rsidRPr="001E4247">
        <w:rPr>
          <w:rFonts w:hint="eastAsia"/>
          <w:lang w:val="el-GR"/>
        </w:rPr>
        <w:t>ή</w:t>
      </w:r>
      <w:r w:rsidRPr="001E4247">
        <w:rPr>
          <w:lang w:val="el-GR"/>
        </w:rPr>
        <w:t xml:space="preserve"> </w:t>
      </w:r>
      <w:r w:rsidRPr="001E4247">
        <w:rPr>
          <w:rFonts w:hint="eastAsia"/>
          <w:lang w:val="el-GR"/>
        </w:rPr>
        <w:t>την</w:t>
      </w:r>
      <w:r w:rsidRPr="001E4247">
        <w:rPr>
          <w:lang w:val="el-GR"/>
        </w:rPr>
        <w:t xml:space="preserve"> </w:t>
      </w:r>
      <w:r w:rsidRPr="001E4247">
        <w:rPr>
          <w:rFonts w:hint="eastAsia"/>
          <w:lang w:val="el-GR"/>
        </w:rPr>
        <w:t>έκδοση</w:t>
      </w:r>
      <w:r w:rsidRPr="001E4247">
        <w:rPr>
          <w:lang w:val="el-GR"/>
        </w:rPr>
        <w:t xml:space="preserve"> </w:t>
      </w:r>
      <w:r w:rsidRPr="001E4247">
        <w:rPr>
          <w:rFonts w:hint="eastAsia"/>
          <w:lang w:val="el-GR"/>
        </w:rPr>
        <w:t>απόφασης</w:t>
      </w:r>
      <w:r w:rsidRPr="001E4247">
        <w:rPr>
          <w:lang w:val="el-GR"/>
        </w:rPr>
        <w:t xml:space="preserve"> </w:t>
      </w:r>
      <w:r w:rsidRPr="001E4247">
        <w:rPr>
          <w:rFonts w:hint="eastAsia"/>
          <w:lang w:val="el-GR"/>
        </w:rPr>
        <w:t>επί</w:t>
      </w:r>
      <w:r w:rsidRPr="001E4247">
        <w:rPr>
          <w:lang w:val="el-GR"/>
        </w:rPr>
        <w:t xml:space="preserve"> </w:t>
      </w:r>
      <w:proofErr w:type="spellStart"/>
      <w:r w:rsidRPr="001E4247">
        <w:rPr>
          <w:rFonts w:hint="eastAsia"/>
          <w:lang w:val="el-GR"/>
        </w:rPr>
        <w:t>ασκηθείσας</w:t>
      </w:r>
      <w:proofErr w:type="spellEnd"/>
      <w:r w:rsidRPr="001E4247">
        <w:rPr>
          <w:lang w:val="el-GR"/>
        </w:rPr>
        <w:t xml:space="preserve"> </w:t>
      </w:r>
      <w:r w:rsidRPr="001E4247">
        <w:rPr>
          <w:rFonts w:hint="eastAsia"/>
          <w:lang w:val="el-GR"/>
        </w:rPr>
        <w:t>προσφυγής</w:t>
      </w:r>
      <w:r w:rsidRPr="001E4247">
        <w:rPr>
          <w:lang w:val="el-GR"/>
        </w:rPr>
        <w:t xml:space="preserve"> </w:t>
      </w:r>
      <w:r w:rsidRPr="001E4247">
        <w:rPr>
          <w:rFonts w:hint="eastAsia"/>
          <w:lang w:val="el-GR"/>
        </w:rPr>
        <w:t>κατά</w:t>
      </w:r>
      <w:r w:rsidRPr="001E4247">
        <w:rPr>
          <w:lang w:val="el-GR"/>
        </w:rPr>
        <w:t xml:space="preserve"> </w:t>
      </w:r>
      <w:r w:rsidRPr="001E4247">
        <w:rPr>
          <w:rFonts w:hint="eastAsia"/>
          <w:lang w:val="el-GR"/>
        </w:rPr>
        <w:t>της</w:t>
      </w:r>
      <w:r w:rsidRPr="001E4247">
        <w:rPr>
          <w:lang w:val="el-GR"/>
        </w:rPr>
        <w:t xml:space="preserve"> </w:t>
      </w:r>
      <w:r w:rsidRPr="001E4247">
        <w:rPr>
          <w:rFonts w:hint="eastAsia"/>
          <w:lang w:val="el-GR"/>
        </w:rPr>
        <w:t>απόφασης</w:t>
      </w:r>
      <w:r w:rsidRPr="001E4247">
        <w:rPr>
          <w:lang w:val="el-GR"/>
        </w:rPr>
        <w:t xml:space="preserve"> </w:t>
      </w:r>
      <w:r w:rsidRPr="001E4247">
        <w:rPr>
          <w:rFonts w:hint="eastAsia"/>
          <w:lang w:val="el-GR"/>
        </w:rPr>
        <w:t>κατακύρωσης</w:t>
      </w:r>
      <w:r w:rsidRPr="001E4247">
        <w:rPr>
          <w:lang w:val="el-GR"/>
        </w:rPr>
        <w:t>,</w:t>
      </w:r>
    </w:p>
    <w:p w14:paraId="38CD4328" w14:textId="77777777" w:rsidR="00FC1B9E" w:rsidRPr="001E4247" w:rsidRDefault="00FC1B9E" w:rsidP="00821852">
      <w:pPr>
        <w:rPr>
          <w:lang w:val="el-GR"/>
        </w:rPr>
      </w:pPr>
      <w:proofErr w:type="spellStart"/>
      <w:r w:rsidRPr="001E4247">
        <w:rPr>
          <w:rFonts w:hint="eastAsia"/>
          <w:lang w:val="el-GR"/>
        </w:rPr>
        <w:t>ββ</w:t>
      </w:r>
      <w:proofErr w:type="spellEnd"/>
      <w:r w:rsidRPr="001E4247">
        <w:rPr>
          <w:lang w:val="el-GR"/>
        </w:rPr>
        <w:t xml:space="preserve">) </w:t>
      </w:r>
      <w:r w:rsidRPr="001E4247">
        <w:rPr>
          <w:rFonts w:hint="eastAsia"/>
          <w:lang w:val="el-GR"/>
        </w:rPr>
        <w:t>την</w:t>
      </w:r>
      <w:r w:rsidRPr="001E4247">
        <w:rPr>
          <w:lang w:val="el-GR"/>
        </w:rPr>
        <w:t xml:space="preserve"> </w:t>
      </w:r>
      <w:r w:rsidRPr="001E4247">
        <w:rPr>
          <w:rFonts w:hint="eastAsia"/>
          <w:lang w:val="el-GR"/>
        </w:rPr>
        <w:t>άπρακτη</w:t>
      </w:r>
      <w:r w:rsidRPr="001E4247">
        <w:rPr>
          <w:lang w:val="el-GR"/>
        </w:rPr>
        <w:t xml:space="preserve"> </w:t>
      </w:r>
      <w:r w:rsidRPr="001E4247">
        <w:rPr>
          <w:rFonts w:hint="eastAsia"/>
          <w:lang w:val="el-GR"/>
        </w:rPr>
        <w:t>πάροδο</w:t>
      </w:r>
      <w:r w:rsidRPr="001E4247">
        <w:rPr>
          <w:lang w:val="el-GR"/>
        </w:rPr>
        <w:t xml:space="preserve"> </w:t>
      </w:r>
      <w:r w:rsidRPr="001E4247">
        <w:rPr>
          <w:rFonts w:hint="eastAsia"/>
          <w:lang w:val="el-GR"/>
        </w:rPr>
        <w:t>της</w:t>
      </w:r>
      <w:r w:rsidRPr="001E4247">
        <w:rPr>
          <w:lang w:val="el-GR"/>
        </w:rPr>
        <w:t xml:space="preserve"> </w:t>
      </w:r>
      <w:r w:rsidRPr="001E4247">
        <w:rPr>
          <w:rFonts w:hint="eastAsia"/>
          <w:lang w:val="el-GR"/>
        </w:rPr>
        <w:t>προθεσμίας</w:t>
      </w:r>
      <w:r w:rsidRPr="001E4247">
        <w:rPr>
          <w:lang w:val="el-GR"/>
        </w:rPr>
        <w:t xml:space="preserve"> </w:t>
      </w:r>
      <w:r w:rsidRPr="001E4247">
        <w:rPr>
          <w:rFonts w:hint="eastAsia"/>
          <w:lang w:val="el-GR"/>
        </w:rPr>
        <w:t>άσκησης</w:t>
      </w:r>
      <w:r w:rsidRPr="001E4247">
        <w:rPr>
          <w:lang w:val="el-GR"/>
        </w:rPr>
        <w:t xml:space="preserve"> </w:t>
      </w:r>
      <w:r w:rsidRPr="001E4247">
        <w:rPr>
          <w:rFonts w:hint="eastAsia"/>
          <w:lang w:val="el-GR"/>
        </w:rPr>
        <w:t>ενδίκων</w:t>
      </w:r>
      <w:r w:rsidRPr="001E4247">
        <w:rPr>
          <w:lang w:val="el-GR"/>
        </w:rPr>
        <w:t xml:space="preserve"> </w:t>
      </w:r>
      <w:r w:rsidRPr="001E4247">
        <w:rPr>
          <w:rFonts w:hint="eastAsia"/>
          <w:lang w:val="el-GR"/>
        </w:rPr>
        <w:t>βοηθημάτων</w:t>
      </w:r>
      <w:r w:rsidRPr="001E4247">
        <w:rPr>
          <w:lang w:val="el-GR"/>
        </w:rPr>
        <w:t xml:space="preserve"> </w:t>
      </w:r>
      <w:r w:rsidRPr="001E4247">
        <w:rPr>
          <w:rFonts w:hint="eastAsia"/>
          <w:lang w:val="el-GR"/>
        </w:rPr>
        <w:t>προσωρινής</w:t>
      </w:r>
      <w:r w:rsidRPr="001E4247">
        <w:rPr>
          <w:lang w:val="el-GR"/>
        </w:rPr>
        <w:t xml:space="preserve"> </w:t>
      </w:r>
      <w:r w:rsidRPr="001E4247">
        <w:rPr>
          <w:rFonts w:hint="eastAsia"/>
          <w:lang w:val="el-GR"/>
        </w:rPr>
        <w:t>δικαστικής</w:t>
      </w:r>
      <w:r w:rsidRPr="001E4247">
        <w:rPr>
          <w:lang w:val="el-GR"/>
        </w:rPr>
        <w:t xml:space="preserve"> </w:t>
      </w:r>
      <w:r w:rsidRPr="001E4247">
        <w:rPr>
          <w:rFonts w:hint="eastAsia"/>
          <w:lang w:val="el-GR"/>
        </w:rPr>
        <w:t>προστασίας</w:t>
      </w:r>
      <w:r w:rsidRPr="001E4247">
        <w:rPr>
          <w:lang w:val="el-GR"/>
        </w:rPr>
        <w:t xml:space="preserve"> </w:t>
      </w:r>
      <w:r w:rsidRPr="001E4247">
        <w:rPr>
          <w:rFonts w:hint="eastAsia"/>
          <w:lang w:val="el-GR"/>
        </w:rPr>
        <w:t>ή</w:t>
      </w:r>
      <w:r w:rsidRPr="001E4247">
        <w:rPr>
          <w:lang w:val="el-GR"/>
        </w:rPr>
        <w:t xml:space="preserve"> </w:t>
      </w:r>
      <w:r w:rsidRPr="001E4247">
        <w:rPr>
          <w:rFonts w:hint="eastAsia"/>
          <w:lang w:val="el-GR"/>
        </w:rPr>
        <w:t>την</w:t>
      </w:r>
      <w:r w:rsidRPr="001E4247">
        <w:rPr>
          <w:lang w:val="el-GR"/>
        </w:rPr>
        <w:t xml:space="preserve"> </w:t>
      </w:r>
      <w:r w:rsidRPr="001E4247">
        <w:rPr>
          <w:rFonts w:hint="eastAsia"/>
          <w:lang w:val="el-GR"/>
        </w:rPr>
        <w:t>έκδοση</w:t>
      </w:r>
      <w:r w:rsidRPr="001E4247">
        <w:rPr>
          <w:lang w:val="el-GR"/>
        </w:rPr>
        <w:t xml:space="preserve"> </w:t>
      </w:r>
      <w:r w:rsidRPr="001E4247">
        <w:rPr>
          <w:rFonts w:hint="eastAsia"/>
          <w:lang w:val="el-GR"/>
        </w:rPr>
        <w:t>απόφασης</w:t>
      </w:r>
      <w:r w:rsidRPr="001E4247">
        <w:rPr>
          <w:lang w:val="el-GR"/>
        </w:rPr>
        <w:t xml:space="preserve"> </w:t>
      </w:r>
      <w:r w:rsidRPr="001E4247">
        <w:rPr>
          <w:rFonts w:hint="eastAsia"/>
          <w:lang w:val="el-GR"/>
        </w:rPr>
        <w:t>επ’</w:t>
      </w:r>
      <w:r w:rsidRPr="001E4247">
        <w:rPr>
          <w:lang w:val="el-GR"/>
        </w:rPr>
        <w:t xml:space="preserve"> </w:t>
      </w:r>
      <w:r w:rsidRPr="001E4247">
        <w:rPr>
          <w:rFonts w:hint="eastAsia"/>
          <w:lang w:val="el-GR"/>
        </w:rPr>
        <w:t>αυτών</w:t>
      </w:r>
      <w:r w:rsidRPr="001E4247">
        <w:rPr>
          <w:lang w:val="el-GR"/>
        </w:rPr>
        <w:t>,</w:t>
      </w:r>
    </w:p>
    <w:p w14:paraId="359630F2" w14:textId="77777777" w:rsidR="00FC1B9E" w:rsidRPr="001E4247" w:rsidRDefault="00FC1B9E" w:rsidP="00821852">
      <w:pPr>
        <w:rPr>
          <w:lang w:val="el-GR"/>
        </w:rPr>
      </w:pPr>
      <w:proofErr w:type="spellStart"/>
      <w:r w:rsidRPr="001E4247">
        <w:rPr>
          <w:rFonts w:hint="eastAsia"/>
          <w:lang w:val="el-GR"/>
        </w:rPr>
        <w:t>γγ</w:t>
      </w:r>
      <w:proofErr w:type="spellEnd"/>
      <w:r w:rsidRPr="001E4247">
        <w:rPr>
          <w:lang w:val="el-GR"/>
        </w:rPr>
        <w:t xml:space="preserve">) </w:t>
      </w:r>
      <w:r w:rsidRPr="001E4247">
        <w:rPr>
          <w:rFonts w:hint="eastAsia"/>
          <w:lang w:val="el-GR"/>
        </w:rPr>
        <w:t>την</w:t>
      </w:r>
      <w:r w:rsidRPr="001E4247">
        <w:rPr>
          <w:lang w:val="el-GR"/>
        </w:rPr>
        <w:t xml:space="preserve"> </w:t>
      </w:r>
      <w:r w:rsidRPr="001E4247">
        <w:rPr>
          <w:rFonts w:hint="eastAsia"/>
          <w:lang w:val="el-GR"/>
        </w:rPr>
        <w:t>ολοκλήρωση</w:t>
      </w:r>
      <w:r w:rsidRPr="001E4247">
        <w:rPr>
          <w:lang w:val="el-GR"/>
        </w:rPr>
        <w:t xml:space="preserve"> </w:t>
      </w:r>
      <w:r w:rsidRPr="001E4247">
        <w:rPr>
          <w:rFonts w:hint="eastAsia"/>
          <w:lang w:val="el-GR"/>
        </w:rPr>
        <w:t>του</w:t>
      </w:r>
      <w:r w:rsidRPr="001E4247">
        <w:rPr>
          <w:lang w:val="el-GR"/>
        </w:rPr>
        <w:t xml:space="preserve"> </w:t>
      </w:r>
      <w:proofErr w:type="spellStart"/>
      <w:r w:rsidRPr="001E4247">
        <w:rPr>
          <w:rFonts w:hint="eastAsia"/>
          <w:lang w:val="el-GR"/>
        </w:rPr>
        <w:t>προσυμβατικού</w:t>
      </w:r>
      <w:proofErr w:type="spellEnd"/>
      <w:r w:rsidRPr="001E4247">
        <w:rPr>
          <w:lang w:val="el-GR"/>
        </w:rPr>
        <w:t xml:space="preserve"> </w:t>
      </w:r>
      <w:r w:rsidRPr="001E4247">
        <w:rPr>
          <w:rFonts w:hint="eastAsia"/>
          <w:lang w:val="el-GR"/>
        </w:rPr>
        <w:t>ελέγχου</w:t>
      </w:r>
      <w:r w:rsidRPr="001E4247">
        <w:rPr>
          <w:lang w:val="el-GR"/>
        </w:rPr>
        <w:t xml:space="preserve"> </w:t>
      </w:r>
      <w:r w:rsidRPr="001E4247">
        <w:rPr>
          <w:rFonts w:hint="eastAsia"/>
          <w:lang w:val="el-GR"/>
        </w:rPr>
        <w:t>από</w:t>
      </w:r>
      <w:r w:rsidRPr="001E4247">
        <w:rPr>
          <w:lang w:val="el-GR"/>
        </w:rPr>
        <w:t xml:space="preserve"> </w:t>
      </w:r>
      <w:r w:rsidRPr="001E4247">
        <w:rPr>
          <w:rFonts w:hint="eastAsia"/>
          <w:lang w:val="el-GR"/>
        </w:rPr>
        <w:t>το</w:t>
      </w:r>
      <w:r w:rsidRPr="001E4247">
        <w:rPr>
          <w:lang w:val="el-GR"/>
        </w:rPr>
        <w:t xml:space="preserve"> </w:t>
      </w:r>
      <w:r w:rsidRPr="001E4247">
        <w:rPr>
          <w:rFonts w:hint="eastAsia"/>
          <w:lang w:val="el-GR"/>
        </w:rPr>
        <w:t>Ελεγκτικό</w:t>
      </w:r>
      <w:r w:rsidRPr="001E4247">
        <w:rPr>
          <w:lang w:val="el-GR"/>
        </w:rPr>
        <w:t xml:space="preserve"> </w:t>
      </w:r>
      <w:r w:rsidRPr="001E4247">
        <w:rPr>
          <w:rFonts w:hint="eastAsia"/>
          <w:lang w:val="el-GR"/>
        </w:rPr>
        <w:t>Συνέδριο</w:t>
      </w:r>
      <w:r w:rsidRPr="001E4247">
        <w:rPr>
          <w:lang w:val="el-GR"/>
        </w:rPr>
        <w:t xml:space="preserve">, </w:t>
      </w:r>
      <w:r w:rsidRPr="001E4247">
        <w:rPr>
          <w:rFonts w:hint="eastAsia"/>
          <w:lang w:val="el-GR"/>
        </w:rPr>
        <w:t>σύμφωνα</w:t>
      </w:r>
      <w:r w:rsidRPr="001E4247">
        <w:rPr>
          <w:lang w:val="el-GR"/>
        </w:rPr>
        <w:t xml:space="preserve"> </w:t>
      </w:r>
      <w:r w:rsidRPr="001E4247">
        <w:rPr>
          <w:rFonts w:hint="eastAsia"/>
          <w:lang w:val="el-GR"/>
        </w:rPr>
        <w:t>με</w:t>
      </w:r>
      <w:r w:rsidRPr="001E4247">
        <w:rPr>
          <w:lang w:val="el-GR"/>
        </w:rPr>
        <w:t xml:space="preserve"> </w:t>
      </w:r>
      <w:r w:rsidRPr="001E4247">
        <w:rPr>
          <w:rFonts w:hint="eastAsia"/>
          <w:lang w:val="el-GR"/>
        </w:rPr>
        <w:t>τα</w:t>
      </w:r>
      <w:r w:rsidRPr="001E4247">
        <w:rPr>
          <w:lang w:val="el-GR"/>
        </w:rPr>
        <w:t xml:space="preserve"> </w:t>
      </w:r>
      <w:r w:rsidRPr="001E4247">
        <w:rPr>
          <w:rFonts w:hint="eastAsia"/>
          <w:lang w:val="el-GR"/>
        </w:rPr>
        <w:t>άρθρα</w:t>
      </w:r>
      <w:r w:rsidRPr="001E4247">
        <w:rPr>
          <w:lang w:val="el-GR"/>
        </w:rPr>
        <w:t xml:space="preserve"> 324 </w:t>
      </w:r>
      <w:r w:rsidRPr="001E4247">
        <w:rPr>
          <w:rFonts w:hint="eastAsia"/>
          <w:lang w:val="el-GR"/>
        </w:rPr>
        <w:t>έως</w:t>
      </w:r>
      <w:r w:rsidRPr="001E4247">
        <w:rPr>
          <w:lang w:val="el-GR"/>
        </w:rPr>
        <w:t xml:space="preserve"> 327 </w:t>
      </w:r>
      <w:r w:rsidRPr="001E4247">
        <w:rPr>
          <w:rFonts w:hint="eastAsia"/>
          <w:lang w:val="el-GR"/>
        </w:rPr>
        <w:t>του</w:t>
      </w:r>
      <w:r w:rsidRPr="001E4247">
        <w:rPr>
          <w:lang w:val="el-GR"/>
        </w:rPr>
        <w:t xml:space="preserve"> </w:t>
      </w:r>
      <w:r w:rsidRPr="001E4247">
        <w:rPr>
          <w:rFonts w:hint="eastAsia"/>
          <w:lang w:val="el-GR"/>
        </w:rPr>
        <w:t>ν</w:t>
      </w:r>
      <w:r w:rsidRPr="001E4247">
        <w:rPr>
          <w:lang w:val="el-GR"/>
        </w:rPr>
        <w:t>. 4700/2020 (</w:t>
      </w:r>
      <w:r w:rsidRPr="001E4247">
        <w:rPr>
          <w:rFonts w:hint="eastAsia"/>
          <w:lang w:val="el-GR"/>
        </w:rPr>
        <w:t>Α’</w:t>
      </w:r>
      <w:r w:rsidRPr="001E4247">
        <w:rPr>
          <w:lang w:val="el-GR"/>
        </w:rPr>
        <w:t xml:space="preserve"> 127), </w:t>
      </w:r>
      <w:r w:rsidRPr="001E4247">
        <w:rPr>
          <w:rFonts w:hint="eastAsia"/>
          <w:lang w:val="el-GR"/>
        </w:rPr>
        <w:t>εφόσον</w:t>
      </w:r>
      <w:r w:rsidRPr="001E4247">
        <w:rPr>
          <w:lang w:val="el-GR"/>
        </w:rPr>
        <w:t xml:space="preserve"> </w:t>
      </w:r>
      <w:r w:rsidRPr="001E4247">
        <w:rPr>
          <w:rFonts w:hint="eastAsia"/>
          <w:lang w:val="el-GR"/>
        </w:rPr>
        <w:t>απαιτείται</w:t>
      </w:r>
      <w:r w:rsidRPr="001E4247">
        <w:rPr>
          <w:lang w:val="el-GR"/>
        </w:rPr>
        <w:t>.</w:t>
      </w:r>
    </w:p>
    <w:p w14:paraId="5DE07E77" w14:textId="77777777" w:rsidR="00FC1B9E" w:rsidRPr="001E4247" w:rsidRDefault="00FC1B9E" w:rsidP="00821852">
      <w:pPr>
        <w:rPr>
          <w:lang w:val="el-GR"/>
        </w:rPr>
      </w:pPr>
      <w:r w:rsidRPr="001E4247">
        <w:rPr>
          <w:rFonts w:hint="eastAsia"/>
          <w:lang w:val="el-GR"/>
        </w:rPr>
        <w:t>Για</w:t>
      </w:r>
      <w:r w:rsidRPr="001E4247">
        <w:rPr>
          <w:lang w:val="el-GR"/>
        </w:rPr>
        <w:t xml:space="preserve"> </w:t>
      </w:r>
      <w:r w:rsidRPr="001E4247">
        <w:rPr>
          <w:rFonts w:hint="eastAsia"/>
          <w:lang w:val="el-GR"/>
        </w:rPr>
        <w:t>τα</w:t>
      </w:r>
      <w:r w:rsidRPr="001E4247">
        <w:rPr>
          <w:lang w:val="el-GR"/>
        </w:rPr>
        <w:t xml:space="preserve"> </w:t>
      </w:r>
      <w:r w:rsidRPr="001E4247">
        <w:rPr>
          <w:rFonts w:hint="eastAsia"/>
          <w:lang w:val="el-GR"/>
        </w:rPr>
        <w:t>προηγούμενα</w:t>
      </w:r>
      <w:r w:rsidRPr="001E4247">
        <w:rPr>
          <w:lang w:val="el-GR"/>
        </w:rPr>
        <w:t xml:space="preserve"> </w:t>
      </w:r>
      <w:r w:rsidRPr="001E4247">
        <w:rPr>
          <w:rFonts w:hint="eastAsia"/>
          <w:lang w:val="el-GR"/>
        </w:rPr>
        <w:t>στάδια</w:t>
      </w:r>
      <w:r w:rsidRPr="001E4247">
        <w:rPr>
          <w:lang w:val="el-GR"/>
        </w:rPr>
        <w:t xml:space="preserve"> </w:t>
      </w:r>
      <w:r w:rsidRPr="001E4247">
        <w:rPr>
          <w:rFonts w:hint="eastAsia"/>
          <w:lang w:val="el-GR"/>
        </w:rPr>
        <w:t>της</w:t>
      </w:r>
      <w:r w:rsidRPr="001E4247">
        <w:rPr>
          <w:lang w:val="el-GR"/>
        </w:rPr>
        <w:t xml:space="preserve"> </w:t>
      </w:r>
      <w:r w:rsidRPr="001E4247">
        <w:rPr>
          <w:rFonts w:hint="eastAsia"/>
          <w:lang w:val="el-GR"/>
        </w:rPr>
        <w:t>κατακύρωσης</w:t>
      </w:r>
      <w:r w:rsidRPr="001E4247">
        <w:rPr>
          <w:lang w:val="el-GR"/>
        </w:rPr>
        <w:t xml:space="preserve"> </w:t>
      </w:r>
      <w:r w:rsidRPr="001E4247">
        <w:rPr>
          <w:rFonts w:hint="eastAsia"/>
          <w:lang w:val="el-GR"/>
        </w:rPr>
        <w:t>η</w:t>
      </w:r>
      <w:r w:rsidRPr="001E4247">
        <w:rPr>
          <w:lang w:val="el-GR"/>
        </w:rPr>
        <w:t xml:space="preserve"> </w:t>
      </w:r>
      <w:r w:rsidRPr="001E4247">
        <w:rPr>
          <w:rFonts w:hint="eastAsia"/>
          <w:lang w:val="el-GR"/>
        </w:rPr>
        <w:t>εγγύηση</w:t>
      </w:r>
      <w:r w:rsidRPr="001E4247">
        <w:rPr>
          <w:lang w:val="el-GR"/>
        </w:rPr>
        <w:t xml:space="preserve"> </w:t>
      </w:r>
      <w:r w:rsidRPr="001E4247">
        <w:rPr>
          <w:rFonts w:hint="eastAsia"/>
          <w:lang w:val="el-GR"/>
        </w:rPr>
        <w:t>συμμετοχής</w:t>
      </w:r>
      <w:r w:rsidRPr="001E4247">
        <w:rPr>
          <w:lang w:val="el-GR"/>
        </w:rPr>
        <w:t xml:space="preserve"> </w:t>
      </w:r>
      <w:r w:rsidRPr="001E4247">
        <w:rPr>
          <w:rFonts w:hint="eastAsia"/>
          <w:lang w:val="el-GR"/>
        </w:rPr>
        <w:t>επιστρέφεται</w:t>
      </w:r>
      <w:r w:rsidRPr="001E4247">
        <w:rPr>
          <w:lang w:val="el-GR"/>
        </w:rPr>
        <w:t xml:space="preserve"> </w:t>
      </w:r>
      <w:r w:rsidRPr="001E4247">
        <w:rPr>
          <w:rFonts w:hint="eastAsia"/>
          <w:lang w:val="el-GR"/>
        </w:rPr>
        <w:t>στους</w:t>
      </w:r>
      <w:r w:rsidRPr="001E4247">
        <w:rPr>
          <w:lang w:val="el-GR"/>
        </w:rPr>
        <w:t xml:space="preserve"> </w:t>
      </w:r>
      <w:r w:rsidRPr="001E4247">
        <w:rPr>
          <w:rFonts w:hint="eastAsia"/>
          <w:lang w:val="el-GR"/>
        </w:rPr>
        <w:t>συμμετέχοντες</w:t>
      </w:r>
      <w:r w:rsidRPr="001E4247">
        <w:rPr>
          <w:lang w:val="el-GR"/>
        </w:rPr>
        <w:t xml:space="preserve"> </w:t>
      </w:r>
      <w:r w:rsidRPr="001E4247">
        <w:rPr>
          <w:rFonts w:hint="eastAsia"/>
          <w:lang w:val="el-GR"/>
        </w:rPr>
        <w:t>σε</w:t>
      </w:r>
      <w:r w:rsidRPr="001E4247">
        <w:rPr>
          <w:lang w:val="el-GR"/>
        </w:rPr>
        <w:t xml:space="preserve"> </w:t>
      </w:r>
      <w:r w:rsidRPr="001E4247">
        <w:rPr>
          <w:rFonts w:hint="eastAsia"/>
          <w:lang w:val="el-GR"/>
        </w:rPr>
        <w:t>περίπτωση</w:t>
      </w:r>
      <w:r w:rsidRPr="001E4247">
        <w:rPr>
          <w:lang w:val="el-GR"/>
        </w:rPr>
        <w:t>:</w:t>
      </w:r>
    </w:p>
    <w:p w14:paraId="0860912C" w14:textId="77777777" w:rsidR="00FC1B9E" w:rsidRPr="001E4247" w:rsidRDefault="00FC1B9E" w:rsidP="00821852">
      <w:pPr>
        <w:rPr>
          <w:lang w:val="el-GR"/>
        </w:rPr>
      </w:pPr>
      <w:r w:rsidRPr="001E4247">
        <w:rPr>
          <w:rFonts w:hint="eastAsia"/>
          <w:lang w:val="el-GR"/>
        </w:rPr>
        <w:t>α</w:t>
      </w:r>
      <w:r w:rsidRPr="001E4247">
        <w:rPr>
          <w:lang w:val="el-GR"/>
        </w:rPr>
        <w:t xml:space="preserve">) </w:t>
      </w:r>
      <w:r w:rsidRPr="001E4247">
        <w:rPr>
          <w:rFonts w:hint="eastAsia"/>
          <w:lang w:val="el-GR"/>
        </w:rPr>
        <w:t>λήξης</w:t>
      </w:r>
      <w:r w:rsidRPr="001E4247">
        <w:rPr>
          <w:lang w:val="el-GR"/>
        </w:rPr>
        <w:t xml:space="preserve"> </w:t>
      </w:r>
      <w:r w:rsidRPr="001E4247">
        <w:rPr>
          <w:rFonts w:hint="eastAsia"/>
          <w:lang w:val="el-GR"/>
        </w:rPr>
        <w:t>του</w:t>
      </w:r>
      <w:r w:rsidRPr="001E4247">
        <w:rPr>
          <w:lang w:val="el-GR"/>
        </w:rPr>
        <w:t xml:space="preserve"> </w:t>
      </w:r>
      <w:r w:rsidRPr="001E4247">
        <w:rPr>
          <w:rFonts w:hint="eastAsia"/>
          <w:lang w:val="el-GR"/>
        </w:rPr>
        <w:t>χρόνου</w:t>
      </w:r>
      <w:r w:rsidRPr="001E4247">
        <w:rPr>
          <w:lang w:val="el-GR"/>
        </w:rPr>
        <w:t xml:space="preserve"> </w:t>
      </w:r>
      <w:r w:rsidRPr="001E4247">
        <w:rPr>
          <w:rFonts w:hint="eastAsia"/>
          <w:lang w:val="el-GR"/>
        </w:rPr>
        <w:t>ισχύος</w:t>
      </w:r>
      <w:r w:rsidRPr="001E4247">
        <w:rPr>
          <w:lang w:val="el-GR"/>
        </w:rPr>
        <w:t xml:space="preserve"> </w:t>
      </w:r>
      <w:r w:rsidRPr="001E4247">
        <w:rPr>
          <w:rFonts w:hint="eastAsia"/>
          <w:lang w:val="el-GR"/>
        </w:rPr>
        <w:t>της</w:t>
      </w:r>
      <w:r w:rsidRPr="001E4247">
        <w:rPr>
          <w:lang w:val="el-GR"/>
        </w:rPr>
        <w:t xml:space="preserve"> </w:t>
      </w:r>
      <w:r w:rsidRPr="001E4247">
        <w:rPr>
          <w:rFonts w:hint="eastAsia"/>
          <w:lang w:val="el-GR"/>
        </w:rPr>
        <w:t>προσφοράς</w:t>
      </w:r>
      <w:r w:rsidRPr="001E4247">
        <w:rPr>
          <w:lang w:val="el-GR"/>
        </w:rPr>
        <w:t xml:space="preserve"> </w:t>
      </w:r>
      <w:r w:rsidRPr="001E4247">
        <w:rPr>
          <w:rFonts w:hint="eastAsia"/>
          <w:lang w:val="el-GR"/>
        </w:rPr>
        <w:t>και</w:t>
      </w:r>
      <w:r w:rsidRPr="001E4247">
        <w:rPr>
          <w:lang w:val="el-GR"/>
        </w:rPr>
        <w:t xml:space="preserve"> </w:t>
      </w:r>
      <w:r w:rsidRPr="001E4247">
        <w:rPr>
          <w:rFonts w:hint="eastAsia"/>
          <w:lang w:val="el-GR"/>
        </w:rPr>
        <w:t>μη</w:t>
      </w:r>
      <w:r w:rsidRPr="001E4247">
        <w:rPr>
          <w:lang w:val="el-GR"/>
        </w:rPr>
        <w:t xml:space="preserve"> </w:t>
      </w:r>
      <w:r w:rsidRPr="001E4247">
        <w:rPr>
          <w:rFonts w:hint="eastAsia"/>
          <w:lang w:val="el-GR"/>
        </w:rPr>
        <w:t>ανανέωσης</w:t>
      </w:r>
      <w:r w:rsidRPr="001E4247">
        <w:rPr>
          <w:lang w:val="el-GR"/>
        </w:rPr>
        <w:t xml:space="preserve"> </w:t>
      </w:r>
      <w:r w:rsidRPr="001E4247">
        <w:rPr>
          <w:rFonts w:hint="eastAsia"/>
          <w:lang w:val="el-GR"/>
        </w:rPr>
        <w:t>αυτής</w:t>
      </w:r>
      <w:r w:rsidRPr="001E4247">
        <w:rPr>
          <w:lang w:val="el-GR"/>
        </w:rPr>
        <w:t xml:space="preserve"> </w:t>
      </w:r>
      <w:r w:rsidRPr="001E4247">
        <w:rPr>
          <w:rFonts w:hint="eastAsia"/>
          <w:lang w:val="el-GR"/>
        </w:rPr>
        <w:t>και</w:t>
      </w:r>
    </w:p>
    <w:p w14:paraId="7BADF4B6" w14:textId="77777777" w:rsidR="00FC1B9E" w:rsidRPr="001E4247" w:rsidRDefault="00FC1B9E" w:rsidP="00821852">
      <w:pPr>
        <w:rPr>
          <w:lang w:val="el-GR"/>
        </w:rPr>
      </w:pPr>
      <w:r w:rsidRPr="001E4247">
        <w:rPr>
          <w:rFonts w:hint="eastAsia"/>
          <w:lang w:val="el-GR"/>
        </w:rPr>
        <w:t>β</w:t>
      </w:r>
      <w:r w:rsidRPr="001E4247">
        <w:rPr>
          <w:lang w:val="el-GR"/>
        </w:rPr>
        <w:t xml:space="preserve">) </w:t>
      </w:r>
      <w:r w:rsidRPr="001E4247">
        <w:rPr>
          <w:rFonts w:hint="eastAsia"/>
          <w:lang w:val="el-GR"/>
        </w:rPr>
        <w:t>απόρριψης</w:t>
      </w:r>
      <w:r w:rsidRPr="001E4247">
        <w:rPr>
          <w:lang w:val="el-GR"/>
        </w:rPr>
        <w:t xml:space="preserve"> </w:t>
      </w:r>
      <w:r w:rsidRPr="001E4247">
        <w:rPr>
          <w:rFonts w:hint="eastAsia"/>
          <w:lang w:val="el-GR"/>
        </w:rPr>
        <w:t>της</w:t>
      </w:r>
      <w:r w:rsidRPr="001E4247">
        <w:rPr>
          <w:lang w:val="el-GR"/>
        </w:rPr>
        <w:t xml:space="preserve"> </w:t>
      </w:r>
      <w:r w:rsidRPr="001E4247">
        <w:rPr>
          <w:rFonts w:hint="eastAsia"/>
          <w:lang w:val="el-GR"/>
        </w:rPr>
        <w:t>προσφοράς</w:t>
      </w:r>
      <w:r w:rsidRPr="001E4247">
        <w:rPr>
          <w:lang w:val="el-GR"/>
        </w:rPr>
        <w:t xml:space="preserve"> </w:t>
      </w:r>
      <w:r w:rsidRPr="001E4247">
        <w:rPr>
          <w:rFonts w:hint="eastAsia"/>
          <w:lang w:val="el-GR"/>
        </w:rPr>
        <w:t>τους</w:t>
      </w:r>
      <w:r w:rsidRPr="001E4247">
        <w:rPr>
          <w:lang w:val="el-GR"/>
        </w:rPr>
        <w:t xml:space="preserve"> </w:t>
      </w:r>
      <w:r w:rsidRPr="001E4247">
        <w:rPr>
          <w:rFonts w:hint="eastAsia"/>
          <w:lang w:val="el-GR"/>
        </w:rPr>
        <w:t>και</w:t>
      </w:r>
      <w:r w:rsidRPr="001E4247">
        <w:rPr>
          <w:lang w:val="el-GR"/>
        </w:rPr>
        <w:t xml:space="preserve"> </w:t>
      </w:r>
      <w:r w:rsidRPr="001E4247">
        <w:rPr>
          <w:rFonts w:hint="eastAsia"/>
          <w:lang w:val="el-GR"/>
        </w:rPr>
        <w:t>εφόσον</w:t>
      </w:r>
      <w:r w:rsidRPr="001E4247">
        <w:rPr>
          <w:lang w:val="el-GR"/>
        </w:rPr>
        <w:t xml:space="preserve"> </w:t>
      </w:r>
      <w:r w:rsidRPr="001E4247">
        <w:rPr>
          <w:rFonts w:hint="eastAsia"/>
          <w:lang w:val="el-GR"/>
        </w:rPr>
        <w:t>δεν</w:t>
      </w:r>
      <w:r w:rsidRPr="001E4247">
        <w:rPr>
          <w:lang w:val="el-GR"/>
        </w:rPr>
        <w:t xml:space="preserve"> </w:t>
      </w:r>
      <w:r w:rsidRPr="001E4247">
        <w:rPr>
          <w:rFonts w:hint="eastAsia"/>
          <w:lang w:val="el-GR"/>
        </w:rPr>
        <w:t>έχει</w:t>
      </w:r>
      <w:r w:rsidRPr="001E4247">
        <w:rPr>
          <w:lang w:val="el-GR"/>
        </w:rPr>
        <w:t xml:space="preserve"> </w:t>
      </w:r>
      <w:r w:rsidRPr="001E4247">
        <w:rPr>
          <w:rFonts w:hint="eastAsia"/>
          <w:lang w:val="el-GR"/>
        </w:rPr>
        <w:t>ασκηθεί</w:t>
      </w:r>
      <w:r w:rsidRPr="001E4247">
        <w:rPr>
          <w:lang w:val="el-GR"/>
        </w:rPr>
        <w:t xml:space="preserve"> </w:t>
      </w:r>
      <w:proofErr w:type="spellStart"/>
      <w:r w:rsidRPr="001E4247">
        <w:rPr>
          <w:rFonts w:hint="eastAsia"/>
          <w:lang w:val="el-GR"/>
        </w:rPr>
        <w:t>ενδικοφανής</w:t>
      </w:r>
      <w:proofErr w:type="spellEnd"/>
      <w:r w:rsidRPr="001E4247">
        <w:rPr>
          <w:lang w:val="el-GR"/>
        </w:rPr>
        <w:t xml:space="preserve"> </w:t>
      </w:r>
      <w:r w:rsidRPr="001E4247">
        <w:rPr>
          <w:rFonts w:hint="eastAsia"/>
          <w:lang w:val="el-GR"/>
        </w:rPr>
        <w:t>προσφυγή</w:t>
      </w:r>
      <w:r w:rsidRPr="001E4247">
        <w:rPr>
          <w:lang w:val="el-GR"/>
        </w:rPr>
        <w:t xml:space="preserve"> </w:t>
      </w:r>
      <w:r w:rsidRPr="001E4247">
        <w:rPr>
          <w:rFonts w:hint="eastAsia"/>
          <w:lang w:val="el-GR"/>
        </w:rPr>
        <w:t>ή</w:t>
      </w:r>
      <w:r w:rsidRPr="001E4247">
        <w:rPr>
          <w:lang w:val="el-GR"/>
        </w:rPr>
        <w:t xml:space="preserve"> </w:t>
      </w:r>
      <w:r w:rsidRPr="001E4247">
        <w:rPr>
          <w:rFonts w:hint="eastAsia"/>
          <w:lang w:val="el-GR"/>
        </w:rPr>
        <w:t>ένδικο</w:t>
      </w:r>
      <w:r w:rsidRPr="001E4247">
        <w:rPr>
          <w:lang w:val="el-GR"/>
        </w:rPr>
        <w:t xml:space="preserve"> </w:t>
      </w:r>
      <w:r w:rsidRPr="001E4247">
        <w:rPr>
          <w:rFonts w:hint="eastAsia"/>
          <w:lang w:val="el-GR"/>
        </w:rPr>
        <w:t>βοήθημα</w:t>
      </w:r>
      <w:r w:rsidRPr="001E4247">
        <w:rPr>
          <w:lang w:val="el-GR"/>
        </w:rPr>
        <w:t xml:space="preserve"> </w:t>
      </w:r>
      <w:r w:rsidRPr="001E4247">
        <w:rPr>
          <w:rFonts w:hint="eastAsia"/>
          <w:lang w:val="el-GR"/>
        </w:rPr>
        <w:t>ή</w:t>
      </w:r>
      <w:r w:rsidRPr="001E4247">
        <w:rPr>
          <w:lang w:val="el-GR"/>
        </w:rPr>
        <w:t xml:space="preserve"> </w:t>
      </w:r>
      <w:r w:rsidRPr="001E4247">
        <w:rPr>
          <w:rFonts w:hint="eastAsia"/>
          <w:lang w:val="el-GR"/>
        </w:rPr>
        <w:t>έχει</w:t>
      </w:r>
      <w:r w:rsidRPr="001E4247">
        <w:rPr>
          <w:lang w:val="el-GR"/>
        </w:rPr>
        <w:t xml:space="preserve"> </w:t>
      </w:r>
      <w:r w:rsidRPr="001E4247">
        <w:rPr>
          <w:rFonts w:hint="eastAsia"/>
          <w:lang w:val="el-GR"/>
        </w:rPr>
        <w:t>εκπνεύσει</w:t>
      </w:r>
      <w:r w:rsidRPr="001E4247">
        <w:rPr>
          <w:lang w:val="el-GR"/>
        </w:rPr>
        <w:t xml:space="preserve"> </w:t>
      </w:r>
      <w:r w:rsidRPr="001E4247">
        <w:rPr>
          <w:rFonts w:hint="eastAsia"/>
          <w:lang w:val="el-GR"/>
        </w:rPr>
        <w:t>άπρακτη</w:t>
      </w:r>
      <w:r w:rsidRPr="001E4247">
        <w:rPr>
          <w:lang w:val="el-GR"/>
        </w:rPr>
        <w:t xml:space="preserve"> </w:t>
      </w:r>
      <w:r w:rsidRPr="001E4247">
        <w:rPr>
          <w:rFonts w:hint="eastAsia"/>
          <w:lang w:val="el-GR"/>
        </w:rPr>
        <w:t>η</w:t>
      </w:r>
      <w:r w:rsidRPr="001E4247">
        <w:rPr>
          <w:lang w:val="el-GR"/>
        </w:rPr>
        <w:t xml:space="preserve"> </w:t>
      </w:r>
      <w:r w:rsidRPr="001E4247">
        <w:rPr>
          <w:rFonts w:hint="eastAsia"/>
          <w:lang w:val="el-GR"/>
        </w:rPr>
        <w:t>προθεσμία</w:t>
      </w:r>
      <w:r w:rsidRPr="001E4247">
        <w:rPr>
          <w:lang w:val="el-GR"/>
        </w:rPr>
        <w:t xml:space="preserve"> </w:t>
      </w:r>
      <w:r w:rsidRPr="001E4247">
        <w:rPr>
          <w:rFonts w:hint="eastAsia"/>
          <w:lang w:val="el-GR"/>
        </w:rPr>
        <w:t>άσκησης</w:t>
      </w:r>
      <w:r w:rsidRPr="001E4247">
        <w:rPr>
          <w:lang w:val="el-GR"/>
        </w:rPr>
        <w:t xml:space="preserve"> </w:t>
      </w:r>
      <w:proofErr w:type="spellStart"/>
      <w:r w:rsidRPr="001E4247">
        <w:rPr>
          <w:rFonts w:hint="eastAsia"/>
          <w:lang w:val="el-GR"/>
        </w:rPr>
        <w:t>ενδικοφανούς</w:t>
      </w:r>
      <w:proofErr w:type="spellEnd"/>
      <w:r w:rsidRPr="001E4247">
        <w:rPr>
          <w:lang w:val="el-GR"/>
        </w:rPr>
        <w:t xml:space="preserve"> </w:t>
      </w:r>
      <w:r w:rsidRPr="001E4247">
        <w:rPr>
          <w:rFonts w:hint="eastAsia"/>
          <w:lang w:val="el-GR"/>
        </w:rPr>
        <w:t>προσφυγής</w:t>
      </w:r>
      <w:r w:rsidRPr="001E4247">
        <w:rPr>
          <w:lang w:val="el-GR"/>
        </w:rPr>
        <w:t xml:space="preserve"> </w:t>
      </w:r>
      <w:r w:rsidRPr="001E4247">
        <w:rPr>
          <w:rFonts w:hint="eastAsia"/>
          <w:lang w:val="el-GR"/>
        </w:rPr>
        <w:t>ή</w:t>
      </w:r>
      <w:r w:rsidRPr="001E4247">
        <w:rPr>
          <w:lang w:val="el-GR"/>
        </w:rPr>
        <w:t xml:space="preserve"> </w:t>
      </w:r>
      <w:r w:rsidRPr="001E4247">
        <w:rPr>
          <w:rFonts w:hint="eastAsia"/>
          <w:lang w:val="el-GR"/>
        </w:rPr>
        <w:t>ενδίκων</w:t>
      </w:r>
      <w:r w:rsidRPr="001E4247">
        <w:rPr>
          <w:lang w:val="el-GR"/>
        </w:rPr>
        <w:t xml:space="preserve"> </w:t>
      </w:r>
      <w:r w:rsidRPr="001E4247">
        <w:rPr>
          <w:rFonts w:hint="eastAsia"/>
          <w:lang w:val="el-GR"/>
        </w:rPr>
        <w:t>βοηθημάτων</w:t>
      </w:r>
      <w:r w:rsidRPr="001E4247">
        <w:rPr>
          <w:lang w:val="el-GR"/>
        </w:rPr>
        <w:t xml:space="preserve"> </w:t>
      </w:r>
      <w:r w:rsidRPr="001E4247">
        <w:rPr>
          <w:rFonts w:hint="eastAsia"/>
          <w:lang w:val="el-GR"/>
        </w:rPr>
        <w:t>ή</w:t>
      </w:r>
      <w:r w:rsidRPr="001E4247">
        <w:rPr>
          <w:lang w:val="el-GR"/>
        </w:rPr>
        <w:t xml:space="preserve"> </w:t>
      </w:r>
      <w:r w:rsidRPr="001E4247">
        <w:rPr>
          <w:rFonts w:hint="eastAsia"/>
          <w:lang w:val="el-GR"/>
        </w:rPr>
        <w:t>έχει</w:t>
      </w:r>
      <w:r w:rsidRPr="001E4247">
        <w:rPr>
          <w:lang w:val="el-GR"/>
        </w:rPr>
        <w:t xml:space="preserve"> </w:t>
      </w:r>
      <w:r w:rsidRPr="001E4247">
        <w:rPr>
          <w:rFonts w:hint="eastAsia"/>
          <w:lang w:val="el-GR"/>
        </w:rPr>
        <w:t>λάβει</w:t>
      </w:r>
      <w:r w:rsidRPr="001E4247">
        <w:rPr>
          <w:lang w:val="el-GR"/>
        </w:rPr>
        <w:t xml:space="preserve"> </w:t>
      </w:r>
      <w:r w:rsidRPr="001E4247">
        <w:rPr>
          <w:rFonts w:hint="eastAsia"/>
          <w:lang w:val="el-GR"/>
        </w:rPr>
        <w:t>χώρα</w:t>
      </w:r>
      <w:r w:rsidRPr="001E4247">
        <w:rPr>
          <w:lang w:val="el-GR"/>
        </w:rPr>
        <w:t xml:space="preserve"> </w:t>
      </w:r>
      <w:r w:rsidRPr="001E4247">
        <w:rPr>
          <w:rFonts w:hint="eastAsia"/>
          <w:lang w:val="el-GR"/>
        </w:rPr>
        <w:t>παραίτηση</w:t>
      </w:r>
      <w:r w:rsidRPr="001E4247">
        <w:rPr>
          <w:lang w:val="el-GR"/>
        </w:rPr>
        <w:t xml:space="preserve"> </w:t>
      </w:r>
      <w:r w:rsidRPr="001E4247">
        <w:rPr>
          <w:rFonts w:hint="eastAsia"/>
          <w:lang w:val="el-GR"/>
        </w:rPr>
        <w:t>από</w:t>
      </w:r>
      <w:r w:rsidRPr="001E4247">
        <w:rPr>
          <w:lang w:val="el-GR"/>
        </w:rPr>
        <w:t xml:space="preserve"> </w:t>
      </w:r>
      <w:r w:rsidRPr="001E4247">
        <w:rPr>
          <w:rFonts w:hint="eastAsia"/>
          <w:lang w:val="el-GR"/>
        </w:rPr>
        <w:t>το</w:t>
      </w:r>
      <w:r w:rsidRPr="001E4247">
        <w:rPr>
          <w:lang w:val="el-GR"/>
        </w:rPr>
        <w:t xml:space="preserve"> </w:t>
      </w:r>
      <w:r w:rsidRPr="001E4247">
        <w:rPr>
          <w:rFonts w:hint="eastAsia"/>
          <w:lang w:val="el-GR"/>
        </w:rPr>
        <w:t>δικαίωμα</w:t>
      </w:r>
      <w:r w:rsidRPr="001E4247">
        <w:rPr>
          <w:lang w:val="el-GR"/>
        </w:rPr>
        <w:t xml:space="preserve"> </w:t>
      </w:r>
      <w:r w:rsidRPr="001E4247">
        <w:rPr>
          <w:rFonts w:hint="eastAsia"/>
          <w:lang w:val="el-GR"/>
        </w:rPr>
        <w:t>άσκησης</w:t>
      </w:r>
      <w:r w:rsidRPr="001E4247">
        <w:rPr>
          <w:lang w:val="el-GR"/>
        </w:rPr>
        <w:t xml:space="preserve"> </w:t>
      </w:r>
      <w:r w:rsidRPr="001E4247">
        <w:rPr>
          <w:rFonts w:hint="eastAsia"/>
          <w:lang w:val="el-GR"/>
        </w:rPr>
        <w:t>αυτών</w:t>
      </w:r>
      <w:r w:rsidRPr="001E4247">
        <w:rPr>
          <w:lang w:val="el-GR"/>
        </w:rPr>
        <w:t xml:space="preserve"> </w:t>
      </w:r>
      <w:r w:rsidRPr="001E4247">
        <w:rPr>
          <w:rFonts w:hint="eastAsia"/>
          <w:lang w:val="el-GR"/>
        </w:rPr>
        <w:t>ή</w:t>
      </w:r>
      <w:r w:rsidRPr="001E4247">
        <w:rPr>
          <w:lang w:val="el-GR"/>
        </w:rPr>
        <w:t xml:space="preserve"> </w:t>
      </w:r>
      <w:r w:rsidRPr="001E4247">
        <w:rPr>
          <w:rFonts w:hint="eastAsia"/>
          <w:lang w:val="el-GR"/>
        </w:rPr>
        <w:t>αυτά</w:t>
      </w:r>
      <w:r w:rsidRPr="001E4247">
        <w:rPr>
          <w:lang w:val="el-GR"/>
        </w:rPr>
        <w:t xml:space="preserve"> </w:t>
      </w:r>
      <w:r w:rsidRPr="001E4247">
        <w:rPr>
          <w:rFonts w:hint="eastAsia"/>
          <w:lang w:val="el-GR"/>
        </w:rPr>
        <w:t>έχουν</w:t>
      </w:r>
      <w:r w:rsidRPr="001E4247">
        <w:rPr>
          <w:lang w:val="el-GR"/>
        </w:rPr>
        <w:t xml:space="preserve"> </w:t>
      </w:r>
      <w:r w:rsidRPr="001E4247">
        <w:rPr>
          <w:rFonts w:hint="eastAsia"/>
          <w:lang w:val="el-GR"/>
        </w:rPr>
        <w:t>απορριφθεί</w:t>
      </w:r>
      <w:r w:rsidRPr="001E4247">
        <w:rPr>
          <w:lang w:val="el-GR"/>
        </w:rPr>
        <w:t xml:space="preserve"> </w:t>
      </w:r>
      <w:r w:rsidRPr="001E4247">
        <w:rPr>
          <w:rFonts w:hint="eastAsia"/>
          <w:lang w:val="el-GR"/>
        </w:rPr>
        <w:t>αμετακλήτως</w:t>
      </w:r>
      <w:r w:rsidRPr="001E4247">
        <w:rPr>
          <w:lang w:val="el-GR"/>
        </w:rPr>
        <w:t>.</w:t>
      </w:r>
    </w:p>
    <w:p w14:paraId="5B91DF01" w14:textId="77777777" w:rsidR="00DB2BAF" w:rsidRPr="001E4247" w:rsidRDefault="00DB2BAF" w:rsidP="00821852">
      <w:pPr>
        <w:rPr>
          <w:lang w:val="el-GR"/>
        </w:rPr>
      </w:pPr>
    </w:p>
    <w:p w14:paraId="062510FE" w14:textId="1898F44C" w:rsidR="00C32872" w:rsidRPr="001E4247" w:rsidRDefault="003355E7">
      <w:pPr>
        <w:rPr>
          <w:lang w:val="el-GR"/>
        </w:rPr>
      </w:pPr>
      <w:r w:rsidRPr="001E4247">
        <w:rPr>
          <w:rStyle w:val="Heading4Char"/>
          <w:rFonts w:ascii="Tahoma" w:hAnsi="Tahoma" w:cs="Tahoma"/>
          <w:sz w:val="22"/>
          <w:szCs w:val="22"/>
          <w:lang w:val="el-GR"/>
        </w:rPr>
        <w:t>2.2.2.3.</w:t>
      </w:r>
      <w:r w:rsidRPr="001E4247">
        <w:rPr>
          <w:lang w:val="el-GR"/>
        </w:rPr>
        <w:t xml:space="preserve"> Η εγγύηση συμμετοχής καταπίπτει, </w:t>
      </w:r>
      <w:r w:rsidR="00C32872" w:rsidRPr="001E4247">
        <w:rPr>
          <w:lang w:val="el-GR"/>
        </w:rPr>
        <w:t>εά</w:t>
      </w:r>
      <w:r w:rsidRPr="001E4247">
        <w:rPr>
          <w:lang w:val="el-GR"/>
        </w:rPr>
        <w:t xml:space="preserve">ν ο προσφέρων </w:t>
      </w:r>
      <w:r w:rsidR="00C32872" w:rsidRPr="001E4247">
        <w:rPr>
          <w:lang w:val="el-GR"/>
        </w:rPr>
        <w:t xml:space="preserve">α) </w:t>
      </w:r>
      <w:r w:rsidRPr="001E4247">
        <w:rPr>
          <w:lang w:val="el-GR"/>
        </w:rPr>
        <w:t xml:space="preserve">αποσύρει την προσφορά του κατά τη διάρκεια ισχύος αυτής, </w:t>
      </w:r>
      <w:r w:rsidR="00C32872" w:rsidRPr="001E4247">
        <w:rPr>
          <w:lang w:val="el-GR"/>
        </w:rPr>
        <w:t>β) παρέχει, εν γνώσει του, ψευδή στοιχεία ή πληροφορίες που αναφέρονται στις παραγράφους</w:t>
      </w:r>
      <w:r w:rsidR="00C32872" w:rsidRPr="001E4247" w:rsidDel="00C32872">
        <w:rPr>
          <w:lang w:val="el-GR"/>
        </w:rPr>
        <w:t xml:space="preserve">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496541742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2.2.3</w:t>
      </w:r>
      <w:r w:rsidR="00355E7C" w:rsidRPr="001E4247">
        <w:fldChar w:fldCharType="end"/>
      </w:r>
      <w:r w:rsidRPr="001E4247">
        <w:rPr>
          <w:lang w:val="el-GR"/>
        </w:rPr>
        <w:t xml:space="preserve"> έως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496541700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2.2.8</w:t>
      </w:r>
      <w:r w:rsidR="00355E7C" w:rsidRPr="001E4247">
        <w:fldChar w:fldCharType="end"/>
      </w:r>
      <w:r w:rsidR="00E1337D" w:rsidRPr="001E4247">
        <w:rPr>
          <w:lang w:val="el-GR"/>
        </w:rPr>
        <w:t xml:space="preserve"> </w:t>
      </w:r>
      <w:r w:rsidR="00673490" w:rsidRPr="001E4247">
        <w:rPr>
          <w:lang w:val="el-GR"/>
        </w:rPr>
        <w:t>της παρούσας</w:t>
      </w:r>
      <w:r w:rsidRPr="001E4247">
        <w:rPr>
          <w:lang w:val="el-GR"/>
        </w:rPr>
        <w:t xml:space="preserve">, </w:t>
      </w:r>
      <w:r w:rsidR="00C32872" w:rsidRPr="001E4247">
        <w:rPr>
          <w:lang w:val="el-GR"/>
        </w:rPr>
        <w:t xml:space="preserve">γ) </w:t>
      </w:r>
      <w:r w:rsidRPr="001E4247">
        <w:rPr>
          <w:lang w:val="el-GR"/>
        </w:rPr>
        <w:t>δεν προσκομίσει εγκαίρως τα προβλεπόμενα από την παρούσα δικαιολογητικά</w:t>
      </w:r>
      <w:r w:rsidR="00C32872" w:rsidRPr="001E4247">
        <w:rPr>
          <w:lang w:val="el-GR"/>
        </w:rPr>
        <w:t xml:space="preserve"> (παρ. </w:t>
      </w:r>
      <w:r w:rsidR="00801949" w:rsidRPr="001E4247">
        <w:rPr>
          <w:lang w:val="el-GR"/>
        </w:rPr>
        <w:fldChar w:fldCharType="begin"/>
      </w:r>
      <w:r w:rsidR="00C32872" w:rsidRPr="001E4247">
        <w:rPr>
          <w:lang w:val="el-GR"/>
        </w:rPr>
        <w:instrText xml:space="preserve"> REF _Ref40957856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2.2.9.2</w:t>
      </w:r>
      <w:r w:rsidR="00801949" w:rsidRPr="001E4247">
        <w:rPr>
          <w:lang w:val="el-GR"/>
        </w:rPr>
        <w:fldChar w:fldCharType="end"/>
      </w:r>
      <w:r w:rsidR="00C32872" w:rsidRPr="001E4247">
        <w:rPr>
          <w:lang w:val="el-GR"/>
        </w:rPr>
        <w:t xml:space="preserve"> &amp; </w:t>
      </w:r>
      <w:r w:rsidR="00801949" w:rsidRPr="001E4247">
        <w:rPr>
          <w:lang w:val="el-GR"/>
        </w:rPr>
        <w:fldChar w:fldCharType="begin"/>
      </w:r>
      <w:r w:rsidR="00C32872" w:rsidRPr="001E4247">
        <w:rPr>
          <w:lang w:val="el-GR"/>
        </w:rPr>
        <w:instrText xml:space="preserve"> REF _Ref67613215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3.2</w:t>
      </w:r>
      <w:r w:rsidR="00801949" w:rsidRPr="001E4247">
        <w:rPr>
          <w:lang w:val="el-GR"/>
        </w:rPr>
        <w:fldChar w:fldCharType="end"/>
      </w:r>
      <w:r w:rsidR="00C32872" w:rsidRPr="001E4247">
        <w:rPr>
          <w:lang w:val="el-GR"/>
        </w:rPr>
        <w:t xml:space="preserve">) </w:t>
      </w:r>
      <w:r w:rsidRPr="001E4247">
        <w:rPr>
          <w:lang w:val="el-GR"/>
        </w:rPr>
        <w:t xml:space="preserve"> ή </w:t>
      </w:r>
      <w:r w:rsidR="00C32872" w:rsidRPr="001E4247">
        <w:rPr>
          <w:lang w:val="el-GR"/>
        </w:rPr>
        <w:t xml:space="preserve">δ) </w:t>
      </w:r>
      <w:r w:rsidRPr="001E4247">
        <w:rPr>
          <w:lang w:val="el-GR"/>
        </w:rPr>
        <w:t>δεν προσέλθει εγκαίρως για υπογραφή της σύμβαση</w:t>
      </w:r>
      <w:r w:rsidR="00C32872" w:rsidRPr="001E4247">
        <w:rPr>
          <w:lang w:val="el-GR"/>
        </w:rPr>
        <w:t xml:space="preserve">ς,  ε) υποβάλει μη κατάλληλη προσφορά, με την έννοια της περ. 46 της παρ. 1 του άρθρου 2 του ν. 4412/2016, </w:t>
      </w:r>
      <w:proofErr w:type="spellStart"/>
      <w:r w:rsidR="00C32872" w:rsidRPr="001E4247">
        <w:rPr>
          <w:lang w:val="el-GR"/>
        </w:rPr>
        <w:t>στ</w:t>
      </w:r>
      <w:proofErr w:type="spellEnd"/>
      <w:r w:rsidR="00C32872" w:rsidRPr="001E4247">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1E4247">
        <w:rPr>
          <w:lang w:val="el-GR"/>
        </w:rPr>
        <w:t>τεθείσας</w:t>
      </w:r>
      <w:proofErr w:type="spellEnd"/>
      <w:r w:rsidR="00C32872" w:rsidRPr="001E4247">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801949" w:rsidRPr="001E4247">
        <w:rPr>
          <w:lang w:val="el-GR"/>
        </w:rPr>
        <w:fldChar w:fldCharType="begin"/>
      </w:r>
      <w:r w:rsidR="00C32872" w:rsidRPr="001E4247">
        <w:rPr>
          <w:lang w:val="el-GR"/>
        </w:rPr>
        <w:instrText xml:space="preserve"> REF _Ref67613215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3.2</w:t>
      </w:r>
      <w:r w:rsidR="00801949" w:rsidRPr="001E4247">
        <w:rPr>
          <w:lang w:val="el-GR"/>
        </w:rPr>
        <w:fldChar w:fldCharType="end"/>
      </w:r>
      <w:r w:rsidR="00C32872" w:rsidRPr="001E4247">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801949" w:rsidRPr="001E4247">
        <w:rPr>
          <w:lang w:val="el-GR"/>
        </w:rPr>
        <w:fldChar w:fldCharType="begin"/>
      </w:r>
      <w:r w:rsidR="00C32872" w:rsidRPr="001E4247">
        <w:rPr>
          <w:lang w:val="el-GR"/>
        </w:rPr>
        <w:instrText xml:space="preserve"> REF _Ref496541356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2.2.3</w:t>
      </w:r>
      <w:r w:rsidR="00801949" w:rsidRPr="001E4247">
        <w:rPr>
          <w:lang w:val="el-GR"/>
        </w:rPr>
        <w:fldChar w:fldCharType="end"/>
      </w:r>
      <w:r w:rsidR="00C32872" w:rsidRPr="001E4247">
        <w:rPr>
          <w:lang w:val="el-GR"/>
        </w:rPr>
        <w:t xml:space="preserve"> ή η πλήρωση μιας ή περισσότερων από τις απαιτήσεις των κριτηρίων ποιοτικής επιλογής.</w:t>
      </w:r>
    </w:p>
    <w:p w14:paraId="57099BC4" w14:textId="77777777" w:rsidR="00C32872" w:rsidRPr="001E4247" w:rsidRDefault="00C32872">
      <w:pPr>
        <w:rPr>
          <w:lang w:val="el-GR"/>
        </w:rPr>
      </w:pPr>
    </w:p>
    <w:p w14:paraId="26A99096" w14:textId="77777777" w:rsidR="008338F0" w:rsidRPr="001E4247" w:rsidRDefault="003355E7" w:rsidP="0072750F">
      <w:pPr>
        <w:pStyle w:val="Heading3"/>
        <w:ind w:left="1276"/>
        <w:rPr>
          <w:lang w:val="el-GR"/>
        </w:rPr>
      </w:pPr>
      <w:bookmarkStart w:id="111" w:name="_Ref496541356"/>
      <w:bookmarkStart w:id="112" w:name="_Ref496541742"/>
      <w:bookmarkStart w:id="113" w:name="_Ref496541775"/>
      <w:bookmarkStart w:id="114" w:name="_Ref496541863"/>
      <w:bookmarkStart w:id="115" w:name="_Toc97194273"/>
      <w:bookmarkStart w:id="116" w:name="_Toc97194423"/>
      <w:bookmarkStart w:id="117" w:name="_Toc97204897"/>
      <w:bookmarkStart w:id="118" w:name="_Toc129705068"/>
      <w:r w:rsidRPr="001E4247">
        <w:rPr>
          <w:lang w:val="el-GR"/>
        </w:rPr>
        <w:t>Λόγοι αποκλεισμού</w:t>
      </w:r>
      <w:bookmarkEnd w:id="111"/>
      <w:bookmarkEnd w:id="112"/>
      <w:bookmarkEnd w:id="113"/>
      <w:bookmarkEnd w:id="114"/>
      <w:bookmarkEnd w:id="115"/>
      <w:bookmarkEnd w:id="116"/>
      <w:bookmarkEnd w:id="117"/>
      <w:bookmarkEnd w:id="118"/>
      <w:r w:rsidRPr="001E4247">
        <w:rPr>
          <w:lang w:val="el-GR"/>
        </w:rPr>
        <w:t xml:space="preserve"> </w:t>
      </w:r>
    </w:p>
    <w:p w14:paraId="521C90ED" w14:textId="77777777" w:rsidR="008338F0" w:rsidRPr="001E4247" w:rsidRDefault="003355E7" w:rsidP="00B8545D">
      <w:pPr>
        <w:spacing w:before="240"/>
        <w:rPr>
          <w:lang w:val="el-GR"/>
        </w:rPr>
      </w:pPr>
      <w:r w:rsidRPr="001E4247">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CF0A40C" w14:textId="77777777" w:rsidR="008338F0" w:rsidRPr="001E4247" w:rsidRDefault="00E1337D">
      <w:pPr>
        <w:pStyle w:val="ListParagraph"/>
        <w:numPr>
          <w:ilvl w:val="3"/>
          <w:numId w:val="12"/>
        </w:numPr>
        <w:spacing w:before="240"/>
        <w:ind w:left="0" w:firstLine="0"/>
        <w:rPr>
          <w:lang w:val="el-GR"/>
        </w:rPr>
      </w:pPr>
      <w:bookmarkStart w:id="119" w:name="_Ref496540567"/>
      <w:r w:rsidRPr="001E4247">
        <w:rPr>
          <w:lang w:val="el-GR"/>
        </w:rPr>
        <w:lastRenderedPageBreak/>
        <w:t xml:space="preserve"> </w:t>
      </w:r>
      <w:bookmarkStart w:id="120" w:name="_Ref74507429"/>
      <w:r w:rsidR="003355E7" w:rsidRPr="001E4247">
        <w:rPr>
          <w:lang w:val="el-GR"/>
        </w:rPr>
        <w:t xml:space="preserve">Όταν υπάρχει σε βάρος του </w:t>
      </w:r>
      <w:r w:rsidR="00DE31C0" w:rsidRPr="001E4247">
        <w:rPr>
          <w:lang w:val="el-GR"/>
        </w:rPr>
        <w:t xml:space="preserve">αμετάκλητη </w:t>
      </w:r>
      <w:r w:rsidR="003355E7" w:rsidRPr="001E4247">
        <w:rPr>
          <w:lang w:val="el-GR"/>
        </w:rPr>
        <w:t xml:space="preserve">καταδικαστική απόφαση για ένα από </w:t>
      </w:r>
      <w:r w:rsidR="00730200" w:rsidRPr="001E4247">
        <w:rPr>
          <w:lang w:val="el-GR"/>
        </w:rPr>
        <w:t>τα ακόλουθα εγκλήματα</w:t>
      </w:r>
      <w:r w:rsidR="003355E7" w:rsidRPr="001E4247">
        <w:rPr>
          <w:lang w:val="el-GR"/>
        </w:rPr>
        <w:t>:</w:t>
      </w:r>
      <w:bookmarkEnd w:id="119"/>
      <w:bookmarkEnd w:id="120"/>
      <w:r w:rsidR="003355E7" w:rsidRPr="001E4247">
        <w:rPr>
          <w:lang w:val="el-GR"/>
        </w:rPr>
        <w:t xml:space="preserve"> </w:t>
      </w:r>
    </w:p>
    <w:p w14:paraId="26D232EF" w14:textId="77777777" w:rsidR="00C908BD" w:rsidRPr="001E4247" w:rsidRDefault="003355E7" w:rsidP="00C908BD">
      <w:pPr>
        <w:rPr>
          <w:lang w:val="el-GR"/>
        </w:rPr>
      </w:pPr>
      <w:r w:rsidRPr="001E4247">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1E4247">
        <w:t>L</w:t>
      </w:r>
      <w:r w:rsidRPr="001E4247">
        <w:rPr>
          <w:lang w:val="el-GR"/>
        </w:rPr>
        <w:t xml:space="preserve"> 300 της 11.11.2008 σ.42</w:t>
      </w:r>
      <w:r w:rsidR="00C908BD" w:rsidRPr="001E4247">
        <w:rPr>
          <w:lang w:val="el-GR"/>
        </w:rPr>
        <w:t xml:space="preserve"> και τα εγκλήματα του άρθρου 187 του Ποινικού Κώδικα (εγκληματική οργάνωση),</w:t>
      </w:r>
    </w:p>
    <w:p w14:paraId="68F8B4BE" w14:textId="77777777" w:rsidR="00105242" w:rsidRPr="001E4247" w:rsidRDefault="003355E7" w:rsidP="00105242">
      <w:pPr>
        <w:rPr>
          <w:lang w:val="el-GR"/>
        </w:rPr>
      </w:pPr>
      <w:r w:rsidRPr="001E4247">
        <w:rPr>
          <w:lang w:val="el-GR"/>
        </w:rPr>
        <w:t xml:space="preserve">β) </w:t>
      </w:r>
      <w:r w:rsidR="00105242" w:rsidRPr="001E4247">
        <w:rPr>
          <w:lang w:val="el-GR"/>
        </w:rPr>
        <w:t xml:space="preserve">ενεργητική </w:t>
      </w:r>
      <w:r w:rsidRPr="001E4247">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E4247">
        <w:t>C</w:t>
      </w:r>
      <w:r w:rsidRPr="001E4247">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E4247">
        <w:t>L</w:t>
      </w:r>
      <w:r w:rsidRPr="001E4247">
        <w:rPr>
          <w:lang w:val="el-GR"/>
        </w:rPr>
        <w:t xml:space="preserve"> 192 της 31.7.2003, σ. 54), καθώς και όπως ορίζεται στο εθνικό δίκαιο του οικονομικού φορέα, </w:t>
      </w:r>
      <w:r w:rsidR="00105242" w:rsidRPr="001E4247">
        <w:rPr>
          <w:lang w:val="el-GR"/>
        </w:rPr>
        <w:t>και τα εγκλήματα των άρθρων 159</w:t>
      </w:r>
      <w:r w:rsidR="00105242" w:rsidRPr="001E4247">
        <w:rPr>
          <w:vertAlign w:val="superscript"/>
          <w:lang w:val="el-GR"/>
        </w:rPr>
        <w:t>Α</w:t>
      </w:r>
      <w:r w:rsidR="00105242" w:rsidRPr="001E4247">
        <w:rPr>
          <w:lang w:val="el-GR"/>
        </w:rPr>
        <w:t xml:space="preserve"> (δωροδοκία πολιτικών προσώπων), 236 (δωροδοκία υπαλλήλου), 237 παρ.2-4 (δωροδοκία δικαστικών λειτουργών), 237</w:t>
      </w:r>
      <w:r w:rsidR="00105242" w:rsidRPr="001E4247">
        <w:rPr>
          <w:vertAlign w:val="superscript"/>
          <w:lang w:val="el-GR"/>
        </w:rPr>
        <w:t>Α</w:t>
      </w:r>
      <w:r w:rsidR="00105242" w:rsidRPr="001E4247">
        <w:rPr>
          <w:lang w:val="el-GR"/>
        </w:rPr>
        <w:t xml:space="preserve"> παρ.2 (εμπορία επιρροής – μεσάζοντες) 396 παρ.2 (δωροδοκία στον ιδιωτικό τομέα) του Ποινικού Κώδικα.</w:t>
      </w:r>
    </w:p>
    <w:p w14:paraId="283AC686" w14:textId="77777777" w:rsidR="00105242" w:rsidRPr="001E4247" w:rsidRDefault="003355E7" w:rsidP="00105242">
      <w:pPr>
        <w:rPr>
          <w:lang w:val="el-GR"/>
        </w:rPr>
      </w:pPr>
      <w:r w:rsidRPr="001E4247">
        <w:rPr>
          <w:lang w:val="el-GR"/>
        </w:rPr>
        <w:t xml:space="preserve">γ) </w:t>
      </w:r>
      <w:r w:rsidR="00105242" w:rsidRPr="001E4247">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E4247">
        <w:t>L</w:t>
      </w:r>
      <w:r w:rsidR="00105242" w:rsidRPr="001E4247">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E4247">
        <w:t> </w:t>
      </w:r>
      <w:r w:rsidR="00105242" w:rsidRPr="001E4247">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E4247">
        <w:rPr>
          <w:lang w:val="el-GR"/>
        </w:rPr>
        <w:t>επ</w:t>
      </w:r>
      <w:proofErr w:type="spellEnd"/>
      <w:r w:rsidR="00105242" w:rsidRPr="001E4247">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E4247">
        <w:t> </w:t>
      </w:r>
      <w:r w:rsidR="00105242" w:rsidRPr="001E4247">
        <w:rPr>
          <w:lang w:val="el-GR"/>
        </w:rPr>
        <w:t>4689/2020 (Α’</w:t>
      </w:r>
      <w:r w:rsidR="00105242" w:rsidRPr="001E4247">
        <w:t> </w:t>
      </w:r>
      <w:r w:rsidR="00105242" w:rsidRPr="001E4247">
        <w:rPr>
          <w:lang w:val="el-GR"/>
        </w:rPr>
        <w:t>103),</w:t>
      </w:r>
    </w:p>
    <w:p w14:paraId="0C4EBC8C" w14:textId="77777777" w:rsidR="00105242" w:rsidRPr="001E4247" w:rsidRDefault="003355E7" w:rsidP="00105242">
      <w:pPr>
        <w:rPr>
          <w:lang w:val="el-GR"/>
        </w:rPr>
      </w:pPr>
      <w:r w:rsidRPr="001E4247">
        <w:rPr>
          <w:lang w:val="el-GR"/>
        </w:rPr>
        <w:t xml:space="preserve">δ) </w:t>
      </w:r>
      <w:r w:rsidR="00105242" w:rsidRPr="001E4247">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E4247">
        <w:t> </w:t>
      </w:r>
      <w:r w:rsidR="00105242" w:rsidRPr="001E4247">
        <w:rPr>
          <w:lang w:val="el-GR"/>
        </w:rPr>
        <w:t>- πλαισίου 2002/475/ΔΕΥ του Συμβουλίου και για την τροποποίηση της απόφασης 2005/671/ΔΕΥ του Συμβουλίου (</w:t>
      </w:r>
      <w:r w:rsidR="00105242" w:rsidRPr="001E4247">
        <w:t>EE</w:t>
      </w:r>
      <w:r w:rsidR="00105242" w:rsidRPr="001E4247">
        <w:rPr>
          <w:lang w:val="el-GR"/>
        </w:rPr>
        <w:t xml:space="preserve"> </w:t>
      </w:r>
      <w:r w:rsidR="00105242" w:rsidRPr="001E4247">
        <w:t>L</w:t>
      </w:r>
      <w:r w:rsidR="00105242" w:rsidRPr="001E4247">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E4247">
        <w:t> </w:t>
      </w:r>
      <w:r w:rsidR="00105242" w:rsidRPr="001E4247">
        <w:rPr>
          <w:lang w:val="el-GR"/>
        </w:rPr>
        <w:t>4689/2020 (Α’</w:t>
      </w:r>
      <w:r w:rsidR="00105242" w:rsidRPr="001E4247">
        <w:t> </w:t>
      </w:r>
      <w:r w:rsidR="00105242" w:rsidRPr="001E4247">
        <w:rPr>
          <w:lang w:val="el-GR"/>
        </w:rPr>
        <w:t>103),</w:t>
      </w:r>
    </w:p>
    <w:p w14:paraId="034C17FD" w14:textId="77777777" w:rsidR="008338F0" w:rsidRPr="001E4247" w:rsidRDefault="003355E7">
      <w:pPr>
        <w:rPr>
          <w:lang w:val="el-GR"/>
        </w:rPr>
      </w:pPr>
      <w:r w:rsidRPr="001E4247">
        <w:rPr>
          <w:lang w:val="el-GR"/>
        </w:rPr>
        <w:t xml:space="preserve">ε) </w:t>
      </w:r>
      <w:r w:rsidR="00105242" w:rsidRPr="001E4247">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E4247">
        <w:rPr>
          <w:lang w:val="el-GR"/>
        </w:rPr>
        <w:t>αριθμ</w:t>
      </w:r>
      <w:proofErr w:type="spellEnd"/>
      <w:r w:rsidR="00105242" w:rsidRPr="001E4247">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E4247">
        <w:t>EE</w:t>
      </w:r>
      <w:r w:rsidR="00105242" w:rsidRPr="001E4247">
        <w:rPr>
          <w:lang w:val="el-GR"/>
        </w:rPr>
        <w:t xml:space="preserve"> </w:t>
      </w:r>
      <w:r w:rsidR="00105242" w:rsidRPr="001E4247">
        <w:t>L</w:t>
      </w:r>
      <w:r w:rsidR="00105242" w:rsidRPr="001E4247">
        <w:rPr>
          <w:lang w:val="el-GR"/>
        </w:rPr>
        <w:t xml:space="preserve"> 141/05.06.2015) και τα εγκλήματα των άρθρων 2 και 39 του ν.</w:t>
      </w:r>
      <w:r w:rsidR="00105242" w:rsidRPr="001E4247">
        <w:t> </w:t>
      </w:r>
      <w:r w:rsidR="00105242" w:rsidRPr="001E4247">
        <w:rPr>
          <w:lang w:val="el-GR"/>
        </w:rPr>
        <w:t>4557/2018 (Α’</w:t>
      </w:r>
      <w:r w:rsidR="00105242" w:rsidRPr="001E4247">
        <w:t> </w:t>
      </w:r>
      <w:r w:rsidR="00105242" w:rsidRPr="001E4247">
        <w:rPr>
          <w:lang w:val="el-GR"/>
        </w:rPr>
        <w:t>139),</w:t>
      </w:r>
    </w:p>
    <w:p w14:paraId="6D7CF484" w14:textId="77777777" w:rsidR="008338F0" w:rsidRPr="001E4247" w:rsidRDefault="003355E7">
      <w:pPr>
        <w:rPr>
          <w:lang w:val="el-GR"/>
        </w:rPr>
      </w:pPr>
      <w:proofErr w:type="spellStart"/>
      <w:r w:rsidRPr="001E4247">
        <w:rPr>
          <w:lang w:val="el-GR"/>
        </w:rPr>
        <w:t>στ</w:t>
      </w:r>
      <w:proofErr w:type="spellEnd"/>
      <w:r w:rsidRPr="001E4247">
        <w:rPr>
          <w:lang w:val="el-GR"/>
        </w:rPr>
        <w:t xml:space="preserve">) </w:t>
      </w:r>
      <w:r w:rsidR="00105242" w:rsidRPr="001E4247">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E4247">
        <w:t> </w:t>
      </w:r>
      <w:r w:rsidR="00105242" w:rsidRPr="001E4247">
        <w:rPr>
          <w:lang w:val="el-GR"/>
        </w:rPr>
        <w:t xml:space="preserve">- πλαίσιο 2002/629/ΔΕΥ του Συμβουλίου (ΕΕ </w:t>
      </w:r>
      <w:r w:rsidR="00105242" w:rsidRPr="001E4247">
        <w:t>L</w:t>
      </w:r>
      <w:r w:rsidR="00105242" w:rsidRPr="001E4247">
        <w:rPr>
          <w:lang w:val="el-GR"/>
        </w:rPr>
        <w:t xml:space="preserve"> 101 της 15.4.2011, σ. 1) και τα εγκλήματα του άρθρου 323Α του Ποινικού κώδικα (εμπορία ανθρώπων).</w:t>
      </w:r>
    </w:p>
    <w:p w14:paraId="6DBD5334" w14:textId="77777777" w:rsidR="008338F0" w:rsidRPr="001E4247" w:rsidRDefault="003355E7">
      <w:pPr>
        <w:rPr>
          <w:lang w:val="el-GR"/>
        </w:rPr>
      </w:pPr>
      <w:r w:rsidRPr="001E4247">
        <w:rPr>
          <w:lang w:val="el-GR"/>
        </w:rPr>
        <w:lastRenderedPageBreak/>
        <w:t xml:space="preserve">Ο οικονομικός φορέας αποκλείεται, επίσης, όταν το πρόσωπο εις βάρος του οποίου εκδόθηκε </w:t>
      </w:r>
      <w:r w:rsidR="00E87EA9" w:rsidRPr="001E4247">
        <w:rPr>
          <w:lang w:val="el-GR"/>
        </w:rPr>
        <w:t xml:space="preserve">τελεσίδικη </w:t>
      </w:r>
      <w:r w:rsidR="00400357" w:rsidRPr="001E4247">
        <w:rPr>
          <w:lang w:val="el-GR"/>
        </w:rPr>
        <w:t xml:space="preserve">αμετάκλητη </w:t>
      </w:r>
      <w:r w:rsidRPr="001E4247">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32DD76C" w14:textId="77777777" w:rsidR="009A3D76" w:rsidRPr="001E4247" w:rsidRDefault="009A3D76" w:rsidP="009A3D76">
      <w:pPr>
        <w:rPr>
          <w:lang w:val="el-GR"/>
        </w:rPr>
      </w:pPr>
      <w:r w:rsidRPr="001E4247">
        <w:rPr>
          <w:lang w:val="el-GR"/>
        </w:rPr>
        <w:t xml:space="preserve">Η υποχρέωση του προηγούμενου εδαφίου αφορά: </w:t>
      </w:r>
    </w:p>
    <w:p w14:paraId="60AE0281" w14:textId="77777777" w:rsidR="009A3D76" w:rsidRPr="001E4247" w:rsidRDefault="009A3D76" w:rsidP="009A3D76">
      <w:pPr>
        <w:rPr>
          <w:lang w:val="el-GR"/>
        </w:rPr>
      </w:pPr>
      <w:r w:rsidRPr="001E4247">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EA2F884" w14:textId="79D71135" w:rsidR="009A3D76" w:rsidRPr="001E4247" w:rsidRDefault="009A3D76" w:rsidP="009A3D76">
      <w:pPr>
        <w:rPr>
          <w:lang w:val="el-GR"/>
        </w:rPr>
      </w:pPr>
      <w:r w:rsidRPr="001E4247">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D2497C7" w14:textId="77777777" w:rsidR="009A3D76" w:rsidRPr="001E4247" w:rsidRDefault="009A3D76" w:rsidP="009A3D76">
      <w:pPr>
        <w:rPr>
          <w:lang w:val="el-GR"/>
        </w:rPr>
      </w:pPr>
      <w:r w:rsidRPr="001E4247">
        <w:rPr>
          <w:lang w:val="el-GR"/>
        </w:rPr>
        <w:t>- στις περιπτώσεις Συνεταιρισμών, τα μέλη του Διοικητικού Συμβουλίου.</w:t>
      </w:r>
    </w:p>
    <w:p w14:paraId="1FDF6D22" w14:textId="77777777" w:rsidR="009A3D76" w:rsidRPr="001E4247" w:rsidRDefault="009A3D76" w:rsidP="009A3D76">
      <w:pPr>
        <w:rPr>
          <w:lang w:val="el-GR"/>
        </w:rPr>
      </w:pPr>
      <w:r w:rsidRPr="001E4247">
        <w:rPr>
          <w:lang w:val="el-GR"/>
        </w:rPr>
        <w:t>- σε όλες τις υπόλοιπες περιπτώσεις νομικών προσώπων, τον κατά περίπτωση νόμιμο εκπρόσωπο.</w:t>
      </w:r>
    </w:p>
    <w:p w14:paraId="596A81E6" w14:textId="77777777" w:rsidR="009A3D76" w:rsidRPr="001E4247" w:rsidRDefault="009A3D76" w:rsidP="009A3D76">
      <w:pPr>
        <w:rPr>
          <w:b/>
          <w:bCs/>
          <w:lang w:val="el-GR"/>
        </w:rPr>
      </w:pPr>
      <w:r w:rsidRPr="001E4247">
        <w:rPr>
          <w:b/>
          <w:bCs/>
          <w:lang w:val="el-GR"/>
        </w:rPr>
        <w:t>Εάν στις ως άνω περιπτώσεις (α) έως (</w:t>
      </w:r>
      <w:proofErr w:type="spellStart"/>
      <w:r w:rsidRPr="001E4247">
        <w:rPr>
          <w:b/>
          <w:bCs/>
          <w:lang w:val="el-GR"/>
        </w:rPr>
        <w:t>στ</w:t>
      </w:r>
      <w:proofErr w:type="spellEnd"/>
      <w:r w:rsidRPr="001E4247">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6063882" w14:textId="77777777" w:rsidR="005A0ACC" w:rsidRPr="001E4247" w:rsidRDefault="000326F6">
      <w:pPr>
        <w:pStyle w:val="ListParagraph"/>
        <w:numPr>
          <w:ilvl w:val="3"/>
          <w:numId w:val="12"/>
        </w:numPr>
        <w:tabs>
          <w:tab w:val="left" w:pos="0"/>
          <w:tab w:val="left" w:pos="709"/>
          <w:tab w:val="left" w:pos="1134"/>
        </w:tabs>
        <w:spacing w:before="240"/>
        <w:ind w:left="0" w:firstLine="0"/>
        <w:rPr>
          <w:lang w:val="el-GR"/>
        </w:rPr>
      </w:pPr>
      <w:bookmarkStart w:id="121" w:name="_Ref503518036"/>
      <w:r w:rsidRPr="001E4247">
        <w:rPr>
          <w:lang w:val="el-GR"/>
        </w:rPr>
        <w:t>Σ</w:t>
      </w:r>
      <w:r w:rsidR="005A0ACC" w:rsidRPr="001E4247">
        <w:rPr>
          <w:lang w:val="el-GR"/>
        </w:rPr>
        <w:t>τις ακόλουθες περιπτώσεις</w:t>
      </w:r>
      <w:bookmarkEnd w:id="121"/>
      <w:r w:rsidR="005A0ACC" w:rsidRPr="001E4247">
        <w:rPr>
          <w:lang w:val="el-GR"/>
        </w:rPr>
        <w:t xml:space="preserve"> </w:t>
      </w:r>
    </w:p>
    <w:p w14:paraId="17B2B8E8" w14:textId="77777777" w:rsidR="009A3D76" w:rsidRPr="001E4247" w:rsidRDefault="009A3D76" w:rsidP="00821852">
      <w:pPr>
        <w:spacing w:before="120"/>
        <w:rPr>
          <w:lang w:val="el-GR"/>
        </w:rPr>
      </w:pPr>
      <w:r w:rsidRPr="001E4247">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E6C626A" w14:textId="77777777" w:rsidR="009A3D76" w:rsidRPr="001E4247" w:rsidRDefault="009A3D76" w:rsidP="009A3D76">
      <w:pPr>
        <w:rPr>
          <w:lang w:val="el-GR"/>
        </w:rPr>
      </w:pPr>
      <w:r w:rsidRPr="001E4247">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F0856F2" w14:textId="77777777" w:rsidR="009A3D76" w:rsidRPr="001E4247" w:rsidRDefault="009A3D76" w:rsidP="009A3D76">
      <w:pPr>
        <w:rPr>
          <w:lang w:val="el-GR"/>
        </w:rPr>
      </w:pPr>
      <w:r w:rsidRPr="001E4247">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DFC64F8" w14:textId="77777777" w:rsidR="009A3D76" w:rsidRPr="001E4247" w:rsidRDefault="009A3D76" w:rsidP="009A3D76">
      <w:pPr>
        <w:rPr>
          <w:lang w:val="el-GR"/>
        </w:rPr>
      </w:pPr>
      <w:r w:rsidRPr="001E4247">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36BA5CE1" w14:textId="77777777" w:rsidR="009A3D76" w:rsidRPr="001E4247" w:rsidRDefault="009A3D76" w:rsidP="009A3D76">
      <w:pPr>
        <w:rPr>
          <w:lang w:val="el-GR"/>
        </w:rPr>
      </w:pPr>
      <w:r w:rsidRPr="001E4247">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2689F4F6" w14:textId="77777777" w:rsidR="004B29C9" w:rsidRPr="001E4247" w:rsidRDefault="004B29C9" w:rsidP="003329FF">
      <w:pPr>
        <w:rPr>
          <w:lang w:val="el-GR"/>
        </w:rPr>
      </w:pPr>
    </w:p>
    <w:p w14:paraId="15875750" w14:textId="77777777" w:rsidR="00B04AF3" w:rsidRPr="001E4247" w:rsidRDefault="003355E7">
      <w:pPr>
        <w:pStyle w:val="ListParagraph"/>
        <w:numPr>
          <w:ilvl w:val="3"/>
          <w:numId w:val="12"/>
        </w:numPr>
        <w:tabs>
          <w:tab w:val="left" w:pos="0"/>
          <w:tab w:val="left" w:pos="709"/>
          <w:tab w:val="left" w:pos="1134"/>
        </w:tabs>
        <w:spacing w:before="240"/>
        <w:ind w:left="0" w:firstLine="0"/>
        <w:rPr>
          <w:i/>
          <w:color w:val="5B9BD5"/>
          <w:lang w:val="el-GR"/>
        </w:rPr>
      </w:pPr>
      <w:bookmarkStart w:id="122" w:name="_Ref496540586"/>
      <w:r w:rsidRPr="001E4247">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1E4247">
        <w:rPr>
          <w:lang w:val="el-GR"/>
        </w:rPr>
        <w:t xml:space="preserve"> </w:t>
      </w:r>
      <w:r w:rsidRPr="001E4247">
        <w:rPr>
          <w:lang w:val="el-GR"/>
        </w:rPr>
        <w:t>:</w:t>
      </w:r>
      <w:bookmarkEnd w:id="122"/>
      <w:r w:rsidRPr="001E4247">
        <w:rPr>
          <w:lang w:val="el-GR"/>
        </w:rPr>
        <w:t xml:space="preserve"> </w:t>
      </w:r>
    </w:p>
    <w:p w14:paraId="042D58A8" w14:textId="77777777" w:rsidR="008338F0" w:rsidRPr="001E4247" w:rsidRDefault="003355E7">
      <w:pPr>
        <w:rPr>
          <w:lang w:val="el-GR"/>
        </w:rPr>
      </w:pPr>
      <w:r w:rsidRPr="001E4247">
        <w:rPr>
          <w:lang w:val="el-GR"/>
        </w:rPr>
        <w:t xml:space="preserve">(α) εάν έχει αθετήσει τις υποχρεώσεις που προβλέπονται στην παρ. 2 του άρθρου 18 του ν. 4412/2016, </w:t>
      </w:r>
      <w:r w:rsidR="00B802EF" w:rsidRPr="001E4247">
        <w:rPr>
          <w:lang w:val="el-GR"/>
        </w:rPr>
        <w:t>περί αρχών που εφαρμόζονται στις διαδικασίες σύναψης δημοσίων συμβάσεων</w:t>
      </w:r>
    </w:p>
    <w:p w14:paraId="5AAEC82C" w14:textId="77777777" w:rsidR="00A23EAB" w:rsidRPr="001E4247" w:rsidRDefault="003355E7" w:rsidP="00A23EAB">
      <w:pPr>
        <w:rPr>
          <w:lang w:val="el-GR"/>
        </w:rPr>
      </w:pPr>
      <w:r w:rsidRPr="001E4247">
        <w:rPr>
          <w:lang w:val="el-GR"/>
        </w:rPr>
        <w:t xml:space="preserve">(β) </w:t>
      </w:r>
      <w:r w:rsidR="00A23EAB" w:rsidRPr="001E4247">
        <w:rPr>
          <w:lang w:val="el-GR"/>
        </w:rPr>
        <w:t>εάν τελεί υπό πτώχευση</w:t>
      </w:r>
      <w:r w:rsidR="00A23EAB" w:rsidRPr="001E4247">
        <w:rPr>
          <w:b/>
          <w:lang w:val="el-GR"/>
        </w:rPr>
        <w:t xml:space="preserve"> </w:t>
      </w:r>
      <w:r w:rsidR="00A23EAB" w:rsidRPr="001E4247">
        <w:rPr>
          <w:lang w:val="el-GR"/>
        </w:rPr>
        <w:t>ή έχει υπαχθεί σε διαδικασία ειδικής εκκαθάρισης</w:t>
      </w:r>
      <w:r w:rsidR="00A23EAB" w:rsidRPr="001E4247">
        <w:rPr>
          <w:b/>
          <w:lang w:val="el-GR"/>
        </w:rPr>
        <w:t xml:space="preserve"> </w:t>
      </w:r>
      <w:r w:rsidR="00A23EAB" w:rsidRPr="001E4247">
        <w:rPr>
          <w:lang w:val="el-GR"/>
        </w:rPr>
        <w:t>ή τελεί υπό αναγκαστική διαχείριση</w:t>
      </w:r>
      <w:r w:rsidR="00A23EAB" w:rsidRPr="001E4247">
        <w:rPr>
          <w:b/>
          <w:lang w:val="el-GR"/>
        </w:rPr>
        <w:t xml:space="preserve"> </w:t>
      </w:r>
      <w:r w:rsidR="00A23EAB" w:rsidRPr="001E4247">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sidRPr="001E4247">
        <w:rPr>
          <w:lang w:val="el-GR"/>
        </w:rPr>
        <w:t>προκύπτουσα</w:t>
      </w:r>
      <w:proofErr w:type="spellEnd"/>
      <w:r w:rsidR="00A23EAB" w:rsidRPr="001E4247">
        <w:rPr>
          <w:lang w:val="el-GR"/>
        </w:rPr>
        <w:t xml:space="preserve"> από παρόμοια διαδικασία, προβλεπόμενη σε εθνικές διατάξεις νόμου. </w:t>
      </w:r>
    </w:p>
    <w:p w14:paraId="7E422117" w14:textId="77777777" w:rsidR="00A23EAB" w:rsidRPr="001E4247" w:rsidRDefault="003355E7" w:rsidP="00A23EAB">
      <w:pPr>
        <w:rPr>
          <w:lang w:val="el-GR"/>
        </w:rPr>
      </w:pPr>
      <w:r w:rsidRPr="001E4247">
        <w:rPr>
          <w:lang w:val="el-GR"/>
        </w:rPr>
        <w:lastRenderedPageBreak/>
        <w:t xml:space="preserve">(γ) </w:t>
      </w:r>
      <w:r w:rsidR="00A23EAB" w:rsidRPr="001E4247">
        <w:rPr>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9FC58C8" w14:textId="77777777" w:rsidR="008338F0" w:rsidRPr="001E4247" w:rsidRDefault="003355E7">
      <w:pPr>
        <w:rPr>
          <w:lang w:val="el-GR"/>
        </w:rPr>
      </w:pPr>
      <w:r w:rsidRPr="001E4247">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0E6BA02" w14:textId="77777777" w:rsidR="008338F0" w:rsidRPr="001E4247" w:rsidRDefault="003355E7">
      <w:pPr>
        <w:rPr>
          <w:lang w:val="el-GR"/>
        </w:rPr>
      </w:pPr>
      <w:r w:rsidRPr="001E4247">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E4247">
        <w:rPr>
          <w:lang w:val="el-GR"/>
        </w:rPr>
        <w:t xml:space="preserve"> όπως ισχύει</w:t>
      </w:r>
      <w:r w:rsidRPr="001E4247">
        <w:rPr>
          <w:lang w:val="el-GR"/>
        </w:rPr>
        <w:t xml:space="preserve">, δεν μπορεί να θεραπευθεί με άλλα, λιγότερο παρεμβατικά, μέσα, </w:t>
      </w:r>
    </w:p>
    <w:p w14:paraId="5E7AD842" w14:textId="77777777" w:rsidR="008338F0" w:rsidRPr="001E4247" w:rsidRDefault="003355E7">
      <w:pPr>
        <w:rPr>
          <w:lang w:val="el-GR"/>
        </w:rPr>
      </w:pPr>
      <w:r w:rsidRPr="001E4247">
        <w:rPr>
          <w:lang w:val="el-GR"/>
        </w:rPr>
        <w:t>(</w:t>
      </w:r>
      <w:proofErr w:type="spellStart"/>
      <w:r w:rsidRPr="001E4247">
        <w:rPr>
          <w:lang w:val="el-GR"/>
        </w:rPr>
        <w:t>στ</w:t>
      </w:r>
      <w:proofErr w:type="spellEnd"/>
      <w:r w:rsidRPr="001E4247">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003B36" w14:textId="03880B9D" w:rsidR="008338F0" w:rsidRPr="001E4247" w:rsidRDefault="003355E7">
      <w:pPr>
        <w:rPr>
          <w:lang w:val="el-GR"/>
        </w:rPr>
      </w:pPr>
      <w:r w:rsidRPr="001E4247">
        <w:rPr>
          <w:lang w:val="el-GR"/>
        </w:rPr>
        <w:t xml:space="preserve">(ζ) </w:t>
      </w:r>
      <w:r w:rsidR="00A23EAB" w:rsidRPr="001E4247">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23" w:name="_Hlk126489824"/>
      <w:r w:rsidR="00A23EAB" w:rsidRPr="001E4247">
        <w:rPr>
          <w:lang w:val="el-GR"/>
        </w:rPr>
        <w:t xml:space="preserve">της παραγράφου </w:t>
      </w:r>
      <w:r w:rsidR="00801949" w:rsidRPr="001E4247">
        <w:rPr>
          <w:lang w:val="el-GR"/>
        </w:rPr>
        <w:fldChar w:fldCharType="begin"/>
      </w:r>
      <w:r w:rsidR="00C8339C" w:rsidRPr="001E4247">
        <w:rPr>
          <w:lang w:val="el-GR"/>
        </w:rPr>
        <w:instrText xml:space="preserve"> REF _Ref40957856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2.2.9.2</w:t>
      </w:r>
      <w:r w:rsidR="00801949" w:rsidRPr="001E4247">
        <w:rPr>
          <w:lang w:val="el-GR"/>
        </w:rPr>
        <w:fldChar w:fldCharType="end"/>
      </w:r>
      <w:r w:rsidR="00E403E0" w:rsidRPr="001E4247">
        <w:rPr>
          <w:lang w:val="el-GR"/>
        </w:rPr>
        <w:t xml:space="preserve"> </w:t>
      </w:r>
      <w:r w:rsidR="00801949" w:rsidRPr="001E4247">
        <w:rPr>
          <w:lang w:val="el-GR"/>
        </w:rPr>
        <w:fldChar w:fldCharType="begin"/>
      </w:r>
      <w:r w:rsidR="00E403E0" w:rsidRPr="001E4247">
        <w:rPr>
          <w:lang w:val="el-GR"/>
        </w:rPr>
        <w:instrText xml:space="preserve"> REF _Ref40957856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sidRPr="001E4247">
        <w:rPr>
          <w:lang w:val="el-GR"/>
        </w:rPr>
        <w:t>Αποδεικτικά μέσα</w:t>
      </w:r>
      <w:r w:rsidR="00E11B07" w:rsidRPr="001E4247">
        <w:rPr>
          <w:rFonts w:ascii="Calibri" w:hAnsi="Calibri"/>
          <w:lang w:val="el-GR"/>
        </w:rPr>
        <w:t xml:space="preserve"> - </w:t>
      </w:r>
      <w:r w:rsidR="00E11B07" w:rsidRPr="001E4247">
        <w:rPr>
          <w:lang w:val="el-GR"/>
        </w:rPr>
        <w:t>Δικαιολογητικά προσωρινού αναδόχου</w:t>
      </w:r>
      <w:r w:rsidR="00801949" w:rsidRPr="001E4247">
        <w:rPr>
          <w:lang w:val="el-GR"/>
        </w:rPr>
        <w:fldChar w:fldCharType="end"/>
      </w:r>
      <w:r w:rsidR="00A9669D" w:rsidRPr="001E4247">
        <w:rPr>
          <w:lang w:val="el-GR"/>
        </w:rPr>
        <w:t xml:space="preserve"> </w:t>
      </w:r>
      <w:r w:rsidR="00B941FC" w:rsidRPr="001E4247">
        <w:rPr>
          <w:lang w:val="el-GR"/>
        </w:rPr>
        <w:t xml:space="preserve">της παρούσας. </w:t>
      </w:r>
    </w:p>
    <w:bookmarkEnd w:id="123"/>
    <w:p w14:paraId="0FC3D192" w14:textId="77777777" w:rsidR="008338F0" w:rsidRPr="001E4247" w:rsidRDefault="003355E7">
      <w:pPr>
        <w:rPr>
          <w:lang w:val="el-GR"/>
        </w:rPr>
      </w:pPr>
      <w:r w:rsidRPr="001E4247">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1E4247">
        <w:rPr>
          <w:lang w:val="el-GR"/>
        </w:rPr>
        <w:t>με απατηλό τρόπο</w:t>
      </w:r>
      <w:r w:rsidRPr="001E4247">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64B8B67" w14:textId="77777777" w:rsidR="005A1E91" w:rsidRPr="001E4247" w:rsidRDefault="003355E7" w:rsidP="005D47EF">
      <w:pPr>
        <w:rPr>
          <w:lang w:val="el-GR"/>
        </w:rPr>
      </w:pPr>
      <w:r w:rsidRPr="001E4247">
        <w:rPr>
          <w:lang w:val="el-GR"/>
        </w:rPr>
        <w:t xml:space="preserve">(θ) </w:t>
      </w:r>
      <w:r w:rsidR="00953E50" w:rsidRPr="001E4247">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1E4247">
        <w:rPr>
          <w:lang w:val="el-GR"/>
        </w:rPr>
        <w:t>.</w:t>
      </w:r>
    </w:p>
    <w:p w14:paraId="7B2FE58D" w14:textId="77777777" w:rsidR="008338F0" w:rsidRPr="001E4247" w:rsidRDefault="00067067">
      <w:pPr>
        <w:rPr>
          <w:b/>
          <w:bCs/>
          <w:lang w:val="el-GR"/>
        </w:rPr>
      </w:pPr>
      <w:r w:rsidRPr="001E4247">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864B14" w14:textId="77777777" w:rsidR="002A7C7B" w:rsidRPr="001E4247" w:rsidRDefault="002A7C7B">
      <w:pPr>
        <w:pStyle w:val="ListParagraph"/>
        <w:numPr>
          <w:ilvl w:val="3"/>
          <w:numId w:val="12"/>
        </w:numPr>
        <w:tabs>
          <w:tab w:val="left" w:pos="0"/>
          <w:tab w:val="left" w:pos="709"/>
          <w:tab w:val="left" w:pos="1134"/>
        </w:tabs>
        <w:spacing w:before="240"/>
        <w:ind w:left="0" w:firstLine="0"/>
        <w:rPr>
          <w:lang w:val="el-GR"/>
        </w:rPr>
      </w:pPr>
      <w:r w:rsidRPr="001E4247">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5FB3E04" w14:textId="77777777" w:rsidR="002A7C7B" w:rsidRPr="001E4247" w:rsidRDefault="002A7C7B" w:rsidP="002A7C7B">
      <w:pPr>
        <w:pStyle w:val="ListParagraph"/>
        <w:tabs>
          <w:tab w:val="left" w:pos="0"/>
          <w:tab w:val="left" w:pos="709"/>
          <w:tab w:val="left" w:pos="1134"/>
        </w:tabs>
        <w:spacing w:before="240"/>
        <w:ind w:left="0"/>
        <w:rPr>
          <w:lang w:val="el-GR"/>
        </w:rPr>
      </w:pPr>
    </w:p>
    <w:p w14:paraId="4287141E" w14:textId="19B85061" w:rsidR="002A7C7B" w:rsidRPr="001E4247" w:rsidRDefault="003355E7">
      <w:pPr>
        <w:pStyle w:val="ListParagraph"/>
        <w:numPr>
          <w:ilvl w:val="3"/>
          <w:numId w:val="12"/>
        </w:numPr>
        <w:tabs>
          <w:tab w:val="left" w:pos="0"/>
          <w:tab w:val="left" w:pos="709"/>
          <w:tab w:val="left" w:pos="1134"/>
        </w:tabs>
        <w:spacing w:before="240"/>
        <w:ind w:left="0" w:firstLine="0"/>
        <w:rPr>
          <w:b/>
          <w:bCs/>
          <w:lang w:val="el-GR"/>
        </w:rPr>
      </w:pPr>
      <w:r w:rsidRPr="001E4247">
        <w:rPr>
          <w:lang w:val="el-GR"/>
        </w:rPr>
        <w:t xml:space="preserve"> </w:t>
      </w:r>
      <w:r w:rsidR="00363799" w:rsidRPr="001E4247">
        <w:rPr>
          <w:lang w:val="el-GR"/>
        </w:rPr>
        <w:t xml:space="preserve">Ο </w:t>
      </w:r>
      <w:r w:rsidRPr="001E4247">
        <w:rPr>
          <w:lang w:val="el-GR"/>
        </w:rPr>
        <w:t xml:space="preserve">οικονομικός φορέας που εμπίπτει σε μια από τις καταστάσεις που αναφέρονται στις παραγράφους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496540567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2.2.3.1</w:t>
      </w:r>
      <w:r w:rsidR="00355E7C" w:rsidRPr="001E4247">
        <w:fldChar w:fldCharType="end"/>
      </w:r>
      <w:r w:rsidRPr="001E4247">
        <w:rPr>
          <w:lang w:val="el-GR"/>
        </w:rPr>
        <w:t xml:space="preserve"> και </w:t>
      </w:r>
      <w:r w:rsidR="00801949" w:rsidRPr="001E4247">
        <w:rPr>
          <w:lang w:val="el-GR"/>
        </w:rPr>
        <w:fldChar w:fldCharType="begin"/>
      </w:r>
      <w:r w:rsidR="007E61C0" w:rsidRPr="001E4247">
        <w:rPr>
          <w:lang w:val="el-GR"/>
        </w:rPr>
        <w:instrText xml:space="preserve"> REF _Ref496540586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2.2.3.3</w:t>
      </w:r>
      <w:r w:rsidR="00801949" w:rsidRPr="001E4247">
        <w:rPr>
          <w:lang w:val="el-GR"/>
        </w:rPr>
        <w:fldChar w:fldCharType="end"/>
      </w:r>
      <w:r w:rsidR="007E61C0" w:rsidRPr="001E4247">
        <w:rPr>
          <w:lang w:val="el-GR"/>
        </w:rPr>
        <w:t xml:space="preserve"> </w:t>
      </w:r>
      <w:r w:rsidR="002A7C7B" w:rsidRPr="001E4247">
        <w:rPr>
          <w:lang w:val="el-GR"/>
        </w:rPr>
        <w:t xml:space="preserve">εκτός από την περ. β αυτής, </w:t>
      </w:r>
      <w:r w:rsidRPr="001E4247">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1E4247">
        <w:rPr>
          <w:lang w:val="el-GR"/>
        </w:rPr>
        <w:t>αυτ</w:t>
      </w:r>
      <w:proofErr w:type="spellEnd"/>
      <w:r w:rsidRPr="001E4247">
        <w:t>o</w:t>
      </w:r>
      <w:r w:rsidRPr="001E4247">
        <w:rPr>
          <w:lang w:val="el-GR"/>
        </w:rPr>
        <w:t xml:space="preserve">κάθαρση). </w:t>
      </w:r>
      <w:r w:rsidR="002A7C7B" w:rsidRPr="001E4247">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31B95B2" w14:textId="77777777" w:rsidR="002A7C7B" w:rsidRPr="001E4247" w:rsidRDefault="002A7C7B" w:rsidP="00821852">
      <w:pPr>
        <w:pStyle w:val="ListParagraph"/>
        <w:tabs>
          <w:tab w:val="left" w:pos="0"/>
          <w:tab w:val="left" w:pos="709"/>
          <w:tab w:val="left" w:pos="1134"/>
        </w:tabs>
        <w:spacing w:before="240"/>
        <w:ind w:left="0"/>
        <w:rPr>
          <w:b/>
          <w:bCs/>
          <w:lang w:val="el-GR"/>
        </w:rPr>
      </w:pPr>
    </w:p>
    <w:p w14:paraId="644A9C7D" w14:textId="3051F895" w:rsidR="008338F0" w:rsidRPr="001E4247" w:rsidRDefault="003355E7" w:rsidP="00A05D2C">
      <w:pPr>
        <w:pStyle w:val="ListParagraph"/>
        <w:numPr>
          <w:ilvl w:val="3"/>
          <w:numId w:val="12"/>
        </w:numPr>
        <w:tabs>
          <w:tab w:val="left" w:pos="0"/>
          <w:tab w:val="left" w:pos="709"/>
          <w:tab w:val="left" w:pos="1134"/>
        </w:tabs>
        <w:spacing w:before="240" w:after="0"/>
        <w:ind w:left="0" w:firstLine="0"/>
        <w:rPr>
          <w:b/>
          <w:bCs/>
          <w:color w:val="000000"/>
          <w:lang w:val="el-GR"/>
        </w:rPr>
      </w:pPr>
      <w:r w:rsidRPr="001E4247">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D62448C" w14:textId="77777777" w:rsidR="00C535AC" w:rsidRPr="001E4247" w:rsidRDefault="00C535AC" w:rsidP="00A05D2C">
      <w:pPr>
        <w:spacing w:after="0"/>
        <w:rPr>
          <w:b/>
          <w:bCs/>
          <w:color w:val="000000"/>
          <w:lang w:val="el-GR"/>
        </w:rPr>
      </w:pPr>
    </w:p>
    <w:p w14:paraId="5DEC803B" w14:textId="77777777" w:rsidR="008338F0" w:rsidRPr="001E4247" w:rsidRDefault="003355E7" w:rsidP="00A05D2C">
      <w:pPr>
        <w:pStyle w:val="ListParagraph"/>
        <w:numPr>
          <w:ilvl w:val="3"/>
          <w:numId w:val="12"/>
        </w:numPr>
        <w:tabs>
          <w:tab w:val="left" w:pos="0"/>
          <w:tab w:val="left" w:pos="709"/>
          <w:tab w:val="left" w:pos="1134"/>
        </w:tabs>
        <w:ind w:left="0" w:firstLine="0"/>
        <w:rPr>
          <w:lang w:val="el-GR"/>
        </w:rPr>
      </w:pPr>
      <w:r w:rsidRPr="001E4247">
        <w:rPr>
          <w:lang w:val="el-GR"/>
        </w:rPr>
        <w:t xml:space="preserve"> </w:t>
      </w:r>
      <w:bookmarkStart w:id="124" w:name="_Ref496540821"/>
      <w:r w:rsidR="001E5DE0" w:rsidRPr="001E4247">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1E4247">
        <w:rPr>
          <w:lang w:val="el-GR"/>
        </w:rPr>
        <w:t>.</w:t>
      </w:r>
      <w:bookmarkEnd w:id="124"/>
    </w:p>
    <w:p w14:paraId="55003B50" w14:textId="77777777" w:rsidR="00D93C0C" w:rsidRPr="001E4247" w:rsidRDefault="00D93C0C" w:rsidP="00603221">
      <w:pPr>
        <w:pStyle w:val="ListParagraph"/>
        <w:rPr>
          <w:color w:val="000000"/>
          <w:lang w:val="el-GR"/>
        </w:rPr>
      </w:pPr>
    </w:p>
    <w:p w14:paraId="04F04AC7" w14:textId="77777777" w:rsidR="008338F0" w:rsidRPr="001E4247" w:rsidRDefault="003355E7" w:rsidP="003329FF">
      <w:pPr>
        <w:pStyle w:val="Heading3"/>
        <w:numPr>
          <w:ilvl w:val="0"/>
          <w:numId w:val="0"/>
        </w:numPr>
        <w:ind w:left="720" w:hanging="720"/>
        <w:rPr>
          <w:rFonts w:cs="Tahoma"/>
          <w:szCs w:val="22"/>
          <w:lang w:val="el-GR"/>
        </w:rPr>
      </w:pPr>
      <w:bookmarkStart w:id="125" w:name="_Toc97194274"/>
      <w:bookmarkStart w:id="126" w:name="_Toc97194424"/>
      <w:bookmarkStart w:id="127" w:name="_Toc97204898"/>
      <w:bookmarkStart w:id="128" w:name="_Toc129705069"/>
      <w:r w:rsidRPr="001E4247">
        <w:rPr>
          <w:rFonts w:cs="Tahoma"/>
          <w:szCs w:val="22"/>
          <w:lang w:val="el-GR"/>
        </w:rPr>
        <w:t xml:space="preserve">Κριτήρια </w:t>
      </w:r>
      <w:r w:rsidR="00F11417" w:rsidRPr="001E4247">
        <w:rPr>
          <w:rFonts w:cs="Tahoma"/>
          <w:szCs w:val="22"/>
          <w:lang w:val="el-GR"/>
        </w:rPr>
        <w:t xml:space="preserve">Ποιοτικής </w:t>
      </w:r>
      <w:r w:rsidRPr="001E4247">
        <w:rPr>
          <w:rFonts w:cs="Tahoma"/>
          <w:szCs w:val="22"/>
          <w:lang w:val="el-GR"/>
        </w:rPr>
        <w:t xml:space="preserve">Επιλογής </w:t>
      </w:r>
      <w:r w:rsidR="00F11417" w:rsidRPr="001E4247">
        <w:rPr>
          <w:rFonts w:cs="Tahoma"/>
          <w:szCs w:val="22"/>
          <w:lang w:val="el-GR"/>
        </w:rPr>
        <w:t>&amp; αποδεικτά στοιχεία</w:t>
      </w:r>
      <w:bookmarkEnd w:id="125"/>
      <w:bookmarkEnd w:id="126"/>
      <w:bookmarkEnd w:id="127"/>
      <w:bookmarkEnd w:id="128"/>
      <w:r w:rsidR="00F11417" w:rsidRPr="001E4247">
        <w:rPr>
          <w:rFonts w:cs="Tahoma"/>
          <w:szCs w:val="22"/>
          <w:lang w:val="el-GR"/>
        </w:rPr>
        <w:t xml:space="preserve"> </w:t>
      </w:r>
    </w:p>
    <w:p w14:paraId="11715830" w14:textId="77777777" w:rsidR="00EA086C" w:rsidRPr="001E4247" w:rsidRDefault="00EA086C" w:rsidP="00EA086C">
      <w:pPr>
        <w:rPr>
          <w:lang w:val="el-GR"/>
        </w:rPr>
      </w:pPr>
    </w:p>
    <w:p w14:paraId="4450DD23" w14:textId="77777777" w:rsidR="008338F0" w:rsidRPr="001E4247" w:rsidDel="00893E05" w:rsidRDefault="003355E7" w:rsidP="00EA086C">
      <w:pPr>
        <w:pStyle w:val="Heading3"/>
        <w:ind w:left="1276"/>
        <w:rPr>
          <w:lang w:val="el-GR"/>
        </w:rPr>
      </w:pPr>
      <w:bookmarkStart w:id="129" w:name="_Ref74510337"/>
      <w:bookmarkStart w:id="130" w:name="_Toc97194275"/>
      <w:bookmarkStart w:id="131" w:name="_Toc97194425"/>
      <w:bookmarkStart w:id="132" w:name="_Toc97204899"/>
      <w:bookmarkStart w:id="133" w:name="_Toc129705070"/>
      <w:bookmarkStart w:id="134" w:name="_Hlk119506365"/>
      <w:r w:rsidRPr="001E4247" w:rsidDel="00893E05">
        <w:rPr>
          <w:lang w:val="el-GR"/>
        </w:rPr>
        <w:t>Καταλληλόλητα άσκησης επαγγελματικής δραστηριότητας</w:t>
      </w:r>
      <w:bookmarkEnd w:id="129"/>
      <w:bookmarkEnd w:id="130"/>
      <w:bookmarkEnd w:id="131"/>
      <w:bookmarkEnd w:id="132"/>
      <w:bookmarkEnd w:id="133"/>
      <w:r w:rsidRPr="001E4247" w:rsidDel="00893E05">
        <w:rPr>
          <w:lang w:val="el-GR"/>
        </w:rPr>
        <w:t xml:space="preserve"> </w:t>
      </w:r>
    </w:p>
    <w:p w14:paraId="6D406E4A" w14:textId="4BD809EF" w:rsidR="002F2E92" w:rsidRPr="001E4247" w:rsidDel="00893E05" w:rsidRDefault="00F86B7A" w:rsidP="00086782">
      <w:pPr>
        <w:rPr>
          <w:i/>
          <w:iCs/>
          <w:color w:val="5B9BD5"/>
          <w:lang w:val="el-GR" w:eastAsia="en-US"/>
        </w:rPr>
      </w:pPr>
      <w:bookmarkStart w:id="135" w:name="_Toc97194276"/>
      <w:r w:rsidRPr="001E4247"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D04171" w:rsidRPr="001E4247">
        <w:rPr>
          <w:b/>
          <w:bCs/>
          <w:lang w:val="el-GR"/>
        </w:rPr>
        <w:t xml:space="preserve"> να </w:t>
      </w:r>
      <w:r w:rsidR="003375BA" w:rsidRPr="001E4247">
        <w:rPr>
          <w:b/>
          <w:bCs/>
          <w:lang w:val="el-GR"/>
        </w:rPr>
        <w:t>δραστηριοποιούνται στην παροχή εξειδικευμένων συμβουλευτικών υπηρεσιών σε θέματα συναφή με την εκπόνηση μελετών στρατηγικής σχετικών με τηλεπικοινωνιακές υποδομές</w:t>
      </w:r>
      <w:bookmarkEnd w:id="135"/>
      <w:r w:rsidR="00FF28F8" w:rsidRPr="001E4247">
        <w:rPr>
          <w:b/>
          <w:bCs/>
          <w:lang w:val="el-GR"/>
        </w:rPr>
        <w:t>.</w:t>
      </w:r>
      <w:r w:rsidR="002F2E92" w:rsidRPr="001E4247" w:rsidDel="00893E05">
        <w:rPr>
          <w:strike/>
          <w:lang w:val="el-GR"/>
        </w:rPr>
        <w:t xml:space="preserve"> </w:t>
      </w:r>
    </w:p>
    <w:p w14:paraId="5BD40045" w14:textId="77777777" w:rsidR="007E243D" w:rsidRPr="001E4247" w:rsidDel="00893E05" w:rsidRDefault="007E243D" w:rsidP="00BE6F4C">
      <w:pPr>
        <w:pStyle w:val="ListParagraph"/>
        <w:rPr>
          <w:lang w:val="el-GR"/>
        </w:rPr>
      </w:pPr>
    </w:p>
    <w:p w14:paraId="6F1B4CC7" w14:textId="77777777" w:rsidR="007E243D" w:rsidRPr="001E4247" w:rsidRDefault="007E243D" w:rsidP="00086782">
      <w:pPr>
        <w:pStyle w:val="ListParagraph"/>
        <w:ind w:left="0"/>
        <w:rPr>
          <w:lang w:val="el-GR"/>
        </w:rPr>
      </w:pPr>
      <w:r w:rsidRPr="001E4247"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1E4247">
        <w:rPr>
          <w:lang w:val="el-GR"/>
        </w:rPr>
        <w:t xml:space="preserve">ή εμπορικά </w:t>
      </w:r>
      <w:r w:rsidRPr="001E4247"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55D55D9" w14:textId="6AD2663B" w:rsidR="00BE6F4C" w:rsidRPr="001E4247" w:rsidDel="00893E05" w:rsidRDefault="00BE6F4C" w:rsidP="00086782">
      <w:pPr>
        <w:pStyle w:val="ListParagraph"/>
        <w:ind w:left="0"/>
        <w:rPr>
          <w:lang w:val="el-GR"/>
        </w:rPr>
      </w:pPr>
      <w:r w:rsidRPr="001E4247"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8B31A81" w14:textId="77777777" w:rsidR="00BE6F4C" w:rsidRPr="001E4247" w:rsidDel="00893E05" w:rsidRDefault="00BE6F4C" w:rsidP="00086782">
      <w:pPr>
        <w:pStyle w:val="ListParagraph"/>
        <w:ind w:left="0"/>
        <w:rPr>
          <w:lang w:val="el-GR"/>
        </w:rPr>
      </w:pPr>
    </w:p>
    <w:p w14:paraId="3A0CBB4D" w14:textId="77777777" w:rsidR="00722D14" w:rsidRPr="001E4247" w:rsidRDefault="00BE6F4C" w:rsidP="00086782">
      <w:pPr>
        <w:pStyle w:val="ListParagraph"/>
        <w:ind w:left="0"/>
        <w:rPr>
          <w:lang w:val="el-GR"/>
        </w:rPr>
      </w:pPr>
      <w:r w:rsidRPr="001E4247"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1E4247">
        <w:rPr>
          <w:lang w:val="el-GR"/>
        </w:rPr>
        <w:t>.</w:t>
      </w:r>
    </w:p>
    <w:p w14:paraId="157A5D28" w14:textId="77777777" w:rsidR="00FA4CDD" w:rsidRPr="001E4247" w:rsidRDefault="00FA4CDD" w:rsidP="00086782">
      <w:pPr>
        <w:pStyle w:val="ListParagraph"/>
        <w:ind w:left="0"/>
        <w:rPr>
          <w:lang w:val="el-GR"/>
        </w:rPr>
      </w:pPr>
    </w:p>
    <w:p w14:paraId="12547564" w14:textId="24A8DC0C" w:rsidR="00BE6F4C" w:rsidRPr="001E4247" w:rsidDel="00893E05" w:rsidRDefault="00722D14" w:rsidP="00086782">
      <w:pPr>
        <w:pStyle w:val="ListParagraph"/>
        <w:ind w:left="0"/>
        <w:rPr>
          <w:lang w:val="el-GR"/>
        </w:rPr>
      </w:pPr>
      <w:r w:rsidRPr="001E4247">
        <w:rPr>
          <w:lang w:val="el-GR"/>
        </w:rPr>
        <w:t>Στην περίπτωση ένωσης οικονομικών φορέων</w:t>
      </w:r>
      <w:r w:rsidR="00BE6F4C" w:rsidRPr="001E4247" w:rsidDel="00893E05">
        <w:rPr>
          <w:lang w:val="el-GR"/>
        </w:rPr>
        <w:t xml:space="preserve"> </w:t>
      </w:r>
      <w:r w:rsidRPr="001E4247">
        <w:rPr>
          <w:lang w:val="el-GR"/>
        </w:rPr>
        <w:t xml:space="preserve">η </w:t>
      </w:r>
      <w:proofErr w:type="spellStart"/>
      <w:r w:rsidRPr="001E4247">
        <w:rPr>
          <w:lang w:val="el-GR"/>
        </w:rPr>
        <w:t>καταλληλότητα</w:t>
      </w:r>
      <w:proofErr w:type="spellEnd"/>
      <w:r w:rsidRPr="001E4247">
        <w:rPr>
          <w:lang w:val="el-GR"/>
        </w:rPr>
        <w:t xml:space="preserve"> άσκησης επαγγελματικής δραστηριότητας απαιτείται να καλύπτεται σωρευτικά από τα μέλη της ένωσης.</w:t>
      </w:r>
    </w:p>
    <w:p w14:paraId="4D283719" w14:textId="77777777" w:rsidR="008338F0" w:rsidRPr="001E4247" w:rsidRDefault="003355E7" w:rsidP="00086782">
      <w:pPr>
        <w:pStyle w:val="Heading3"/>
        <w:ind w:left="1276"/>
        <w:rPr>
          <w:lang w:val="el-GR"/>
        </w:rPr>
      </w:pPr>
      <w:bookmarkStart w:id="136" w:name="_Toc74566826"/>
      <w:bookmarkStart w:id="137" w:name="_Ref496541309"/>
      <w:bookmarkStart w:id="138" w:name="_Ref496541508"/>
      <w:bookmarkStart w:id="139" w:name="_Toc97194277"/>
      <w:bookmarkStart w:id="140" w:name="_Toc97194426"/>
      <w:bookmarkStart w:id="141" w:name="_Toc97204900"/>
      <w:bookmarkStart w:id="142" w:name="_Toc129705071"/>
      <w:bookmarkEnd w:id="134"/>
      <w:bookmarkEnd w:id="136"/>
      <w:r w:rsidRPr="001E4247">
        <w:rPr>
          <w:lang w:val="el-GR"/>
        </w:rPr>
        <w:t>Οικονομική και χρηματοοικονομική επάρκεια</w:t>
      </w:r>
      <w:bookmarkEnd w:id="137"/>
      <w:bookmarkEnd w:id="138"/>
      <w:bookmarkEnd w:id="139"/>
      <w:bookmarkEnd w:id="140"/>
      <w:bookmarkEnd w:id="141"/>
      <w:bookmarkEnd w:id="142"/>
    </w:p>
    <w:p w14:paraId="1AD695A6" w14:textId="50E1360D" w:rsidR="00E83D26" w:rsidRPr="001E4247" w:rsidRDefault="00F86B7A" w:rsidP="00FF28F8">
      <w:pPr>
        <w:rPr>
          <w:b/>
          <w:bCs/>
          <w:i/>
          <w:iCs/>
          <w:color w:val="5B9BD5"/>
          <w:lang w:val="el-GR" w:eastAsia="en-US"/>
        </w:rPr>
      </w:pPr>
      <w:bookmarkStart w:id="143" w:name="_Toc97194278"/>
      <w:r w:rsidRPr="001E4247">
        <w:rPr>
          <w:b/>
          <w:bCs/>
          <w:lang w:val="el-GR"/>
        </w:rPr>
        <w:t xml:space="preserve">Οι οικονομικοί φορείς που συμμετέχουν στη διαδικασία σύναψης της παρούσας απαιτείται να έχουν </w:t>
      </w:r>
      <w:r w:rsidR="00E17EA6" w:rsidRPr="001E4247">
        <w:rPr>
          <w:b/>
          <w:bCs/>
          <w:lang w:val="el-GR"/>
        </w:rPr>
        <w:t xml:space="preserve">μέσο γενικό ετήσιο κύκλο εργασιών για τις τρεις </w:t>
      </w:r>
      <w:r w:rsidR="00966FED" w:rsidRPr="001E4247">
        <w:rPr>
          <w:b/>
          <w:bCs/>
          <w:lang w:val="el-GR"/>
        </w:rPr>
        <w:t xml:space="preserve">(3) </w:t>
      </w:r>
      <w:r w:rsidR="00E17EA6" w:rsidRPr="001E4247">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1E4247">
        <w:rPr>
          <w:b/>
          <w:bCs/>
          <w:lang w:val="el-GR"/>
        </w:rPr>
        <w:t xml:space="preserve"> (20</w:t>
      </w:r>
      <w:r w:rsidR="00DF25DB">
        <w:rPr>
          <w:b/>
          <w:bCs/>
          <w:lang w:val="el-GR"/>
        </w:rPr>
        <w:t>20</w:t>
      </w:r>
      <w:r w:rsidRPr="001E4247">
        <w:rPr>
          <w:b/>
          <w:bCs/>
          <w:lang w:val="el-GR"/>
        </w:rPr>
        <w:t>-20</w:t>
      </w:r>
      <w:r w:rsidR="00CD04BF" w:rsidRPr="001E4247">
        <w:rPr>
          <w:b/>
          <w:bCs/>
          <w:lang w:val="el-GR"/>
        </w:rPr>
        <w:t>2</w:t>
      </w:r>
      <w:r w:rsidR="00DF25DB">
        <w:rPr>
          <w:b/>
          <w:bCs/>
          <w:lang w:val="el-GR"/>
        </w:rPr>
        <w:t>1</w:t>
      </w:r>
      <w:r w:rsidRPr="001E4247">
        <w:rPr>
          <w:b/>
          <w:bCs/>
          <w:lang w:val="el-GR"/>
        </w:rPr>
        <w:t>-20</w:t>
      </w:r>
      <w:r w:rsidR="00CD04BF" w:rsidRPr="001E4247">
        <w:rPr>
          <w:b/>
          <w:bCs/>
          <w:lang w:val="el-GR"/>
        </w:rPr>
        <w:t>2</w:t>
      </w:r>
      <w:r w:rsidR="00DF25DB">
        <w:rPr>
          <w:b/>
          <w:bCs/>
          <w:lang w:val="el-GR"/>
        </w:rPr>
        <w:t>2</w:t>
      </w:r>
      <w:r w:rsidRPr="001E4247">
        <w:rPr>
          <w:b/>
          <w:bCs/>
          <w:lang w:val="el-GR"/>
        </w:rPr>
        <w:t>)</w:t>
      </w:r>
      <w:r w:rsidR="00515458" w:rsidRPr="001E4247">
        <w:rPr>
          <w:b/>
          <w:bCs/>
          <w:lang w:val="el-GR"/>
        </w:rPr>
        <w:t xml:space="preserve"> με ποσοστό</w:t>
      </w:r>
      <w:r w:rsidRPr="001E4247">
        <w:rPr>
          <w:b/>
          <w:bCs/>
          <w:lang w:val="el-GR"/>
        </w:rPr>
        <w:t xml:space="preserve"> </w:t>
      </w:r>
      <w:r w:rsidR="00515458" w:rsidRPr="001E4247">
        <w:rPr>
          <w:b/>
          <w:lang w:val="el-GR"/>
        </w:rPr>
        <w:t>μεγαλύτερο</w:t>
      </w:r>
      <w:r w:rsidR="0069435C" w:rsidRPr="001E4247">
        <w:rPr>
          <w:b/>
          <w:lang w:val="el-GR"/>
        </w:rPr>
        <w:t xml:space="preserve"> το</w:t>
      </w:r>
      <w:r w:rsidR="00515458" w:rsidRPr="001E4247">
        <w:rPr>
          <w:b/>
          <w:lang w:val="el-GR"/>
        </w:rPr>
        <w:t>υ 100</w:t>
      </w:r>
      <w:r w:rsidR="0069435C" w:rsidRPr="001E4247">
        <w:rPr>
          <w:b/>
          <w:lang w:val="el-GR"/>
        </w:rPr>
        <w:t>%</w:t>
      </w:r>
      <w:r w:rsidRPr="001E4247">
        <w:rPr>
          <w:b/>
          <w:bCs/>
          <w:lang w:val="el-GR"/>
        </w:rPr>
        <w:t xml:space="preserve"> του προϋπολογισμού </w:t>
      </w:r>
      <w:r w:rsidR="00E05111" w:rsidRPr="001E4247">
        <w:rPr>
          <w:b/>
          <w:bCs/>
          <w:lang w:val="el-GR"/>
        </w:rPr>
        <w:t xml:space="preserve">χωρίς ΦΠΑ </w:t>
      </w:r>
      <w:r w:rsidRPr="001E4247">
        <w:rPr>
          <w:b/>
          <w:bCs/>
          <w:lang w:val="el-GR"/>
        </w:rPr>
        <w:t>του υπό ανάθεση Έργου</w:t>
      </w:r>
      <w:r w:rsidRPr="001E4247">
        <w:rPr>
          <w:b/>
          <w:bCs/>
          <w:strike/>
          <w:lang w:val="el-GR"/>
        </w:rPr>
        <w:t>.</w:t>
      </w:r>
      <w:r w:rsidR="00E83D26" w:rsidRPr="001E4247">
        <w:rPr>
          <w:b/>
          <w:bCs/>
          <w:strike/>
          <w:lang w:val="el-GR"/>
        </w:rPr>
        <w:t xml:space="preserve"> </w:t>
      </w:r>
      <w:bookmarkEnd w:id="143"/>
    </w:p>
    <w:p w14:paraId="3537B36F" w14:textId="77777777" w:rsidR="00722D14" w:rsidRPr="001E4247" w:rsidRDefault="00722D14" w:rsidP="00722D14">
      <w:pPr>
        <w:rPr>
          <w:lang w:val="el-GR" w:eastAsia="en-US"/>
        </w:rPr>
      </w:pPr>
      <w:r w:rsidRPr="001E4247">
        <w:rPr>
          <w:lang w:val="el-GR"/>
        </w:rPr>
        <w:t>Σε περίπτωση ένωσης οικονομικών φορέων, οι παραπάνω απαιτήσεις καλύπτονται αθροιστικά από τα μέλη της ένωσης</w:t>
      </w:r>
      <w:r w:rsidR="00382A26" w:rsidRPr="001E4247">
        <w:rPr>
          <w:lang w:val="el-GR"/>
        </w:rPr>
        <w:t>.</w:t>
      </w:r>
    </w:p>
    <w:p w14:paraId="34EB70A8" w14:textId="77777777" w:rsidR="00722D14" w:rsidRPr="001E4247" w:rsidRDefault="00722D14" w:rsidP="00821852">
      <w:pPr>
        <w:rPr>
          <w:lang w:val="el-GR" w:eastAsia="en-US"/>
        </w:rPr>
      </w:pPr>
    </w:p>
    <w:p w14:paraId="474DB3DF" w14:textId="77777777" w:rsidR="008338F0" w:rsidRPr="001E4247" w:rsidRDefault="003355E7" w:rsidP="00086782">
      <w:pPr>
        <w:pStyle w:val="Heading3"/>
        <w:ind w:left="1276"/>
        <w:rPr>
          <w:lang w:val="el-GR"/>
        </w:rPr>
      </w:pPr>
      <w:bookmarkStart w:id="144" w:name="_Ref496541329"/>
      <w:bookmarkStart w:id="145" w:name="_Ref496541556"/>
      <w:bookmarkStart w:id="146" w:name="_Toc97194279"/>
      <w:bookmarkStart w:id="147" w:name="_Toc97194427"/>
      <w:bookmarkStart w:id="148" w:name="_Toc97204901"/>
      <w:bookmarkStart w:id="149" w:name="_Toc129705072"/>
      <w:r w:rsidRPr="001E4247">
        <w:rPr>
          <w:lang w:val="el-GR"/>
        </w:rPr>
        <w:lastRenderedPageBreak/>
        <w:t>Τεχνική και επαγγελματική ικανότητα</w:t>
      </w:r>
      <w:bookmarkEnd w:id="144"/>
      <w:bookmarkEnd w:id="145"/>
      <w:bookmarkEnd w:id="146"/>
      <w:bookmarkEnd w:id="147"/>
      <w:bookmarkEnd w:id="148"/>
      <w:bookmarkEnd w:id="149"/>
      <w:r w:rsidR="0071303E" w:rsidRPr="001E4247">
        <w:rPr>
          <w:lang w:val="el-GR"/>
        </w:rPr>
        <w:t xml:space="preserve"> </w:t>
      </w:r>
    </w:p>
    <w:p w14:paraId="0AFA5FDC" w14:textId="77777777" w:rsidR="0069435C" w:rsidRPr="001E4247" w:rsidRDefault="0069435C" w:rsidP="0069435C">
      <w:pPr>
        <w:pStyle w:val="Heading4"/>
        <w:rPr>
          <w:lang w:val="el-GR" w:eastAsia="en-US"/>
        </w:rPr>
      </w:pPr>
      <w:bookmarkStart w:id="150" w:name="_Ref61980826"/>
      <w:bookmarkStart w:id="151" w:name="_Toc97194280"/>
      <w:bookmarkStart w:id="152" w:name="_Toc97204902"/>
      <w:bookmarkStart w:id="153" w:name="_Toc129705073"/>
      <w:bookmarkStart w:id="154" w:name="_Ref40965350"/>
      <w:r w:rsidRPr="001E4247">
        <w:rPr>
          <w:lang w:val="el-GR" w:eastAsia="en-US"/>
        </w:rPr>
        <w:t>Τεχνική Ικανότητα</w:t>
      </w:r>
      <w:bookmarkEnd w:id="150"/>
      <w:bookmarkEnd w:id="151"/>
      <w:bookmarkEnd w:id="152"/>
      <w:bookmarkEnd w:id="153"/>
    </w:p>
    <w:p w14:paraId="423C3956" w14:textId="77777777" w:rsidR="0069435C" w:rsidRPr="001E4247" w:rsidRDefault="0069435C" w:rsidP="0069435C">
      <w:pPr>
        <w:rPr>
          <w:bCs/>
          <w:lang w:val="el-GR"/>
        </w:rPr>
      </w:pPr>
      <w:bookmarkStart w:id="155" w:name="_Hlk119506410"/>
      <w:r w:rsidRPr="001E4247">
        <w:rPr>
          <w:bCs/>
          <w:lang w:val="el-GR"/>
        </w:rPr>
        <w:t xml:space="preserve">Οι οικονομικοί φορείς που συμμετέχουν στη διαδικασία σύναψης της παρούσας απαιτείται να </w:t>
      </w:r>
      <w:bookmarkStart w:id="156" w:name="_Hlk55900233"/>
      <w:r w:rsidRPr="001E4247">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B707DD9" w14:textId="1FDEAD2D" w:rsidR="0069435C" w:rsidRPr="001E4247" w:rsidRDefault="0069435C" w:rsidP="0069435C">
      <w:pPr>
        <w:rPr>
          <w:lang w:val="el-GR"/>
        </w:rPr>
      </w:pPr>
      <w:r w:rsidRPr="001E4247">
        <w:rPr>
          <w:bCs/>
          <w:lang w:val="el-GR"/>
        </w:rPr>
        <w:t xml:space="preserve">Συγκεκριμένα απαιτείται </w:t>
      </w:r>
      <w:r w:rsidR="00AD4752" w:rsidRPr="001E4247">
        <w:rPr>
          <w:b/>
          <w:lang w:val="el-GR"/>
        </w:rPr>
        <w:t xml:space="preserve">κατά </w:t>
      </w:r>
      <w:r w:rsidR="00AD4752" w:rsidRPr="001E4247">
        <w:rPr>
          <w:b/>
          <w:bCs/>
          <w:lang w:val="el-GR"/>
        </w:rPr>
        <w:t>την περίοδο αναφοράς, ήτοι από 1/1/2020 και έως την ημερομηνία διενέργειας του διαγωνισμού</w:t>
      </w:r>
      <w:r w:rsidR="00AD4752" w:rsidRPr="001E4247">
        <w:rPr>
          <w:lang w:val="el-GR"/>
        </w:rPr>
        <w:t xml:space="preserve"> </w:t>
      </w:r>
      <w:r w:rsidRPr="001E4247">
        <w:rPr>
          <w:lang w:val="el-GR"/>
        </w:rPr>
        <w:t>να έχουν</w:t>
      </w:r>
      <w:r w:rsidRPr="001E4247">
        <w:rPr>
          <w:bCs/>
          <w:lang w:val="el-GR"/>
        </w:rPr>
        <w:t xml:space="preserve"> ολοκληρώσει </w:t>
      </w:r>
      <w:r w:rsidR="00F7784D" w:rsidRPr="001E4247">
        <w:rPr>
          <w:bCs/>
          <w:lang w:val="el-GR"/>
        </w:rPr>
        <w:t xml:space="preserve">επιτυχώς, </w:t>
      </w:r>
      <w:r w:rsidR="00F7784D" w:rsidRPr="001E4247">
        <w:rPr>
          <w:lang w:val="el-GR"/>
        </w:rPr>
        <w:t xml:space="preserve">μεμονωμένα ή ως μέλη ένωσης/κοινοπραξίας έχοντας ποσοστό συμμετοχής ίσο ή μεγαλύτερο του 75%, </w:t>
      </w:r>
      <w:bookmarkEnd w:id="156"/>
      <w:r w:rsidR="00383897" w:rsidRPr="001E4247">
        <w:rPr>
          <w:b/>
          <w:bCs/>
          <w:lang w:val="el-GR"/>
        </w:rPr>
        <w:t xml:space="preserve">δύο </w:t>
      </w:r>
      <w:r w:rsidRPr="001E4247">
        <w:rPr>
          <w:b/>
          <w:bCs/>
          <w:lang w:val="el-GR"/>
        </w:rPr>
        <w:t>(</w:t>
      </w:r>
      <w:r w:rsidR="00383897" w:rsidRPr="001E4247">
        <w:rPr>
          <w:b/>
          <w:bCs/>
          <w:lang w:val="el-GR"/>
        </w:rPr>
        <w:t>2</w:t>
      </w:r>
      <w:r w:rsidRPr="001E4247">
        <w:rPr>
          <w:b/>
          <w:lang w:val="el-GR"/>
        </w:rPr>
        <w:t>) ή περισσότερα</w:t>
      </w:r>
      <w:r w:rsidRPr="001E4247">
        <w:rPr>
          <w:lang w:val="el-GR"/>
        </w:rPr>
        <w:t xml:space="preserve"> έργα</w:t>
      </w:r>
      <w:r w:rsidR="00CC2818" w:rsidRPr="001E4247">
        <w:rPr>
          <w:lang w:val="el-GR"/>
        </w:rPr>
        <w:t xml:space="preserve"> </w:t>
      </w:r>
      <w:r w:rsidR="00B96A8A" w:rsidRPr="001E4247">
        <w:rPr>
          <w:lang w:val="el-GR"/>
        </w:rPr>
        <w:t>συνολικού</w:t>
      </w:r>
      <w:r w:rsidR="00CC2818" w:rsidRPr="001E4247">
        <w:rPr>
          <w:lang w:val="el-GR"/>
        </w:rPr>
        <w:t xml:space="preserve"> προϋπολογισμού</w:t>
      </w:r>
      <w:r w:rsidR="00515458" w:rsidRPr="001E4247">
        <w:rPr>
          <w:lang w:val="el-GR"/>
        </w:rPr>
        <w:t xml:space="preserve"> με ποσοστό μεγαλύτερου του</w:t>
      </w:r>
      <w:r w:rsidR="00CC2818" w:rsidRPr="001E4247">
        <w:rPr>
          <w:lang w:val="el-GR"/>
        </w:rPr>
        <w:t xml:space="preserve"> </w:t>
      </w:r>
      <w:r w:rsidR="000517E4" w:rsidRPr="001E4247">
        <w:rPr>
          <w:lang w:val="el-GR"/>
        </w:rPr>
        <w:t>100</w:t>
      </w:r>
      <w:r w:rsidR="00CC2818" w:rsidRPr="001E4247">
        <w:rPr>
          <w:lang w:val="el-GR"/>
        </w:rPr>
        <w:t>% του έργου χωρίς ΦΠΑ</w:t>
      </w:r>
      <w:r w:rsidRPr="001E4247">
        <w:rPr>
          <w:lang w:val="el-GR"/>
        </w:rPr>
        <w:t xml:space="preserve">, τα οποία να καλύπτουν τα ακόλουθα πεδία: </w:t>
      </w:r>
    </w:p>
    <w:p w14:paraId="1684A3AF" w14:textId="7596B9DA" w:rsidR="00F75136" w:rsidRPr="001E4247" w:rsidRDefault="00F75136">
      <w:pPr>
        <w:pStyle w:val="ListParagraph"/>
        <w:numPr>
          <w:ilvl w:val="0"/>
          <w:numId w:val="35"/>
        </w:numPr>
        <w:shd w:val="clear" w:color="auto" w:fill="FFFFFF"/>
        <w:spacing w:after="0"/>
        <w:rPr>
          <w:lang w:val="el-GR"/>
        </w:rPr>
      </w:pPr>
      <w:r w:rsidRPr="001E4247">
        <w:rPr>
          <w:lang w:val="el-GR"/>
        </w:rPr>
        <w:t>Συμβουλευτικές υπηρεσίες για την διαμόρφωση στρατηγικής για τον παροπλισμό του δικτύου χαλκού (</w:t>
      </w:r>
      <w:r w:rsidRPr="001E4247">
        <w:t>copper</w:t>
      </w:r>
      <w:r w:rsidRPr="001E4247">
        <w:rPr>
          <w:lang w:val="el-GR"/>
        </w:rPr>
        <w:t xml:space="preserve"> </w:t>
      </w:r>
      <w:r w:rsidRPr="001E4247">
        <w:t>switch</w:t>
      </w:r>
      <w:r w:rsidRPr="001E4247">
        <w:rPr>
          <w:lang w:val="el-GR"/>
        </w:rPr>
        <w:t>-</w:t>
      </w:r>
      <w:r w:rsidRPr="001E4247">
        <w:t>off</w:t>
      </w:r>
      <w:r w:rsidRPr="001E4247">
        <w:rPr>
          <w:lang w:val="el-GR"/>
        </w:rPr>
        <w:t>), σε χώρα μέλος της Ευρωπαϊκής Ένωσης.</w:t>
      </w:r>
    </w:p>
    <w:p w14:paraId="798836A1" w14:textId="4F092789" w:rsidR="00F75136" w:rsidRPr="001E4247" w:rsidRDefault="00F75136" w:rsidP="00F75136">
      <w:pPr>
        <w:shd w:val="clear" w:color="auto" w:fill="FFFFFF"/>
        <w:spacing w:after="0"/>
        <w:ind w:firstLine="720"/>
        <w:rPr>
          <w:lang w:val="el-GR"/>
        </w:rPr>
      </w:pPr>
      <w:r w:rsidRPr="001E4247">
        <w:t xml:space="preserve">ή </w:t>
      </w:r>
      <w:r w:rsidR="00347885" w:rsidRPr="001E4247">
        <w:rPr>
          <w:lang w:val="el-GR"/>
        </w:rPr>
        <w:t>συνδυαστικά:</w:t>
      </w:r>
    </w:p>
    <w:p w14:paraId="4598ACFF" w14:textId="0369AEA2" w:rsidR="00473F5C" w:rsidRPr="001E4247" w:rsidRDefault="00F75136">
      <w:pPr>
        <w:pStyle w:val="ListParagraph"/>
        <w:numPr>
          <w:ilvl w:val="0"/>
          <w:numId w:val="24"/>
        </w:numPr>
        <w:suppressAutoHyphens w:val="0"/>
        <w:spacing w:before="120"/>
        <w:jc w:val="left"/>
        <w:rPr>
          <w:lang w:val="el-GR"/>
        </w:rPr>
      </w:pPr>
      <w:r w:rsidRPr="001E4247">
        <w:rPr>
          <w:lang w:val="el-GR"/>
        </w:rPr>
        <w:t xml:space="preserve">Συμβουλευτικές υπηρεσίες για την εκπόνηση Εθνικού </w:t>
      </w:r>
      <w:proofErr w:type="spellStart"/>
      <w:r w:rsidRPr="001E4247">
        <w:rPr>
          <w:lang w:val="el-GR"/>
        </w:rPr>
        <w:t>Ευρυζωνικού</w:t>
      </w:r>
      <w:proofErr w:type="spellEnd"/>
      <w:r w:rsidRPr="001E4247">
        <w:rPr>
          <w:lang w:val="el-GR"/>
        </w:rPr>
        <w:t xml:space="preserve"> Σχεδίου σε χώρα</w:t>
      </w:r>
      <w:r w:rsidR="00795F9D" w:rsidRPr="001E4247">
        <w:rPr>
          <w:lang w:val="el-GR"/>
        </w:rPr>
        <w:t>-</w:t>
      </w:r>
      <w:r w:rsidRPr="001E4247">
        <w:rPr>
          <w:lang w:val="el-GR"/>
        </w:rPr>
        <w:t>μέλος της Ευρωπαϊκής Ένωσης.</w:t>
      </w:r>
    </w:p>
    <w:p w14:paraId="56F5306E" w14:textId="428956FB" w:rsidR="00390591" w:rsidRPr="001E4247" w:rsidRDefault="00347885" w:rsidP="00390591">
      <w:pPr>
        <w:pStyle w:val="ListParagraph"/>
        <w:suppressAutoHyphens w:val="0"/>
        <w:spacing w:before="120"/>
        <w:jc w:val="left"/>
        <w:rPr>
          <w:lang w:val="el-GR"/>
        </w:rPr>
      </w:pPr>
      <w:r w:rsidRPr="001E4247">
        <w:rPr>
          <w:lang w:val="el-GR"/>
        </w:rPr>
        <w:t>και</w:t>
      </w:r>
    </w:p>
    <w:p w14:paraId="1D4C7AB8" w14:textId="09786279" w:rsidR="00390591" w:rsidRPr="001E4247" w:rsidRDefault="00676AFE">
      <w:pPr>
        <w:pStyle w:val="ListParagraph"/>
        <w:numPr>
          <w:ilvl w:val="0"/>
          <w:numId w:val="24"/>
        </w:numPr>
        <w:suppressAutoHyphens w:val="0"/>
        <w:spacing w:before="120"/>
        <w:rPr>
          <w:lang w:val="el-GR"/>
        </w:rPr>
      </w:pPr>
      <w:r w:rsidRPr="001E4247">
        <w:rPr>
          <w:lang w:val="el-GR"/>
        </w:rPr>
        <w:t xml:space="preserve">Συμβουλευτικές υπηρεσίες για την ανάπτυξη κοστολογικών μοντέλων </w:t>
      </w:r>
      <w:proofErr w:type="spellStart"/>
      <w:r w:rsidRPr="001E4247">
        <w:rPr>
          <w:lang w:val="el-GR"/>
        </w:rPr>
        <w:t>Bottom-up</w:t>
      </w:r>
      <w:proofErr w:type="spellEnd"/>
      <w:r w:rsidRPr="001E4247">
        <w:rPr>
          <w:lang w:val="el-GR"/>
        </w:rPr>
        <w:t xml:space="preserve"> δικτύων πρόσβασης χαλκού &amp; NGA</w:t>
      </w:r>
    </w:p>
    <w:p w14:paraId="0D319133" w14:textId="77777777" w:rsidR="008C410C" w:rsidRPr="001E4247" w:rsidRDefault="008C410C" w:rsidP="00FF28F8">
      <w:pPr>
        <w:rPr>
          <w:lang w:val="el-GR"/>
        </w:rPr>
      </w:pPr>
      <w:r w:rsidRPr="001E4247">
        <w:rPr>
          <w:rFonts w:eastAsia="Calibri"/>
          <w:bCs/>
          <w:lang w:val="el-GR"/>
        </w:rPr>
        <w:t xml:space="preserve">Στην περίπτωση </w:t>
      </w:r>
      <w:bookmarkStart w:id="157" w:name="_Hlk106625760"/>
      <w:r w:rsidRPr="001E4247">
        <w:rPr>
          <w:rFonts w:eastAsia="Calibri"/>
          <w:bCs/>
          <w:lang w:val="el-GR"/>
        </w:rPr>
        <w:t xml:space="preserve">ένωσης </w:t>
      </w:r>
      <w:bookmarkStart w:id="158" w:name="_Hlk106625766"/>
      <w:bookmarkEnd w:id="157"/>
      <w:r w:rsidRPr="001E4247">
        <w:rPr>
          <w:rFonts w:eastAsia="Calibri"/>
          <w:bCs/>
          <w:lang w:val="el-GR"/>
        </w:rPr>
        <w:t xml:space="preserve">οικονομικών φορέων η παραπάνω απαίτηση μπορεί να καλύπτεται αθροιστικά από τα μέλη της ένωσης.  </w:t>
      </w:r>
    </w:p>
    <w:bookmarkEnd w:id="158"/>
    <w:p w14:paraId="419C0DD8" w14:textId="77777777" w:rsidR="00CC2818" w:rsidRPr="001E4247" w:rsidRDefault="00CC2818" w:rsidP="00A05D2C">
      <w:pPr>
        <w:pStyle w:val="ListParagraph"/>
        <w:rPr>
          <w:bCs/>
          <w:lang w:val="el-GR"/>
        </w:rPr>
      </w:pPr>
    </w:p>
    <w:p w14:paraId="1ACBF9C7" w14:textId="77777777" w:rsidR="00CC2818" w:rsidRPr="001E4247" w:rsidRDefault="00CC2818" w:rsidP="00CC2818">
      <w:pPr>
        <w:pStyle w:val="Heading4"/>
        <w:rPr>
          <w:lang w:val="el-GR" w:eastAsia="en-US"/>
        </w:rPr>
      </w:pPr>
      <w:bookmarkStart w:id="159" w:name="_Toc97194281"/>
      <w:bookmarkStart w:id="160" w:name="_Toc97204903"/>
      <w:bookmarkStart w:id="161" w:name="_Toc129705074"/>
      <w:bookmarkEnd w:id="154"/>
      <w:r w:rsidRPr="001E4247">
        <w:rPr>
          <w:lang w:val="el-GR" w:eastAsia="en-US"/>
        </w:rPr>
        <w:t>Επαγγελματική Ικανότητα – Ομάδα Έργου</w:t>
      </w:r>
      <w:bookmarkEnd w:id="159"/>
      <w:bookmarkEnd w:id="160"/>
      <w:bookmarkEnd w:id="161"/>
    </w:p>
    <w:p w14:paraId="1E3A06C2" w14:textId="7AE9501C" w:rsidR="00CC2818" w:rsidRPr="001E4247" w:rsidRDefault="008B41C9" w:rsidP="00CC2818">
      <w:pPr>
        <w:rPr>
          <w:lang w:val="el-GR"/>
        </w:rPr>
      </w:pPr>
      <w:bookmarkStart w:id="162" w:name="_Ref40965313"/>
      <w:r w:rsidRPr="001E4247">
        <w:rPr>
          <w:lang w:val="el-GR"/>
        </w:rPr>
        <w:t>Ο</w:t>
      </w:r>
      <w:r w:rsidR="00F86B7A" w:rsidRPr="001E4247">
        <w:rPr>
          <w:lang w:val="el-GR"/>
        </w:rPr>
        <w:t>ι οικονομικοί φορείς που συμμετέχουν στη διαδικασία σύναψης της παρούσας απαιτείται</w:t>
      </w:r>
      <w:r w:rsidR="00E1337D" w:rsidRPr="001E4247">
        <w:rPr>
          <w:lang w:val="el-GR"/>
        </w:rPr>
        <w:t xml:space="preserve"> </w:t>
      </w:r>
      <w:r w:rsidR="00F86B7A" w:rsidRPr="001E4247">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1E4247">
        <w:rPr>
          <w:lang w:val="el-GR"/>
        </w:rPr>
        <w:t xml:space="preserve"> </w:t>
      </w:r>
    </w:p>
    <w:p w14:paraId="3322148C" w14:textId="6EBB71FB" w:rsidR="00CC2818" w:rsidRPr="001E4247" w:rsidRDefault="00CC2818">
      <w:pPr>
        <w:pStyle w:val="ListParagraph"/>
        <w:numPr>
          <w:ilvl w:val="0"/>
          <w:numId w:val="26"/>
        </w:numPr>
        <w:suppressAutoHyphens w:val="0"/>
        <w:autoSpaceDE w:val="0"/>
        <w:autoSpaceDN w:val="0"/>
        <w:adjustRightInd w:val="0"/>
        <w:spacing w:before="120" w:after="0"/>
        <w:rPr>
          <w:lang w:val="el-GR"/>
        </w:rPr>
      </w:pPr>
      <w:r w:rsidRPr="001E4247">
        <w:rPr>
          <w:b/>
          <w:lang w:val="el-GR"/>
        </w:rPr>
        <w:t xml:space="preserve">έναν (1) </w:t>
      </w:r>
      <w:r w:rsidR="00390591" w:rsidRPr="001E4247">
        <w:rPr>
          <w:b/>
          <w:bCs/>
          <w:lang w:val="el-GR" w:eastAsia="el-GR"/>
        </w:rPr>
        <w:t>Υπεύθυνο Έργου</w:t>
      </w:r>
      <w:r w:rsidR="008C410C" w:rsidRPr="001E4247">
        <w:rPr>
          <w:b/>
          <w:bCs/>
          <w:lang w:val="el-GR" w:eastAsia="el-GR"/>
        </w:rPr>
        <w:t xml:space="preserve"> (</w:t>
      </w:r>
      <w:r w:rsidR="00390591" w:rsidRPr="001E4247">
        <w:rPr>
          <w:b/>
          <w:bCs/>
          <w:lang w:val="en-US" w:eastAsia="el-GR"/>
        </w:rPr>
        <w:t>Project</w:t>
      </w:r>
      <w:r w:rsidR="00390591" w:rsidRPr="001E4247">
        <w:rPr>
          <w:b/>
          <w:bCs/>
          <w:lang w:val="el-GR" w:eastAsia="el-GR"/>
        </w:rPr>
        <w:t xml:space="preserve"> </w:t>
      </w:r>
      <w:proofErr w:type="spellStart"/>
      <w:r w:rsidR="008C410C" w:rsidRPr="001E4247">
        <w:rPr>
          <w:b/>
          <w:bCs/>
          <w:lang w:val="el-GR" w:eastAsia="el-GR"/>
        </w:rPr>
        <w:t>Manager</w:t>
      </w:r>
      <w:proofErr w:type="spellEnd"/>
      <w:r w:rsidR="008C410C" w:rsidRPr="001E4247">
        <w:rPr>
          <w:b/>
          <w:bCs/>
          <w:lang w:val="el-GR" w:eastAsia="el-GR"/>
        </w:rPr>
        <w:t>)</w:t>
      </w:r>
      <w:r w:rsidRPr="001E4247">
        <w:rPr>
          <w:lang w:val="el-GR" w:eastAsia="el-GR"/>
        </w:rPr>
        <w:t>,</w:t>
      </w:r>
      <w:r w:rsidRPr="001E4247">
        <w:rPr>
          <w:lang w:val="el-GR"/>
        </w:rPr>
        <w:t xml:space="preserve"> ο οποίος να διαθέτει τουλάχιστον τα ακόλουθα προσόντα:</w:t>
      </w:r>
    </w:p>
    <w:p w14:paraId="3D7B110E" w14:textId="1CE57F97" w:rsidR="008C410C" w:rsidRPr="001E4247" w:rsidRDefault="00CC2818">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1E4247">
        <w:rPr>
          <w:lang w:val="el-GR" w:eastAsia="el-GR"/>
        </w:rPr>
        <w:t>πτυχίο τριτοβάθμιας εκπαίδευσης, της ημεδαπής ή ισότιμο της αλλοδαπής νομίμως αναγνωρισμένο, κατεύθυνσης</w:t>
      </w:r>
      <w:r w:rsidRPr="001E4247">
        <w:rPr>
          <w:color w:val="FF0000"/>
          <w:lang w:val="el-GR" w:eastAsia="el-GR"/>
        </w:rPr>
        <w:t xml:space="preserve"> </w:t>
      </w:r>
      <w:r w:rsidRPr="001E4247">
        <w:rPr>
          <w:lang w:val="el-GR" w:eastAsia="el-GR"/>
        </w:rPr>
        <w:t xml:space="preserve">Τεχνολογικών </w:t>
      </w:r>
      <w:r w:rsidR="00795F9D" w:rsidRPr="001E4247">
        <w:rPr>
          <w:lang w:val="el-GR" w:eastAsia="el-GR"/>
        </w:rPr>
        <w:t xml:space="preserve">ή Θετικών </w:t>
      </w:r>
      <w:r w:rsidRPr="001E4247">
        <w:rPr>
          <w:lang w:val="el-GR" w:eastAsia="el-GR"/>
        </w:rPr>
        <w:t>Επιστημών.</w:t>
      </w:r>
    </w:p>
    <w:p w14:paraId="4BD21286" w14:textId="77777777" w:rsidR="00347885" w:rsidRPr="001E4247" w:rsidRDefault="00347885">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1E4247">
        <w:rPr>
          <w:lang w:val="el-GR" w:eastAsia="el-GR"/>
        </w:rPr>
        <w:t>Δεκαπενταετή (15ετή) τουλάχιστον επαγγελματική εμπειρία στη Διαχείριση Σύνθετων Έργων Τηλεπικοινωνιών.</w:t>
      </w:r>
    </w:p>
    <w:p w14:paraId="0088AFB9" w14:textId="63236856" w:rsidR="00F23BD4" w:rsidRPr="001E4247" w:rsidRDefault="00795F9D">
      <w:pPr>
        <w:pStyle w:val="ListParagraph"/>
        <w:numPr>
          <w:ilvl w:val="0"/>
          <w:numId w:val="25"/>
        </w:numPr>
        <w:suppressAutoHyphens w:val="0"/>
        <w:autoSpaceDE w:val="0"/>
        <w:autoSpaceDN w:val="0"/>
        <w:adjustRightInd w:val="0"/>
        <w:spacing w:before="120"/>
        <w:ind w:left="709" w:hanging="284"/>
        <w:contextualSpacing w:val="0"/>
        <w:rPr>
          <w:lang w:val="el-GR"/>
        </w:rPr>
      </w:pPr>
      <w:r w:rsidRPr="001E4247">
        <w:rPr>
          <w:lang w:val="el-GR" w:eastAsia="el-GR"/>
        </w:rPr>
        <w:t xml:space="preserve">Να έχει συμμετάσχει ως Υπεύθυνος Έργου σε τουλάχιστον ένα (1) έργο </w:t>
      </w:r>
      <w:r w:rsidR="00F23BD4" w:rsidRPr="001E4247">
        <w:rPr>
          <w:lang w:val="el-GR"/>
        </w:rPr>
        <w:t xml:space="preserve">σχετικού με </w:t>
      </w:r>
      <w:r w:rsidR="00394FE0" w:rsidRPr="001E4247">
        <w:rPr>
          <w:lang w:val="el-GR"/>
        </w:rPr>
        <w:t xml:space="preserve">τουλάχιστον ενός (1) από </w:t>
      </w:r>
      <w:r w:rsidR="00F23BD4" w:rsidRPr="001E4247">
        <w:rPr>
          <w:lang w:val="el-GR"/>
        </w:rPr>
        <w:t xml:space="preserve">τα ακόλουθα πεδία: </w:t>
      </w:r>
    </w:p>
    <w:p w14:paraId="16C9F592" w14:textId="77777777" w:rsidR="00F23BD4" w:rsidRPr="001E4247" w:rsidRDefault="00F23BD4">
      <w:pPr>
        <w:pStyle w:val="ListParagraph"/>
        <w:numPr>
          <w:ilvl w:val="0"/>
          <w:numId w:val="36"/>
        </w:numPr>
        <w:shd w:val="clear" w:color="auto" w:fill="FFFFFF"/>
        <w:spacing w:after="0"/>
        <w:rPr>
          <w:lang w:val="el-GR"/>
        </w:rPr>
      </w:pPr>
      <w:r w:rsidRPr="001E4247">
        <w:rPr>
          <w:lang w:val="el-GR"/>
        </w:rPr>
        <w:t>Συμβουλευτικές υπηρεσίες για την διαμόρφωση στρατηγικής για τον παροπλισμό του δικτύου χαλκού (</w:t>
      </w:r>
      <w:r w:rsidRPr="001E4247">
        <w:t>copper</w:t>
      </w:r>
      <w:r w:rsidRPr="001E4247">
        <w:rPr>
          <w:lang w:val="el-GR"/>
        </w:rPr>
        <w:t xml:space="preserve"> </w:t>
      </w:r>
      <w:r w:rsidRPr="001E4247">
        <w:t>switch</w:t>
      </w:r>
      <w:r w:rsidRPr="001E4247">
        <w:rPr>
          <w:lang w:val="el-GR"/>
        </w:rPr>
        <w:t>-</w:t>
      </w:r>
      <w:r w:rsidRPr="001E4247">
        <w:t>off</w:t>
      </w:r>
      <w:r w:rsidRPr="001E4247">
        <w:rPr>
          <w:lang w:val="el-GR"/>
        </w:rPr>
        <w:t>), σε χώρα μέλος της Ευρωπαϊκής Ένωσης.</w:t>
      </w:r>
    </w:p>
    <w:p w14:paraId="5503CDEE" w14:textId="77777777" w:rsidR="00347885" w:rsidRPr="001E4247" w:rsidRDefault="00F23BD4">
      <w:pPr>
        <w:pStyle w:val="ListParagraph"/>
        <w:numPr>
          <w:ilvl w:val="0"/>
          <w:numId w:val="36"/>
        </w:numPr>
        <w:suppressAutoHyphens w:val="0"/>
        <w:spacing w:before="120"/>
        <w:rPr>
          <w:lang w:val="el-GR"/>
        </w:rPr>
      </w:pPr>
      <w:r w:rsidRPr="001E4247">
        <w:rPr>
          <w:lang w:val="el-GR"/>
        </w:rPr>
        <w:t xml:space="preserve">Συμβουλευτικές υπηρεσίες για την εκπόνηση Εθνικού </w:t>
      </w:r>
      <w:proofErr w:type="spellStart"/>
      <w:r w:rsidRPr="001E4247">
        <w:rPr>
          <w:lang w:val="el-GR"/>
        </w:rPr>
        <w:t>Ευρυζωνικού</w:t>
      </w:r>
      <w:proofErr w:type="spellEnd"/>
      <w:r w:rsidRPr="001E4247">
        <w:rPr>
          <w:lang w:val="el-GR"/>
        </w:rPr>
        <w:t xml:space="preserve"> Σχεδίου σε χώρα-μέλος της Ευρωπαϊκής Ένωσης.</w:t>
      </w:r>
    </w:p>
    <w:p w14:paraId="46E50727" w14:textId="04052908" w:rsidR="00347885" w:rsidRPr="001E4247" w:rsidRDefault="00347885">
      <w:pPr>
        <w:pStyle w:val="ListParagraph"/>
        <w:numPr>
          <w:ilvl w:val="0"/>
          <w:numId w:val="36"/>
        </w:numPr>
        <w:suppressAutoHyphens w:val="0"/>
        <w:spacing w:before="120"/>
        <w:rPr>
          <w:lang w:val="el-GR"/>
        </w:rPr>
      </w:pPr>
      <w:r w:rsidRPr="001E4247">
        <w:rPr>
          <w:lang w:val="el-GR"/>
        </w:rPr>
        <w:t xml:space="preserve">Συμβουλευτικές υπηρεσίες για την ανάπτυξη κοστολογικών μοντέλων </w:t>
      </w:r>
      <w:proofErr w:type="spellStart"/>
      <w:r w:rsidRPr="001E4247">
        <w:rPr>
          <w:lang w:val="el-GR"/>
        </w:rPr>
        <w:t>Bottom-up</w:t>
      </w:r>
      <w:proofErr w:type="spellEnd"/>
      <w:r w:rsidRPr="001E4247">
        <w:rPr>
          <w:lang w:val="el-GR"/>
        </w:rPr>
        <w:t xml:space="preserve"> δικτύων πρόσβασης χαλκού &amp; NGA</w:t>
      </w:r>
      <w:r w:rsidRPr="001E4247">
        <w:rPr>
          <w:lang w:val="el-GR" w:eastAsia="el-GR"/>
        </w:rPr>
        <w:t xml:space="preserve"> </w:t>
      </w:r>
    </w:p>
    <w:p w14:paraId="12665E02" w14:textId="4A2EF48C" w:rsidR="008C410C" w:rsidRPr="001E4247" w:rsidRDefault="00383897">
      <w:pPr>
        <w:pStyle w:val="ListParagraph"/>
        <w:numPr>
          <w:ilvl w:val="0"/>
          <w:numId w:val="26"/>
        </w:numPr>
        <w:suppressAutoHyphens w:val="0"/>
        <w:autoSpaceDE w:val="0"/>
        <w:autoSpaceDN w:val="0"/>
        <w:adjustRightInd w:val="0"/>
        <w:spacing w:before="120" w:after="0"/>
        <w:rPr>
          <w:lang w:val="el-GR" w:eastAsia="el-GR"/>
        </w:rPr>
      </w:pPr>
      <w:r w:rsidRPr="001E4247">
        <w:rPr>
          <w:b/>
          <w:bCs/>
          <w:lang w:val="el-GR" w:eastAsia="el-GR"/>
        </w:rPr>
        <w:t xml:space="preserve">δύο </w:t>
      </w:r>
      <w:r w:rsidR="008C410C" w:rsidRPr="001E4247">
        <w:rPr>
          <w:b/>
          <w:bCs/>
          <w:lang w:val="el-GR" w:eastAsia="el-GR"/>
        </w:rPr>
        <w:t>(</w:t>
      </w:r>
      <w:r w:rsidRPr="001E4247">
        <w:rPr>
          <w:b/>
          <w:bCs/>
          <w:lang w:val="el-GR" w:eastAsia="el-GR"/>
        </w:rPr>
        <w:t>2</w:t>
      </w:r>
      <w:r w:rsidR="008C410C" w:rsidRPr="001E4247">
        <w:rPr>
          <w:b/>
          <w:bCs/>
          <w:lang w:val="el-GR" w:eastAsia="el-GR"/>
        </w:rPr>
        <w:t>) Έμπειρο</w:t>
      </w:r>
      <w:r w:rsidRPr="001E4247">
        <w:rPr>
          <w:b/>
          <w:bCs/>
          <w:lang w:val="el-GR" w:eastAsia="el-GR"/>
        </w:rPr>
        <w:t>υς</w:t>
      </w:r>
      <w:r w:rsidR="008C410C" w:rsidRPr="001E4247">
        <w:rPr>
          <w:b/>
          <w:bCs/>
          <w:lang w:val="el-GR" w:eastAsia="el-GR"/>
        </w:rPr>
        <w:t xml:space="preserve"> Σ</w:t>
      </w:r>
      <w:r w:rsidRPr="001E4247">
        <w:rPr>
          <w:b/>
          <w:bCs/>
          <w:lang w:val="el-GR" w:eastAsia="el-GR"/>
        </w:rPr>
        <w:t>υ</w:t>
      </w:r>
      <w:r w:rsidR="008C410C" w:rsidRPr="001E4247">
        <w:rPr>
          <w:b/>
          <w:bCs/>
          <w:lang w:val="el-GR" w:eastAsia="el-GR"/>
        </w:rPr>
        <w:t>μβο</w:t>
      </w:r>
      <w:r w:rsidRPr="001E4247">
        <w:rPr>
          <w:b/>
          <w:bCs/>
          <w:lang w:val="el-GR" w:eastAsia="el-GR"/>
        </w:rPr>
        <w:t>ύ</w:t>
      </w:r>
      <w:r w:rsidR="008C410C" w:rsidRPr="001E4247">
        <w:rPr>
          <w:b/>
          <w:bCs/>
          <w:lang w:val="el-GR" w:eastAsia="el-GR"/>
        </w:rPr>
        <w:t>λο</w:t>
      </w:r>
      <w:r w:rsidRPr="001E4247">
        <w:rPr>
          <w:b/>
          <w:bCs/>
          <w:lang w:val="el-GR" w:eastAsia="el-GR"/>
        </w:rPr>
        <w:t>υς</w:t>
      </w:r>
      <w:r w:rsidR="008C410C" w:rsidRPr="001E4247">
        <w:rPr>
          <w:lang w:val="el-GR" w:eastAsia="el-GR"/>
        </w:rPr>
        <w:t>, ο</w:t>
      </w:r>
      <w:r w:rsidRPr="001E4247">
        <w:rPr>
          <w:lang w:val="el-GR" w:eastAsia="el-GR"/>
        </w:rPr>
        <w:t>ι</w:t>
      </w:r>
      <w:r w:rsidR="008C410C" w:rsidRPr="001E4247">
        <w:rPr>
          <w:lang w:val="el-GR" w:eastAsia="el-GR"/>
        </w:rPr>
        <w:t xml:space="preserve"> οποίο</w:t>
      </w:r>
      <w:r w:rsidRPr="001E4247">
        <w:rPr>
          <w:lang w:val="el-GR" w:eastAsia="el-GR"/>
        </w:rPr>
        <w:t>ι</w:t>
      </w:r>
      <w:r w:rsidR="008C410C" w:rsidRPr="001E4247">
        <w:rPr>
          <w:lang w:val="el-GR" w:eastAsia="el-GR"/>
        </w:rPr>
        <w:t xml:space="preserve"> να διαθέτ</w:t>
      </w:r>
      <w:r w:rsidRPr="001E4247">
        <w:rPr>
          <w:lang w:val="el-GR" w:eastAsia="el-GR"/>
        </w:rPr>
        <w:t>ουν</w:t>
      </w:r>
      <w:r w:rsidR="008C410C" w:rsidRPr="001E4247">
        <w:rPr>
          <w:lang w:val="el-GR" w:eastAsia="el-GR"/>
        </w:rPr>
        <w:t xml:space="preserve"> τουλάχιστον τα ακόλουθα προσόντα:</w:t>
      </w:r>
    </w:p>
    <w:p w14:paraId="7C3125E6" w14:textId="526D4296" w:rsidR="008C410C" w:rsidRPr="001E4247" w:rsidRDefault="008C410C">
      <w:pPr>
        <w:pStyle w:val="ListParagraph"/>
        <w:numPr>
          <w:ilvl w:val="0"/>
          <w:numId w:val="25"/>
        </w:numPr>
        <w:suppressAutoHyphens w:val="0"/>
        <w:autoSpaceDE w:val="0"/>
        <w:autoSpaceDN w:val="0"/>
        <w:adjustRightInd w:val="0"/>
        <w:spacing w:before="120"/>
        <w:ind w:left="709" w:hanging="284"/>
        <w:contextualSpacing w:val="0"/>
        <w:rPr>
          <w:lang w:val="el-GR"/>
        </w:rPr>
      </w:pPr>
      <w:r w:rsidRPr="001E4247">
        <w:rPr>
          <w:lang w:val="el-GR"/>
        </w:rPr>
        <w:t>πτυχίο τριτοβάθμιας εκπαίδευσης, της ημεδαπής ή ισότιμο της αλλοδαπής νομίμως αναγνωρισμένο, κατεύθυνσης</w:t>
      </w:r>
      <w:r w:rsidRPr="001E4247">
        <w:rPr>
          <w:color w:val="FF0000"/>
          <w:lang w:val="el-GR"/>
        </w:rPr>
        <w:t xml:space="preserve"> </w:t>
      </w:r>
      <w:r w:rsidRPr="001E4247">
        <w:rPr>
          <w:lang w:val="el-GR" w:eastAsia="el-GR"/>
        </w:rPr>
        <w:t xml:space="preserve"> </w:t>
      </w:r>
      <w:r w:rsidRPr="001E4247">
        <w:rPr>
          <w:lang w:val="el-GR"/>
        </w:rPr>
        <w:t>Τεχνολογικών</w:t>
      </w:r>
      <w:r w:rsidRPr="001E4247">
        <w:rPr>
          <w:lang w:val="el-GR" w:eastAsia="el-GR"/>
        </w:rPr>
        <w:t xml:space="preserve"> </w:t>
      </w:r>
      <w:r w:rsidR="00F23BD4" w:rsidRPr="001E4247">
        <w:rPr>
          <w:lang w:val="el-GR" w:eastAsia="el-GR"/>
        </w:rPr>
        <w:t>ή Θετικών</w:t>
      </w:r>
      <w:r w:rsidR="00F23BD4" w:rsidRPr="001E4247">
        <w:rPr>
          <w:lang w:val="el-GR"/>
        </w:rPr>
        <w:t xml:space="preserve"> </w:t>
      </w:r>
      <w:r w:rsidRPr="001E4247">
        <w:rPr>
          <w:lang w:val="el-GR"/>
        </w:rPr>
        <w:t>Επιστημών.</w:t>
      </w:r>
    </w:p>
    <w:p w14:paraId="0487EB15" w14:textId="67A88E62" w:rsidR="005332E7" w:rsidRPr="001E4247" w:rsidRDefault="00873D33">
      <w:pPr>
        <w:pStyle w:val="ListParagraph"/>
        <w:numPr>
          <w:ilvl w:val="0"/>
          <w:numId w:val="25"/>
        </w:numPr>
        <w:suppressAutoHyphens w:val="0"/>
        <w:autoSpaceDE w:val="0"/>
        <w:autoSpaceDN w:val="0"/>
        <w:adjustRightInd w:val="0"/>
        <w:spacing w:before="120"/>
        <w:ind w:left="709" w:hanging="284"/>
        <w:contextualSpacing w:val="0"/>
        <w:rPr>
          <w:lang w:val="el-GR"/>
        </w:rPr>
      </w:pPr>
      <w:r w:rsidRPr="001E4247">
        <w:rPr>
          <w:lang w:val="el-GR" w:eastAsia="el-GR"/>
        </w:rPr>
        <w:t>Δεκα</w:t>
      </w:r>
      <w:r w:rsidR="00F23BD4" w:rsidRPr="001E4247">
        <w:rPr>
          <w:lang w:val="el-GR" w:eastAsia="el-GR"/>
        </w:rPr>
        <w:t>πενταετή</w:t>
      </w:r>
      <w:r w:rsidRPr="001E4247">
        <w:rPr>
          <w:lang w:val="el-GR" w:eastAsia="el-GR"/>
        </w:rPr>
        <w:t xml:space="preserve"> (1</w:t>
      </w:r>
      <w:r w:rsidR="00F23BD4" w:rsidRPr="001E4247">
        <w:rPr>
          <w:lang w:val="el-GR" w:eastAsia="el-GR"/>
        </w:rPr>
        <w:t>5</w:t>
      </w:r>
      <w:r w:rsidRPr="001E4247">
        <w:rPr>
          <w:lang w:val="el-GR" w:eastAsia="el-GR"/>
        </w:rPr>
        <w:t>ετή</w:t>
      </w:r>
      <w:r w:rsidRPr="001E4247">
        <w:rPr>
          <w:lang w:val="el-GR"/>
        </w:rPr>
        <w:t>)</w:t>
      </w:r>
      <w:r w:rsidR="008C410C" w:rsidRPr="001E4247">
        <w:rPr>
          <w:lang w:val="el-GR"/>
        </w:rPr>
        <w:t xml:space="preserve"> τουλάχιστον επαγγελματική εμπειρία </w:t>
      </w:r>
      <w:r w:rsidR="00F23BD4" w:rsidRPr="001E4247">
        <w:rPr>
          <w:lang w:val="el-GR"/>
        </w:rPr>
        <w:t xml:space="preserve">σε </w:t>
      </w:r>
      <w:r w:rsidR="00F23BD4" w:rsidRPr="001E4247">
        <w:rPr>
          <w:lang w:val="el-GR" w:eastAsia="el-GR"/>
        </w:rPr>
        <w:t>θέματα</w:t>
      </w:r>
      <w:r w:rsidR="00F23BD4" w:rsidRPr="001E4247">
        <w:rPr>
          <w:lang w:val="el-GR"/>
        </w:rPr>
        <w:t xml:space="preserve"> σχεδιασμού </w:t>
      </w:r>
      <w:r w:rsidR="00F23BD4" w:rsidRPr="001E4247">
        <w:rPr>
          <w:lang w:val="el-GR" w:eastAsia="el-GR"/>
        </w:rPr>
        <w:t>δικτύων ηλεκτρονικών επικοινωνιών και τηλεπικοινωνιακών υποδομών</w:t>
      </w:r>
      <w:r w:rsidR="005332E7" w:rsidRPr="001E4247">
        <w:rPr>
          <w:lang w:val="el-GR" w:eastAsia="el-GR"/>
        </w:rPr>
        <w:t>.</w:t>
      </w:r>
    </w:p>
    <w:p w14:paraId="2E75B07F" w14:textId="58B87B70" w:rsidR="00347885" w:rsidRPr="001E4247" w:rsidRDefault="00347885">
      <w:pPr>
        <w:pStyle w:val="ListParagraph"/>
        <w:numPr>
          <w:ilvl w:val="0"/>
          <w:numId w:val="25"/>
        </w:numPr>
        <w:suppressAutoHyphens w:val="0"/>
        <w:autoSpaceDE w:val="0"/>
        <w:autoSpaceDN w:val="0"/>
        <w:adjustRightInd w:val="0"/>
        <w:spacing w:before="120"/>
        <w:ind w:left="709" w:hanging="284"/>
        <w:contextualSpacing w:val="0"/>
        <w:rPr>
          <w:lang w:val="el-GR"/>
        </w:rPr>
      </w:pPr>
      <w:r w:rsidRPr="001E4247">
        <w:rPr>
          <w:lang w:val="el-GR" w:eastAsia="el-GR"/>
        </w:rPr>
        <w:lastRenderedPageBreak/>
        <w:t xml:space="preserve">Να έχουν συμμετάσχει ως μέλη της ομάδας έργου σε τουλάχιστον ένα (1) έργο </w:t>
      </w:r>
      <w:r w:rsidRPr="001E4247">
        <w:rPr>
          <w:lang w:val="el-GR"/>
        </w:rPr>
        <w:t xml:space="preserve">σχετικού με τουλάχιστον ενός (1) από τα ακόλουθα πεδία: </w:t>
      </w:r>
    </w:p>
    <w:p w14:paraId="7400BD25" w14:textId="77777777" w:rsidR="00347885" w:rsidRPr="001E4247" w:rsidRDefault="00347885">
      <w:pPr>
        <w:pStyle w:val="ListParagraph"/>
        <w:numPr>
          <w:ilvl w:val="0"/>
          <w:numId w:val="36"/>
        </w:numPr>
        <w:shd w:val="clear" w:color="auto" w:fill="FFFFFF"/>
        <w:spacing w:after="0"/>
        <w:rPr>
          <w:lang w:val="el-GR"/>
        </w:rPr>
      </w:pPr>
      <w:r w:rsidRPr="001E4247">
        <w:rPr>
          <w:lang w:val="el-GR"/>
        </w:rPr>
        <w:t>Συμβουλευτικές υπηρεσίες για την διαμόρφωση στρατηγικής για τον παροπλισμό του δικτύου χαλκού (</w:t>
      </w:r>
      <w:r w:rsidRPr="001E4247">
        <w:t>copper</w:t>
      </w:r>
      <w:r w:rsidRPr="001E4247">
        <w:rPr>
          <w:lang w:val="el-GR"/>
        </w:rPr>
        <w:t xml:space="preserve"> </w:t>
      </w:r>
      <w:r w:rsidRPr="001E4247">
        <w:t>switch</w:t>
      </w:r>
      <w:r w:rsidRPr="001E4247">
        <w:rPr>
          <w:lang w:val="el-GR"/>
        </w:rPr>
        <w:t>-</w:t>
      </w:r>
      <w:r w:rsidRPr="001E4247">
        <w:t>off</w:t>
      </w:r>
      <w:r w:rsidRPr="001E4247">
        <w:rPr>
          <w:lang w:val="el-GR"/>
        </w:rPr>
        <w:t>), σε χώρα μέλος της Ευρωπαϊκής Ένωσης.</w:t>
      </w:r>
    </w:p>
    <w:p w14:paraId="189234AC" w14:textId="77777777" w:rsidR="00347885" w:rsidRPr="001E4247" w:rsidRDefault="00347885">
      <w:pPr>
        <w:pStyle w:val="ListParagraph"/>
        <w:numPr>
          <w:ilvl w:val="0"/>
          <w:numId w:val="36"/>
        </w:numPr>
        <w:suppressAutoHyphens w:val="0"/>
        <w:spacing w:before="120"/>
        <w:rPr>
          <w:lang w:val="el-GR"/>
        </w:rPr>
      </w:pPr>
      <w:r w:rsidRPr="001E4247">
        <w:rPr>
          <w:lang w:val="el-GR"/>
        </w:rPr>
        <w:t xml:space="preserve">Συμβουλευτικές υπηρεσίες για την εκπόνηση Εθνικού </w:t>
      </w:r>
      <w:proofErr w:type="spellStart"/>
      <w:r w:rsidRPr="001E4247">
        <w:rPr>
          <w:lang w:val="el-GR"/>
        </w:rPr>
        <w:t>Ευρυζωνικού</w:t>
      </w:r>
      <w:proofErr w:type="spellEnd"/>
      <w:r w:rsidRPr="001E4247">
        <w:rPr>
          <w:lang w:val="el-GR"/>
        </w:rPr>
        <w:t xml:space="preserve"> Σχεδίου σε χώρα-μέλος της Ευρωπαϊκής Ένωσης.</w:t>
      </w:r>
    </w:p>
    <w:p w14:paraId="7820C5C4" w14:textId="67F40C8C" w:rsidR="00347885" w:rsidRPr="001E4247" w:rsidRDefault="00347885">
      <w:pPr>
        <w:pStyle w:val="ListParagraph"/>
        <w:numPr>
          <w:ilvl w:val="0"/>
          <w:numId w:val="36"/>
        </w:numPr>
        <w:suppressAutoHyphens w:val="0"/>
        <w:spacing w:before="120"/>
        <w:rPr>
          <w:lang w:val="el-GR"/>
        </w:rPr>
      </w:pPr>
      <w:r w:rsidRPr="001E4247">
        <w:rPr>
          <w:lang w:val="el-GR"/>
        </w:rPr>
        <w:t xml:space="preserve">Συμβουλευτικές υπηρεσίες για την ανάπτυξη κοστολογικών μοντέλων </w:t>
      </w:r>
      <w:proofErr w:type="spellStart"/>
      <w:r w:rsidRPr="001E4247">
        <w:rPr>
          <w:lang w:val="el-GR"/>
        </w:rPr>
        <w:t>Bottom-up</w:t>
      </w:r>
      <w:proofErr w:type="spellEnd"/>
      <w:r w:rsidRPr="001E4247">
        <w:rPr>
          <w:lang w:val="el-GR"/>
        </w:rPr>
        <w:t xml:space="preserve"> δικτύων πρόσβασης χαλκού &amp; NGA</w:t>
      </w:r>
    </w:p>
    <w:p w14:paraId="6D524849" w14:textId="6F82734C" w:rsidR="00873D33" w:rsidRPr="001E4247" w:rsidRDefault="00873D33" w:rsidP="00383897">
      <w:pPr>
        <w:pStyle w:val="ListParagraph"/>
        <w:suppressAutoHyphens w:val="0"/>
        <w:autoSpaceDE w:val="0"/>
        <w:autoSpaceDN w:val="0"/>
        <w:adjustRightInd w:val="0"/>
        <w:spacing w:before="120"/>
        <w:ind w:left="709"/>
        <w:contextualSpacing w:val="0"/>
        <w:rPr>
          <w:lang w:val="el-GR" w:eastAsia="el-GR"/>
        </w:rPr>
      </w:pPr>
    </w:p>
    <w:bookmarkEnd w:id="162"/>
    <w:p w14:paraId="0DE8CE47" w14:textId="33020F3C" w:rsidR="00873D33" w:rsidRPr="001E4247" w:rsidRDefault="00873D33">
      <w:pPr>
        <w:pStyle w:val="ListParagraph"/>
        <w:numPr>
          <w:ilvl w:val="0"/>
          <w:numId w:val="26"/>
        </w:numPr>
        <w:suppressAutoHyphens w:val="0"/>
        <w:autoSpaceDE w:val="0"/>
        <w:autoSpaceDN w:val="0"/>
        <w:adjustRightInd w:val="0"/>
        <w:spacing w:before="120" w:after="0"/>
        <w:rPr>
          <w:lang w:val="el-GR" w:eastAsia="el-GR"/>
        </w:rPr>
      </w:pPr>
      <w:r w:rsidRPr="001E4247">
        <w:rPr>
          <w:b/>
          <w:bCs/>
          <w:lang w:val="el-GR" w:eastAsia="el-GR"/>
        </w:rPr>
        <w:t xml:space="preserve">έναν (1) </w:t>
      </w:r>
      <w:r w:rsidR="003C5D72" w:rsidRPr="001E4247">
        <w:rPr>
          <w:b/>
          <w:bCs/>
          <w:lang w:val="el-GR" w:eastAsia="el-GR"/>
        </w:rPr>
        <w:t xml:space="preserve">Έμπειρο </w:t>
      </w:r>
      <w:r w:rsidRPr="001E4247">
        <w:rPr>
          <w:b/>
          <w:bCs/>
          <w:lang w:val="el-GR" w:eastAsia="el-GR"/>
        </w:rPr>
        <w:t>Σύμβουλο</w:t>
      </w:r>
      <w:r w:rsidRPr="001E4247">
        <w:rPr>
          <w:lang w:val="el-GR" w:eastAsia="el-GR"/>
        </w:rPr>
        <w:t>, ο οποίος να διαθέτει τουλάχιστον τα ακόλουθα προσόντα:</w:t>
      </w:r>
    </w:p>
    <w:p w14:paraId="562A5C8D" w14:textId="77777777" w:rsidR="003C5D72" w:rsidRPr="001E4247" w:rsidRDefault="003C5D72">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1E4247">
        <w:rPr>
          <w:lang w:val="el-GR" w:eastAsia="el-GR"/>
        </w:rPr>
        <w:t>πτυχίο τριτοβάθμιας εκπαίδευσης, της ημεδαπής ή ισότιμο της αλλοδαπής νομίμως αναγνωρισμένο, κατεύθυνσης</w:t>
      </w:r>
      <w:r w:rsidRPr="001E4247">
        <w:rPr>
          <w:color w:val="FF0000"/>
          <w:lang w:val="el-GR" w:eastAsia="el-GR"/>
        </w:rPr>
        <w:t xml:space="preserve"> </w:t>
      </w:r>
      <w:r w:rsidRPr="001E4247">
        <w:rPr>
          <w:lang w:val="el-GR" w:eastAsia="el-GR"/>
        </w:rPr>
        <w:t>Τεχνολογικών ή Θετικών Επιστημών.</w:t>
      </w:r>
    </w:p>
    <w:p w14:paraId="322D839C" w14:textId="77777777" w:rsidR="003C5D72" w:rsidRPr="001E4247" w:rsidRDefault="003C5D72">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1E4247">
        <w:rPr>
          <w:lang w:val="el-GR" w:eastAsia="el-GR"/>
        </w:rPr>
        <w:t>Δεκαετή (10ετή) τουλάχιστον επαγγελματική εμπειρία σε θέματα ρύθμισης αγορών ηλεκτρονικών επικοινωνιών.</w:t>
      </w:r>
    </w:p>
    <w:bookmarkEnd w:id="155"/>
    <w:p w14:paraId="7DA27632" w14:textId="77777777" w:rsidR="0071303E" w:rsidRPr="001E4247" w:rsidRDefault="0071303E" w:rsidP="00B8545D">
      <w:pPr>
        <w:rPr>
          <w:lang w:val="el-GR"/>
        </w:rPr>
      </w:pPr>
    </w:p>
    <w:p w14:paraId="5C9D44FD" w14:textId="29A1A12B" w:rsidR="008338F0" w:rsidRPr="001E4247" w:rsidRDefault="003355E7" w:rsidP="00086782">
      <w:pPr>
        <w:pStyle w:val="Heading3"/>
        <w:ind w:left="1276"/>
        <w:rPr>
          <w:strike/>
          <w:lang w:val="el-GR"/>
        </w:rPr>
      </w:pPr>
      <w:bookmarkStart w:id="163" w:name="_Ref496541343"/>
      <w:bookmarkStart w:id="164" w:name="_Ref496541651"/>
      <w:bookmarkStart w:id="165" w:name="_Toc97194282"/>
      <w:bookmarkStart w:id="166" w:name="_Toc97194428"/>
      <w:bookmarkStart w:id="167" w:name="_Toc97204904"/>
      <w:bookmarkStart w:id="168" w:name="_Toc129705075"/>
      <w:r w:rsidRPr="001E4247">
        <w:rPr>
          <w:lang w:val="el-GR"/>
        </w:rPr>
        <w:t>Πρότυπα διασφάλισης ποιότητας</w:t>
      </w:r>
      <w:bookmarkEnd w:id="163"/>
      <w:bookmarkEnd w:id="164"/>
      <w:bookmarkEnd w:id="165"/>
      <w:bookmarkEnd w:id="166"/>
      <w:bookmarkEnd w:id="167"/>
      <w:bookmarkEnd w:id="168"/>
    </w:p>
    <w:p w14:paraId="186C7C3F" w14:textId="572393C2" w:rsidR="00EE69E1" w:rsidRPr="001E4247" w:rsidRDefault="00EE69E1" w:rsidP="00EE69E1">
      <w:pPr>
        <w:pStyle w:val="ListParagraph"/>
        <w:ind w:left="0"/>
        <w:rPr>
          <w:bCs/>
          <w:lang w:val="el-GR"/>
        </w:rPr>
      </w:pPr>
      <w:r w:rsidRPr="001E4247">
        <w:rPr>
          <w:bCs/>
          <w:lang w:val="el-GR"/>
        </w:rPr>
        <w:t xml:space="preserve">Δεν απαιτείται συμμόρφωση με πρότυπα διασφάλισης ποιότητας. </w:t>
      </w:r>
    </w:p>
    <w:p w14:paraId="14E74AAA" w14:textId="77777777" w:rsidR="002F5250" w:rsidRPr="001E4247" w:rsidRDefault="002F5250" w:rsidP="00B8545D">
      <w:pPr>
        <w:rPr>
          <w:bCs/>
          <w:lang w:val="el-GR"/>
        </w:rPr>
      </w:pPr>
    </w:p>
    <w:p w14:paraId="08282411" w14:textId="77777777" w:rsidR="008338F0" w:rsidRPr="001E4247" w:rsidRDefault="003355E7" w:rsidP="00086782">
      <w:pPr>
        <w:pStyle w:val="Heading3"/>
        <w:ind w:left="1276"/>
        <w:rPr>
          <w:lang w:val="el-GR"/>
        </w:rPr>
      </w:pPr>
      <w:bookmarkStart w:id="169" w:name="_Ref496541185"/>
      <w:bookmarkStart w:id="170" w:name="_Ref496541244"/>
      <w:bookmarkStart w:id="171" w:name="_Ref496541410"/>
      <w:bookmarkStart w:id="172" w:name="_Ref496541700"/>
      <w:bookmarkStart w:id="173" w:name="_Ref74505980"/>
      <w:bookmarkStart w:id="174" w:name="_Toc97194283"/>
      <w:bookmarkStart w:id="175" w:name="_Toc97194429"/>
      <w:bookmarkStart w:id="176" w:name="_Toc97204905"/>
      <w:bookmarkStart w:id="177" w:name="_Toc129705076"/>
      <w:r w:rsidRPr="001E4247">
        <w:rPr>
          <w:lang w:val="el-GR"/>
        </w:rPr>
        <w:t>Στήριξη στην ικανότητα τρίτων</w:t>
      </w:r>
      <w:bookmarkEnd w:id="169"/>
      <w:bookmarkEnd w:id="170"/>
      <w:bookmarkEnd w:id="171"/>
      <w:bookmarkEnd w:id="172"/>
      <w:r w:rsidRPr="001E4247">
        <w:rPr>
          <w:lang w:val="el-GR"/>
        </w:rPr>
        <w:t xml:space="preserve"> </w:t>
      </w:r>
      <w:r w:rsidR="0049631E" w:rsidRPr="001E4247">
        <w:rPr>
          <w:lang w:val="el-GR"/>
        </w:rPr>
        <w:t>– Υπεργολαβία</w:t>
      </w:r>
      <w:bookmarkEnd w:id="173"/>
      <w:bookmarkEnd w:id="174"/>
      <w:bookmarkEnd w:id="175"/>
      <w:bookmarkEnd w:id="176"/>
      <w:bookmarkEnd w:id="177"/>
    </w:p>
    <w:p w14:paraId="06FC5E85" w14:textId="77777777" w:rsidR="0049631E" w:rsidRPr="001E4247" w:rsidRDefault="0049631E" w:rsidP="00821852">
      <w:pPr>
        <w:pStyle w:val="Heading4"/>
        <w:rPr>
          <w:lang w:val="el-GR"/>
        </w:rPr>
      </w:pPr>
      <w:bookmarkStart w:id="178" w:name="_Toc97194284"/>
      <w:bookmarkStart w:id="179" w:name="_Toc97204906"/>
      <w:bookmarkStart w:id="180" w:name="_Toc129705077"/>
      <w:r w:rsidRPr="001E4247">
        <w:rPr>
          <w:lang w:val="el-GR"/>
        </w:rPr>
        <w:t>Στήριξη στην ικανότητα τρίτων</w:t>
      </w:r>
      <w:bookmarkEnd w:id="178"/>
      <w:bookmarkEnd w:id="179"/>
      <w:bookmarkEnd w:id="180"/>
    </w:p>
    <w:p w14:paraId="1AC2CC97" w14:textId="22BD5D77" w:rsidR="008338F0" w:rsidRPr="001E4247" w:rsidRDefault="003355E7">
      <w:pPr>
        <w:rPr>
          <w:lang w:val="el-GR"/>
        </w:rPr>
      </w:pPr>
      <w:r w:rsidRPr="001E4247">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496541508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2.2.5</w:t>
      </w:r>
      <w:r w:rsidR="00355E7C" w:rsidRPr="001E4247">
        <w:fldChar w:fldCharType="end"/>
      </w:r>
      <w:r w:rsidRPr="001E4247">
        <w:rPr>
          <w:lang w:val="el-GR"/>
        </w:rPr>
        <w:t xml:space="preserve">) και τα σχετικά με την τεχνική και επαγγελματική ικανότητα (της παραγράφου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496541556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2.2.6</w:t>
      </w:r>
      <w:r w:rsidR="00355E7C" w:rsidRPr="001E4247">
        <w:fldChar w:fldCharType="end"/>
      </w:r>
      <w:r w:rsidRPr="001E4247">
        <w:rPr>
          <w:lang w:val="el-GR"/>
        </w:rPr>
        <w:t>), να στηρίζονται στις ικανότητες άλλων φορέων, ασχέτως της νομικής φύσης των δεσμών τους με αυτούς</w:t>
      </w:r>
      <w:r w:rsidR="00250B80" w:rsidRPr="001E4247">
        <w:rPr>
          <w:lang w:val="el-GR"/>
        </w:rPr>
        <w:t>.</w:t>
      </w:r>
      <w:r w:rsidRPr="001E4247">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E2F8024" w14:textId="72808C8B" w:rsidR="008338F0" w:rsidRPr="001E4247" w:rsidRDefault="003355E7">
      <w:pPr>
        <w:rPr>
          <w:lang w:val="el-GR"/>
        </w:rPr>
      </w:pPr>
      <w:r w:rsidRPr="001E4247">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1E4247">
        <w:rPr>
          <w:lang w:val="el-GR"/>
        </w:rPr>
        <w:t>στ</w:t>
      </w:r>
      <w:proofErr w:type="spellEnd"/>
      <w:r w:rsidRPr="001E4247">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F53C343" w14:textId="77777777" w:rsidR="008338F0" w:rsidRPr="001E4247" w:rsidRDefault="003355E7">
      <w:pPr>
        <w:rPr>
          <w:lang w:val="el-GR"/>
        </w:rPr>
      </w:pPr>
      <w:r w:rsidRPr="001E4247">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E4247">
        <w:rPr>
          <w:lang w:val="el-GR"/>
        </w:rPr>
        <w:t xml:space="preserve"> </w:t>
      </w:r>
      <w:r w:rsidRPr="001E4247">
        <w:rPr>
          <w:lang w:val="el-GR"/>
        </w:rPr>
        <w:t>εν λόγω οικονομικοί φορείς και αυτοί στους οποίους στηρίζονται είναι από κοινού υπεύθυνοι για την εκτέλεση της σύμβασης.</w:t>
      </w:r>
    </w:p>
    <w:p w14:paraId="0B76C78C" w14:textId="77777777" w:rsidR="00695491" w:rsidRPr="001E4247" w:rsidRDefault="00695491" w:rsidP="00695491">
      <w:pPr>
        <w:rPr>
          <w:lang w:val="el-GR"/>
        </w:rPr>
      </w:pPr>
      <w:bookmarkStart w:id="181" w:name="_Hlk35854368"/>
      <w:r w:rsidRPr="001E4247">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6D1F00B" w14:textId="489C9F64" w:rsidR="00695491" w:rsidRPr="001E4247" w:rsidRDefault="00695491" w:rsidP="00695491">
      <w:pPr>
        <w:rPr>
          <w:lang w:val="el-GR"/>
        </w:rPr>
      </w:pPr>
      <w:r w:rsidRPr="001E4247">
        <w:rPr>
          <w:lang w:val="el-GR"/>
        </w:rPr>
        <w:t>Επισημαίνεται ότι σε περίπτωση που ο υποψήφιος Ανάδοχος αποτελεί Ένωση / Κοινοπραξία:</w:t>
      </w:r>
    </w:p>
    <w:p w14:paraId="1EF2B9F4" w14:textId="77777777" w:rsidR="00695491" w:rsidRPr="001E4247" w:rsidRDefault="00695491">
      <w:pPr>
        <w:numPr>
          <w:ilvl w:val="0"/>
          <w:numId w:val="16"/>
        </w:numPr>
        <w:suppressAutoHyphens w:val="0"/>
        <w:rPr>
          <w:lang w:val="el-GR"/>
        </w:rPr>
      </w:pPr>
      <w:r w:rsidRPr="001E4247">
        <w:rPr>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0D484F4" w14:textId="77777777" w:rsidR="00695491" w:rsidRPr="001E4247" w:rsidRDefault="00695491" w:rsidP="00695491">
      <w:pPr>
        <w:rPr>
          <w:lang w:val="el-GR"/>
        </w:rPr>
      </w:pPr>
      <w:r w:rsidRPr="001E4247">
        <w:rPr>
          <w:lang w:val="el-GR"/>
        </w:rPr>
        <w:t>επιτρέπεται η μερική κάλυψη των προϋποθέσεων από τα Μέλη της, αρκεί όμως συνολικά-αθροιστικά να καλύπτονται όλες.</w:t>
      </w:r>
    </w:p>
    <w:bookmarkEnd w:id="181"/>
    <w:p w14:paraId="53FD7123" w14:textId="76057011" w:rsidR="00C70B7E" w:rsidRPr="001E4247" w:rsidRDefault="00C70B7E" w:rsidP="00C70B7E">
      <w:pPr>
        <w:rPr>
          <w:bCs/>
          <w:lang w:val="el-GR" w:eastAsia="ar-SA"/>
        </w:rPr>
      </w:pPr>
      <w:r w:rsidRPr="001E4247">
        <w:rPr>
          <w:bCs/>
          <w:lang w:val="el-GR" w:eastAsia="ar-SA"/>
        </w:rPr>
        <w:lastRenderedPageBreak/>
        <w:t xml:space="preserve">Η αναθέτουσα αρχή ελέγχει αν οι </w:t>
      </w:r>
      <w:proofErr w:type="spellStart"/>
      <w:r w:rsidRPr="001E4247">
        <w:rPr>
          <w:bCs/>
          <w:lang w:val="el-GR" w:eastAsia="ar-SA"/>
        </w:rPr>
        <w:t>φoρείς</w:t>
      </w:r>
      <w:proofErr w:type="spellEnd"/>
      <w:r w:rsidRPr="001E4247">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801949" w:rsidRPr="001E4247">
        <w:rPr>
          <w:bCs/>
          <w:lang w:val="el-GR" w:eastAsia="ar-SA"/>
        </w:rPr>
        <w:fldChar w:fldCharType="begin"/>
      </w:r>
      <w:r w:rsidRPr="001E4247">
        <w:rPr>
          <w:bCs/>
          <w:lang w:val="el-GR" w:eastAsia="ar-SA"/>
        </w:rPr>
        <w:instrText xml:space="preserve"> REF _Ref496541356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2.2.3</w:t>
      </w:r>
      <w:r w:rsidR="00801949" w:rsidRPr="001E4247">
        <w:rPr>
          <w:bCs/>
          <w:lang w:val="el-GR" w:eastAsia="ar-SA"/>
        </w:rPr>
        <w:fldChar w:fldCharType="end"/>
      </w:r>
      <w:r w:rsidRPr="001E4247">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1E4247">
        <w:rPr>
          <w:bCs/>
          <w:color w:val="000000"/>
          <w:lang w:val="el-GR" w:eastAsia="ar-SA"/>
        </w:rPr>
        <w:t xml:space="preserve"> </w:t>
      </w:r>
      <w:r w:rsidRPr="001E4247">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CEA2627" w14:textId="77777777" w:rsidR="00C70B7E" w:rsidRPr="001E4247" w:rsidRDefault="00C70B7E">
      <w:pPr>
        <w:rPr>
          <w:lang w:val="el-GR"/>
        </w:rPr>
      </w:pPr>
    </w:p>
    <w:p w14:paraId="7DC68938" w14:textId="77777777" w:rsidR="00111D5A" w:rsidRPr="001E4247" w:rsidRDefault="00111D5A" w:rsidP="00111D5A">
      <w:pPr>
        <w:pStyle w:val="Heading4"/>
        <w:rPr>
          <w:lang w:val="el-GR"/>
        </w:rPr>
      </w:pPr>
      <w:bookmarkStart w:id="182" w:name="_Toc106629098"/>
      <w:bookmarkStart w:id="183" w:name="_Toc97194285"/>
      <w:bookmarkStart w:id="184" w:name="_Toc97204907"/>
      <w:bookmarkStart w:id="185" w:name="_Toc129705078"/>
      <w:bookmarkEnd w:id="182"/>
      <w:r w:rsidRPr="001E4247">
        <w:rPr>
          <w:lang w:val="el-GR"/>
        </w:rPr>
        <w:t>Υπεργολαβία</w:t>
      </w:r>
      <w:bookmarkEnd w:id="183"/>
      <w:bookmarkEnd w:id="184"/>
      <w:bookmarkEnd w:id="185"/>
      <w:r w:rsidRPr="001E4247">
        <w:rPr>
          <w:lang w:val="el-GR"/>
        </w:rPr>
        <w:t xml:space="preserve"> </w:t>
      </w:r>
    </w:p>
    <w:p w14:paraId="448B2E7E" w14:textId="3A708856" w:rsidR="0049631E" w:rsidRPr="001E4247" w:rsidRDefault="0049631E" w:rsidP="0049631E">
      <w:pPr>
        <w:rPr>
          <w:lang w:val="el-GR"/>
        </w:rPr>
      </w:pPr>
      <w:r w:rsidRPr="001E4247">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1E4247">
        <w:rPr>
          <w:bCs/>
          <w:lang w:val="en-US"/>
        </w:rPr>
        <w:t>o</w:t>
      </w:r>
      <w:r w:rsidRPr="001E4247">
        <w:rPr>
          <w:bCs/>
          <w:lang w:val="el-GR"/>
        </w:rPr>
        <w:t xml:space="preserve"> προσφέρων αναφέρει στην προσφορά του</w:t>
      </w:r>
      <w:r w:rsidR="00111D5A" w:rsidRPr="001E4247">
        <w:rPr>
          <w:bCs/>
          <w:lang w:val="el-GR"/>
        </w:rPr>
        <w:t>,</w:t>
      </w:r>
      <w:r w:rsidRPr="001E4247">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801949" w:rsidRPr="001E4247">
        <w:rPr>
          <w:bCs/>
          <w:lang w:val="el-GR"/>
        </w:rPr>
        <w:fldChar w:fldCharType="begin"/>
      </w:r>
      <w:r w:rsidR="00111D5A" w:rsidRPr="001E4247">
        <w:rPr>
          <w:bCs/>
          <w:lang w:val="el-GR"/>
        </w:rPr>
        <w:instrText xml:space="preserve"> REF _Ref496541356 \r \h </w:instrText>
      </w:r>
      <w:r w:rsidR="001E4247">
        <w:rPr>
          <w:bCs/>
          <w:lang w:val="el-GR"/>
        </w:rPr>
        <w:instrText xml:space="preserve"> \* MERGEFORMAT </w:instrText>
      </w:r>
      <w:r w:rsidR="00801949" w:rsidRPr="001E4247">
        <w:rPr>
          <w:bCs/>
          <w:lang w:val="el-GR"/>
        </w:rPr>
      </w:r>
      <w:r w:rsidR="00801949" w:rsidRPr="001E4247">
        <w:rPr>
          <w:bCs/>
          <w:lang w:val="el-GR"/>
        </w:rPr>
        <w:fldChar w:fldCharType="separate"/>
      </w:r>
      <w:r w:rsidR="00E11B07">
        <w:rPr>
          <w:bCs/>
          <w:lang w:val="el-GR"/>
        </w:rPr>
        <w:t>2.2.3</w:t>
      </w:r>
      <w:r w:rsidR="00801949" w:rsidRPr="001E4247">
        <w:rPr>
          <w:bCs/>
          <w:lang w:val="el-GR"/>
        </w:rPr>
        <w:fldChar w:fldCharType="end"/>
      </w:r>
      <w:r w:rsidRPr="001E4247">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801949" w:rsidRPr="001E4247">
        <w:rPr>
          <w:bCs/>
          <w:lang w:val="el-GR"/>
        </w:rPr>
        <w:fldChar w:fldCharType="begin"/>
      </w:r>
      <w:r w:rsidR="00111D5A" w:rsidRPr="001E4247">
        <w:rPr>
          <w:bCs/>
          <w:lang w:val="el-GR"/>
        </w:rPr>
        <w:instrText xml:space="preserve"> REF _Ref496541356 \r \h </w:instrText>
      </w:r>
      <w:r w:rsidR="001E4247">
        <w:rPr>
          <w:bCs/>
          <w:lang w:val="el-GR"/>
        </w:rPr>
        <w:instrText xml:space="preserve"> \* MERGEFORMAT </w:instrText>
      </w:r>
      <w:r w:rsidR="00801949" w:rsidRPr="001E4247">
        <w:rPr>
          <w:bCs/>
          <w:lang w:val="el-GR"/>
        </w:rPr>
      </w:r>
      <w:r w:rsidR="00801949" w:rsidRPr="001E4247">
        <w:rPr>
          <w:bCs/>
          <w:lang w:val="el-GR"/>
        </w:rPr>
        <w:fldChar w:fldCharType="separate"/>
      </w:r>
      <w:r w:rsidR="00E11B07">
        <w:rPr>
          <w:bCs/>
          <w:lang w:val="el-GR"/>
        </w:rPr>
        <w:t>2.2.3</w:t>
      </w:r>
      <w:r w:rsidR="00801949" w:rsidRPr="001E4247">
        <w:rPr>
          <w:bCs/>
          <w:lang w:val="el-GR"/>
        </w:rPr>
        <w:fldChar w:fldCharType="end"/>
      </w:r>
      <w:r w:rsidRPr="001E4247">
        <w:rPr>
          <w:bCs/>
          <w:lang w:val="el-GR"/>
        </w:rPr>
        <w:t xml:space="preserve">.  </w:t>
      </w:r>
    </w:p>
    <w:p w14:paraId="2A836913" w14:textId="77777777" w:rsidR="00C70B7E" w:rsidRPr="001E4247" w:rsidRDefault="00C70B7E">
      <w:pPr>
        <w:rPr>
          <w:lang w:val="el-GR"/>
        </w:rPr>
      </w:pPr>
    </w:p>
    <w:p w14:paraId="0E62B474" w14:textId="77777777" w:rsidR="008338F0" w:rsidRPr="001E4247" w:rsidRDefault="003355E7" w:rsidP="00086782">
      <w:pPr>
        <w:pStyle w:val="Heading3"/>
        <w:ind w:left="1276"/>
        <w:rPr>
          <w:lang w:val="el-GR"/>
        </w:rPr>
      </w:pPr>
      <w:bookmarkStart w:id="186" w:name="_Toc97194286"/>
      <w:bookmarkStart w:id="187" w:name="_Toc97194430"/>
      <w:bookmarkStart w:id="188" w:name="_Toc97204908"/>
      <w:bookmarkStart w:id="189" w:name="_Toc129705079"/>
      <w:r w:rsidRPr="001E4247">
        <w:rPr>
          <w:lang w:val="el-GR"/>
        </w:rPr>
        <w:t>Κανόνες απόδειξης ποιοτικής επιλογής</w:t>
      </w:r>
      <w:bookmarkEnd w:id="186"/>
      <w:bookmarkEnd w:id="187"/>
      <w:bookmarkEnd w:id="188"/>
      <w:bookmarkEnd w:id="189"/>
    </w:p>
    <w:p w14:paraId="7BB1829B" w14:textId="6EB34761" w:rsidR="00A817FC" w:rsidRPr="001E4247" w:rsidRDefault="00A817FC" w:rsidP="00A817FC">
      <w:pPr>
        <w:rPr>
          <w:bCs/>
          <w:lang w:val="el-GR" w:eastAsia="ar-SA"/>
        </w:rPr>
      </w:pPr>
      <w:r w:rsidRPr="001E4247">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801949" w:rsidRPr="001E4247">
        <w:rPr>
          <w:bCs/>
          <w:lang w:val="el-GR" w:eastAsia="ar-SA"/>
        </w:rPr>
        <w:fldChar w:fldCharType="begin"/>
      </w:r>
      <w:r w:rsidRPr="001E4247">
        <w:rPr>
          <w:bCs/>
          <w:lang w:val="el-GR" w:eastAsia="ar-SA"/>
        </w:rPr>
        <w:instrText xml:space="preserve"> REF _Ref496541397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2.2.1</w:t>
      </w:r>
      <w:r w:rsidR="00801949" w:rsidRPr="001E4247">
        <w:rPr>
          <w:bCs/>
          <w:lang w:val="el-GR" w:eastAsia="ar-SA"/>
        </w:rPr>
        <w:fldChar w:fldCharType="end"/>
      </w:r>
      <w:r w:rsidRPr="001E4247">
        <w:rPr>
          <w:bCs/>
          <w:lang w:val="el-GR" w:eastAsia="ar-SA"/>
        </w:rPr>
        <w:t xml:space="preserve"> έως </w:t>
      </w:r>
      <w:r w:rsidR="00801949" w:rsidRPr="001E4247">
        <w:rPr>
          <w:bCs/>
          <w:lang w:val="el-GR" w:eastAsia="ar-SA"/>
        </w:rPr>
        <w:fldChar w:fldCharType="begin"/>
      </w:r>
      <w:r w:rsidRPr="001E4247">
        <w:rPr>
          <w:bCs/>
          <w:lang w:val="el-GR" w:eastAsia="ar-SA"/>
        </w:rPr>
        <w:instrText xml:space="preserve"> REF _Ref74505980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2.2.8</w:t>
      </w:r>
      <w:r w:rsidR="00801949" w:rsidRPr="001E4247">
        <w:rPr>
          <w:bCs/>
          <w:lang w:val="el-GR" w:eastAsia="ar-SA"/>
        </w:rPr>
        <w:fldChar w:fldCharType="end"/>
      </w:r>
      <w:r w:rsidRPr="001E4247">
        <w:rPr>
          <w:bCs/>
          <w:lang w:val="el-GR" w:eastAsia="ar-SA"/>
        </w:rPr>
        <w:t xml:space="preserve">, κρίνονται κατά την υποβολή της προσφοράς δια του ΕΕΕΣ κατά τα οριζόμενα στην παράγραφο </w:t>
      </w:r>
      <w:r w:rsidR="00801949" w:rsidRPr="001E4247">
        <w:rPr>
          <w:bCs/>
          <w:lang w:val="el-GR" w:eastAsia="ar-SA"/>
        </w:rPr>
        <w:fldChar w:fldCharType="begin"/>
      </w:r>
      <w:r w:rsidRPr="001E4247">
        <w:rPr>
          <w:bCs/>
          <w:lang w:val="el-GR" w:eastAsia="ar-SA"/>
        </w:rPr>
        <w:instrText xml:space="preserve"> REF _Ref74505997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2.2.9.1</w:t>
      </w:r>
      <w:r w:rsidR="00801949" w:rsidRPr="001E4247">
        <w:rPr>
          <w:bCs/>
          <w:lang w:val="el-GR" w:eastAsia="ar-SA"/>
        </w:rPr>
        <w:fldChar w:fldCharType="end"/>
      </w:r>
      <w:r w:rsidRPr="001E4247">
        <w:rPr>
          <w:bCs/>
          <w:lang w:val="el-GR" w:eastAsia="ar-SA"/>
        </w:rPr>
        <w:t xml:space="preserve">, κατά την υποβολή των δικαιολογητικών της παραγράφου </w:t>
      </w:r>
      <w:r w:rsidR="00801949" w:rsidRPr="001E4247">
        <w:rPr>
          <w:bCs/>
          <w:lang w:val="el-GR" w:eastAsia="ar-SA"/>
        </w:rPr>
        <w:fldChar w:fldCharType="begin"/>
      </w:r>
      <w:r w:rsidR="00E72FB5" w:rsidRPr="001E4247">
        <w:rPr>
          <w:bCs/>
          <w:lang w:val="el-GR" w:eastAsia="ar-SA"/>
        </w:rPr>
        <w:instrText xml:space="preserve"> REF _Ref40957856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2.2.9.2</w:t>
      </w:r>
      <w:r w:rsidR="00801949" w:rsidRPr="001E4247">
        <w:rPr>
          <w:bCs/>
          <w:lang w:val="el-GR" w:eastAsia="ar-SA"/>
        </w:rPr>
        <w:fldChar w:fldCharType="end"/>
      </w:r>
      <w:r w:rsidR="00E72FB5" w:rsidRPr="001E4247">
        <w:rPr>
          <w:bCs/>
          <w:lang w:val="el-GR" w:eastAsia="ar-SA"/>
        </w:rPr>
        <w:t xml:space="preserve"> </w:t>
      </w:r>
      <w:r w:rsidRPr="001E4247">
        <w:rPr>
          <w:bCs/>
          <w:lang w:val="el-GR" w:eastAsia="ar-SA"/>
        </w:rPr>
        <w:t xml:space="preserve">και κατά τη σύναψη της σύμβασης δια της υπεύθυνης δήλωσης, της περ. δ΄ της παρ. 3 του άρθρου 105 του ν. 4412/2016. </w:t>
      </w:r>
    </w:p>
    <w:p w14:paraId="63EC648D" w14:textId="0020EC38" w:rsidR="00E72FB5" w:rsidRPr="001E4247" w:rsidRDefault="00E72FB5" w:rsidP="00E72FB5">
      <w:pPr>
        <w:rPr>
          <w:bCs/>
          <w:lang w:val="el-GR" w:eastAsia="ar-SA"/>
        </w:rPr>
      </w:pPr>
      <w:r w:rsidRPr="001E4247">
        <w:rPr>
          <w:bCs/>
          <w:lang w:val="el-GR" w:eastAsia="ar-SA"/>
        </w:rPr>
        <w:t xml:space="preserve">Στην περίπτωση που ο οικονομικός φορέας στηρίζεται στις ικανότητες άλλων φορέων, σύμφωνα με </w:t>
      </w:r>
      <w:r w:rsidRPr="001E4247">
        <w:rPr>
          <w:lang w:val="el-GR" w:eastAsia="ar-SA"/>
        </w:rPr>
        <w:t xml:space="preserve">την παράγραφο </w:t>
      </w:r>
      <w:r w:rsidR="00801949" w:rsidRPr="001E4247">
        <w:rPr>
          <w:bCs/>
          <w:lang w:val="el-GR" w:eastAsia="ar-SA"/>
        </w:rPr>
        <w:fldChar w:fldCharType="begin"/>
      </w:r>
      <w:r w:rsidRPr="001E4247">
        <w:rPr>
          <w:bCs/>
          <w:lang w:val="el-GR" w:eastAsia="ar-SA"/>
        </w:rPr>
        <w:instrText xml:space="preserve"> REF _Ref74505980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2.2.8</w:t>
      </w:r>
      <w:r w:rsidR="00801949" w:rsidRPr="001E4247">
        <w:rPr>
          <w:bCs/>
          <w:lang w:val="el-GR" w:eastAsia="ar-SA"/>
        </w:rPr>
        <w:fldChar w:fldCharType="end"/>
      </w:r>
      <w:r w:rsidRPr="001E4247">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801949" w:rsidRPr="001E4247">
        <w:rPr>
          <w:bCs/>
          <w:lang w:val="el-GR" w:eastAsia="ar-SA"/>
        </w:rPr>
        <w:fldChar w:fldCharType="begin"/>
      </w:r>
      <w:r w:rsidRPr="001E4247">
        <w:rPr>
          <w:bCs/>
          <w:lang w:val="el-GR" w:eastAsia="ar-SA"/>
        </w:rPr>
        <w:instrText xml:space="preserve"> REF _Ref74505997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2.2.9.1</w:t>
      </w:r>
      <w:r w:rsidR="00801949" w:rsidRPr="001E4247">
        <w:rPr>
          <w:bCs/>
          <w:lang w:val="el-GR" w:eastAsia="ar-SA"/>
        </w:rPr>
        <w:fldChar w:fldCharType="end"/>
      </w:r>
      <w:r w:rsidRPr="001E4247">
        <w:rPr>
          <w:bCs/>
          <w:lang w:val="el-GR" w:eastAsia="ar-SA"/>
        </w:rPr>
        <w:t xml:space="preserve"> και </w:t>
      </w:r>
      <w:r w:rsidR="00801949" w:rsidRPr="001E4247">
        <w:rPr>
          <w:bCs/>
          <w:lang w:val="el-GR" w:eastAsia="ar-SA"/>
        </w:rPr>
        <w:fldChar w:fldCharType="begin"/>
      </w:r>
      <w:r w:rsidRPr="001E4247">
        <w:rPr>
          <w:bCs/>
          <w:lang w:val="el-GR" w:eastAsia="ar-SA"/>
        </w:rPr>
        <w:instrText xml:space="preserve"> REF _Ref40957856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2.2.9.2</w:t>
      </w:r>
      <w:r w:rsidR="00801949" w:rsidRPr="001E4247">
        <w:rPr>
          <w:bCs/>
          <w:lang w:val="el-GR" w:eastAsia="ar-SA"/>
        </w:rPr>
        <w:fldChar w:fldCharType="end"/>
      </w:r>
      <w:r w:rsidRPr="001E4247">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1E4247">
        <w:rPr>
          <w:lang w:val="el-GR" w:eastAsia="ar-SA"/>
        </w:rPr>
        <w:t xml:space="preserve">της παραγράφου </w:t>
      </w:r>
      <w:r w:rsidR="00801949" w:rsidRPr="001E4247">
        <w:rPr>
          <w:lang w:val="el-GR" w:eastAsia="ar-SA"/>
        </w:rPr>
        <w:fldChar w:fldCharType="begin"/>
      </w:r>
      <w:r w:rsidRPr="001E4247">
        <w:rPr>
          <w:lang w:val="el-GR" w:eastAsia="ar-SA"/>
        </w:rPr>
        <w:instrText xml:space="preserve"> REF _Ref496541356 \r \h </w:instrText>
      </w:r>
      <w:r w:rsidR="001E4247">
        <w:rPr>
          <w:lang w:val="el-GR" w:eastAsia="ar-SA"/>
        </w:rPr>
        <w:instrText xml:space="preserve"> \* MERGEFORMAT </w:instrText>
      </w:r>
      <w:r w:rsidR="00801949" w:rsidRPr="001E4247">
        <w:rPr>
          <w:lang w:val="el-GR" w:eastAsia="ar-SA"/>
        </w:rPr>
      </w:r>
      <w:r w:rsidR="00801949" w:rsidRPr="001E4247">
        <w:rPr>
          <w:lang w:val="el-GR" w:eastAsia="ar-SA"/>
        </w:rPr>
        <w:fldChar w:fldCharType="separate"/>
      </w:r>
      <w:r w:rsidR="00E11B07">
        <w:rPr>
          <w:lang w:val="el-GR" w:eastAsia="ar-SA"/>
        </w:rPr>
        <w:t>2.2.3</w:t>
      </w:r>
      <w:r w:rsidR="00801949" w:rsidRPr="001E4247">
        <w:rPr>
          <w:lang w:val="el-GR" w:eastAsia="ar-SA"/>
        </w:rPr>
        <w:fldChar w:fldCharType="end"/>
      </w:r>
      <w:r w:rsidRPr="001E4247">
        <w:rPr>
          <w:bCs/>
          <w:lang w:val="el-GR" w:eastAsia="ar-SA"/>
        </w:rPr>
        <w:t xml:space="preserve"> της παρούσας και ότι πληρούν τα σχετικά κριτήρια επιλογής κατά περίπτωση (παράγραφοι </w:t>
      </w:r>
      <w:r w:rsidR="00801949" w:rsidRPr="001E4247">
        <w:rPr>
          <w:bCs/>
          <w:lang w:val="el-GR" w:eastAsia="ar-SA"/>
        </w:rPr>
        <w:fldChar w:fldCharType="begin"/>
      </w:r>
      <w:r w:rsidRPr="001E4247">
        <w:rPr>
          <w:bCs/>
          <w:lang w:val="el-GR" w:eastAsia="ar-SA"/>
        </w:rPr>
        <w:instrText xml:space="preserve"> REF _Ref496541309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2.2.5</w:t>
      </w:r>
      <w:r w:rsidR="00801949" w:rsidRPr="001E4247">
        <w:rPr>
          <w:bCs/>
          <w:lang w:val="el-GR" w:eastAsia="ar-SA"/>
        </w:rPr>
        <w:fldChar w:fldCharType="end"/>
      </w:r>
      <w:r w:rsidR="00801949" w:rsidRPr="001E4247">
        <w:rPr>
          <w:bCs/>
          <w:lang w:val="el-GR" w:eastAsia="ar-SA"/>
        </w:rPr>
        <w:fldChar w:fldCharType="begin"/>
      </w:r>
      <w:r w:rsidRPr="001E4247">
        <w:rPr>
          <w:bCs/>
          <w:lang w:val="el-GR" w:eastAsia="ar-SA"/>
        </w:rPr>
        <w:instrText xml:space="preserve"> REF _Ref496541329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2.2.6</w:t>
      </w:r>
      <w:r w:rsidR="00801949" w:rsidRPr="001E4247">
        <w:rPr>
          <w:bCs/>
          <w:lang w:val="el-GR" w:eastAsia="ar-SA"/>
        </w:rPr>
        <w:fldChar w:fldCharType="end"/>
      </w:r>
      <w:r w:rsidRPr="001E4247">
        <w:rPr>
          <w:bCs/>
          <w:lang w:val="el-GR" w:eastAsia="ar-SA"/>
        </w:rPr>
        <w:t>και 2.2.6).</w:t>
      </w:r>
    </w:p>
    <w:p w14:paraId="7EDA52F4" w14:textId="194EEC66" w:rsidR="00E72FB5" w:rsidRPr="001E4247" w:rsidRDefault="00E72FB5" w:rsidP="00E72FB5">
      <w:pPr>
        <w:rPr>
          <w:bCs/>
          <w:lang w:val="el-GR" w:eastAsia="ar-SA"/>
        </w:rPr>
      </w:pPr>
      <w:r w:rsidRPr="001E4247">
        <w:rPr>
          <w:bCs/>
          <w:lang w:val="el-GR" w:eastAsia="ar-SA"/>
        </w:rPr>
        <w:t xml:space="preserve">Στην περίπτωση που </w:t>
      </w:r>
      <w:r w:rsidRPr="001E4247">
        <w:rPr>
          <w:bCs/>
          <w:lang w:val="en-US" w:eastAsia="ar-SA"/>
        </w:rPr>
        <w:t>o</w:t>
      </w:r>
      <w:r w:rsidRPr="001E4247">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801949" w:rsidRPr="001E4247">
        <w:rPr>
          <w:bCs/>
          <w:lang w:val="el-GR" w:eastAsia="ar-SA"/>
        </w:rPr>
        <w:fldChar w:fldCharType="begin"/>
      </w:r>
      <w:r w:rsidRPr="001E4247">
        <w:rPr>
          <w:bCs/>
          <w:lang w:val="el-GR" w:eastAsia="ar-SA"/>
        </w:rPr>
        <w:instrText xml:space="preserve"> REF _Ref74505997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2.2.9.1</w:t>
      </w:r>
      <w:r w:rsidR="00801949" w:rsidRPr="001E4247">
        <w:rPr>
          <w:bCs/>
          <w:lang w:val="el-GR" w:eastAsia="ar-SA"/>
        </w:rPr>
        <w:fldChar w:fldCharType="end"/>
      </w:r>
      <w:r w:rsidRPr="001E4247">
        <w:rPr>
          <w:bCs/>
          <w:lang w:val="el-GR" w:eastAsia="ar-SA"/>
        </w:rPr>
        <w:t xml:space="preserve"> και </w:t>
      </w:r>
      <w:r w:rsidR="00801949" w:rsidRPr="001E4247">
        <w:rPr>
          <w:bCs/>
          <w:lang w:val="el-GR" w:eastAsia="ar-SA"/>
        </w:rPr>
        <w:fldChar w:fldCharType="begin"/>
      </w:r>
      <w:r w:rsidRPr="001E4247">
        <w:rPr>
          <w:bCs/>
          <w:lang w:val="el-GR" w:eastAsia="ar-SA"/>
        </w:rPr>
        <w:instrText xml:space="preserve"> REF _Ref40957856 \r \h </w:instrText>
      </w:r>
      <w:r w:rsidR="001E4247">
        <w:rPr>
          <w:bCs/>
          <w:lang w:val="el-GR" w:eastAsia="ar-SA"/>
        </w:rPr>
        <w:instrText xml:space="preserve"> \* MERGEFORMAT </w:instrText>
      </w:r>
      <w:r w:rsidR="00801949" w:rsidRPr="001E4247">
        <w:rPr>
          <w:bCs/>
          <w:lang w:val="el-GR" w:eastAsia="ar-SA"/>
        </w:rPr>
      </w:r>
      <w:r w:rsidR="00801949" w:rsidRPr="001E4247">
        <w:rPr>
          <w:bCs/>
          <w:lang w:val="el-GR" w:eastAsia="ar-SA"/>
        </w:rPr>
        <w:fldChar w:fldCharType="separate"/>
      </w:r>
      <w:r w:rsidR="00E11B07">
        <w:rPr>
          <w:bCs/>
          <w:lang w:val="el-GR" w:eastAsia="ar-SA"/>
        </w:rPr>
        <w:t>2.2.9.2</w:t>
      </w:r>
      <w:r w:rsidR="00801949" w:rsidRPr="001E4247">
        <w:rPr>
          <w:bCs/>
          <w:lang w:val="el-GR" w:eastAsia="ar-SA"/>
        </w:rPr>
        <w:fldChar w:fldCharType="end"/>
      </w:r>
      <w:r w:rsidRPr="001E4247">
        <w:rPr>
          <w:bCs/>
          <w:lang w:val="el-GR" w:eastAsia="ar-SA"/>
        </w:rPr>
        <w:t xml:space="preserve">, ότι δεν συντρέχουν οι λόγοι αποκλεισμού της παραγράφου </w:t>
      </w:r>
      <w:r w:rsidR="00801949" w:rsidRPr="001E4247">
        <w:rPr>
          <w:lang w:val="el-GR" w:eastAsia="ar-SA"/>
        </w:rPr>
        <w:fldChar w:fldCharType="begin"/>
      </w:r>
      <w:r w:rsidRPr="001E4247">
        <w:rPr>
          <w:lang w:val="el-GR" w:eastAsia="ar-SA"/>
        </w:rPr>
        <w:instrText xml:space="preserve"> REF _Ref496541356 \r \h </w:instrText>
      </w:r>
      <w:r w:rsidR="001E4247">
        <w:rPr>
          <w:lang w:val="el-GR" w:eastAsia="ar-SA"/>
        </w:rPr>
        <w:instrText xml:space="preserve"> \* MERGEFORMAT </w:instrText>
      </w:r>
      <w:r w:rsidR="00801949" w:rsidRPr="001E4247">
        <w:rPr>
          <w:lang w:val="el-GR" w:eastAsia="ar-SA"/>
        </w:rPr>
      </w:r>
      <w:r w:rsidR="00801949" w:rsidRPr="001E4247">
        <w:rPr>
          <w:lang w:val="el-GR" w:eastAsia="ar-SA"/>
        </w:rPr>
        <w:fldChar w:fldCharType="separate"/>
      </w:r>
      <w:r w:rsidR="00E11B07">
        <w:rPr>
          <w:lang w:val="el-GR" w:eastAsia="ar-SA"/>
        </w:rPr>
        <w:t>2.2.3</w:t>
      </w:r>
      <w:r w:rsidR="00801949" w:rsidRPr="001E4247">
        <w:rPr>
          <w:lang w:val="el-GR" w:eastAsia="ar-SA"/>
        </w:rPr>
        <w:fldChar w:fldCharType="end"/>
      </w:r>
      <w:r w:rsidRPr="001E4247">
        <w:rPr>
          <w:bCs/>
          <w:lang w:val="el-GR" w:eastAsia="ar-SA"/>
        </w:rPr>
        <w:t xml:space="preserve">τ ης παρούσας. </w:t>
      </w:r>
    </w:p>
    <w:p w14:paraId="18AD63C3" w14:textId="2FE72690" w:rsidR="00E72FB5" w:rsidRPr="001E4247" w:rsidRDefault="00E72FB5" w:rsidP="00E72FB5">
      <w:pPr>
        <w:suppressAutoHyphens w:val="0"/>
        <w:spacing w:after="160" w:line="259" w:lineRule="auto"/>
        <w:rPr>
          <w:rFonts w:eastAsia="Calibri" w:cs="Times New Roman"/>
          <w:lang w:val="el-GR" w:eastAsia="en-US"/>
        </w:rPr>
      </w:pPr>
      <w:r w:rsidRPr="001E4247">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ED8F2E6" w14:textId="77777777" w:rsidR="00A817FC" w:rsidRPr="001E4247" w:rsidRDefault="00A817FC" w:rsidP="00821852">
      <w:pPr>
        <w:rPr>
          <w:lang w:val="el-GR"/>
        </w:rPr>
      </w:pPr>
    </w:p>
    <w:p w14:paraId="73EB5132" w14:textId="77777777" w:rsidR="008338F0" w:rsidRPr="001E4247" w:rsidRDefault="003355E7" w:rsidP="003A109E">
      <w:pPr>
        <w:pStyle w:val="Heading4"/>
        <w:rPr>
          <w:rFonts w:cs="Tahoma"/>
          <w:i/>
          <w:color w:val="5B9BD5"/>
          <w:szCs w:val="22"/>
          <w:lang w:val="el-GR"/>
        </w:rPr>
      </w:pPr>
      <w:bookmarkStart w:id="190" w:name="_Ref74505997"/>
      <w:bookmarkStart w:id="191" w:name="_Toc97194287"/>
      <w:bookmarkStart w:id="192" w:name="_Toc97204909"/>
      <w:bookmarkStart w:id="193" w:name="_Toc129705080"/>
      <w:r w:rsidRPr="001E4247">
        <w:rPr>
          <w:rFonts w:cs="Tahoma"/>
          <w:szCs w:val="22"/>
          <w:lang w:val="el-GR"/>
        </w:rPr>
        <w:t>Προκαταρκτική απόδειξη κατά την υποβολή προσφορών</w:t>
      </w:r>
      <w:bookmarkEnd w:id="190"/>
      <w:bookmarkEnd w:id="191"/>
      <w:bookmarkEnd w:id="192"/>
      <w:bookmarkEnd w:id="193"/>
      <w:r w:rsidRPr="001E4247">
        <w:rPr>
          <w:rFonts w:cs="Tahoma"/>
          <w:szCs w:val="22"/>
          <w:lang w:val="el-GR"/>
        </w:rPr>
        <w:t xml:space="preserve"> </w:t>
      </w:r>
    </w:p>
    <w:p w14:paraId="2596DDBB" w14:textId="736F5F1C" w:rsidR="00F64037" w:rsidRPr="001E4247" w:rsidRDefault="003355E7">
      <w:pPr>
        <w:rPr>
          <w:lang w:val="el-GR"/>
        </w:rPr>
      </w:pPr>
      <w:r w:rsidRPr="001E4247">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496541356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2.2.3</w:t>
      </w:r>
      <w:r w:rsidR="00355E7C" w:rsidRPr="001E4247">
        <w:fldChar w:fldCharType="end"/>
      </w:r>
      <w:r w:rsidRPr="001E4247">
        <w:rPr>
          <w:lang w:val="el-GR"/>
        </w:rPr>
        <w:t xml:space="preserve"> </w:t>
      </w:r>
      <w:r w:rsidR="00FD25A2" w:rsidRPr="001E4247">
        <w:rPr>
          <w:lang w:val="el-GR"/>
        </w:rPr>
        <w:t>«</w:t>
      </w:r>
      <w:r w:rsidR="00FC2B8A" w:rsidRPr="001E4247">
        <w:rPr>
          <w:lang w:val="el-GR"/>
        </w:rPr>
        <w:t>Λόγοι Αποκλεισμού</w:t>
      </w:r>
      <w:r w:rsidR="00FD25A2" w:rsidRPr="001E4247">
        <w:rPr>
          <w:lang w:val="el-GR"/>
        </w:rPr>
        <w:t>»</w:t>
      </w:r>
      <w:r w:rsidR="00FC2B8A" w:rsidRPr="001E4247">
        <w:rPr>
          <w:lang w:val="el-GR"/>
        </w:rPr>
        <w:t xml:space="preserve"> </w:t>
      </w:r>
      <w:r w:rsidRPr="001E4247">
        <w:rPr>
          <w:lang w:val="el-GR"/>
        </w:rPr>
        <w:t xml:space="preserve">και β) πληρούν τα </w:t>
      </w:r>
      <w:r w:rsidR="00FD25A2" w:rsidRPr="001E4247">
        <w:rPr>
          <w:lang w:val="el-GR"/>
        </w:rPr>
        <w:t>«Κ</w:t>
      </w:r>
      <w:r w:rsidRPr="001E4247">
        <w:rPr>
          <w:lang w:val="el-GR"/>
        </w:rPr>
        <w:t xml:space="preserve">ριτήρια </w:t>
      </w:r>
      <w:r w:rsidR="00FD25A2" w:rsidRPr="001E4247">
        <w:rPr>
          <w:lang w:val="el-GR"/>
        </w:rPr>
        <w:t>Ποι</w:t>
      </w:r>
      <w:r w:rsidR="0071303E" w:rsidRPr="001E4247">
        <w:rPr>
          <w:lang w:val="el-GR"/>
        </w:rPr>
        <w:t>ο</w:t>
      </w:r>
      <w:r w:rsidR="00FD25A2" w:rsidRPr="001E4247">
        <w:rPr>
          <w:lang w:val="el-GR"/>
        </w:rPr>
        <w:t>τικής Ε</w:t>
      </w:r>
      <w:r w:rsidRPr="001E4247">
        <w:rPr>
          <w:lang w:val="el-GR"/>
        </w:rPr>
        <w:t>πιλογής</w:t>
      </w:r>
      <w:r w:rsidR="00FD25A2" w:rsidRPr="001E4247">
        <w:rPr>
          <w:lang w:val="el-GR"/>
        </w:rPr>
        <w:t>»</w:t>
      </w:r>
      <w:r w:rsidRPr="001E4247">
        <w:rPr>
          <w:lang w:val="el-GR"/>
        </w:rPr>
        <w:t xml:space="preserve"> των παραγράφων</w:t>
      </w:r>
      <w:r w:rsidR="007E61C0" w:rsidRPr="001E4247">
        <w:rPr>
          <w:lang w:val="el-GR"/>
        </w:rPr>
        <w:t xml:space="preserve"> </w:t>
      </w:r>
      <w:r w:rsidR="00801949" w:rsidRPr="001E4247">
        <w:rPr>
          <w:lang w:val="el-GR"/>
        </w:rPr>
        <w:fldChar w:fldCharType="begin"/>
      </w:r>
      <w:r w:rsidR="007E61C0" w:rsidRPr="001E4247">
        <w:rPr>
          <w:lang w:val="el-GR"/>
        </w:rPr>
        <w:instrText xml:space="preserve"> REF _Ref74510337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2.2.4</w:t>
      </w:r>
      <w:r w:rsidR="00801949" w:rsidRPr="001E4247">
        <w:rPr>
          <w:lang w:val="el-GR"/>
        </w:rPr>
        <w:fldChar w:fldCharType="end"/>
      </w:r>
      <w:r w:rsidRPr="001E4247">
        <w:rPr>
          <w:lang w:val="el-GR"/>
        </w:rPr>
        <w:t xml:space="preserve">,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496541309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2.2.5</w:t>
      </w:r>
      <w:r w:rsidR="00355E7C" w:rsidRPr="001E4247">
        <w:fldChar w:fldCharType="end"/>
      </w:r>
      <w:r w:rsidRPr="001E4247">
        <w:rPr>
          <w:lang w:val="el-GR"/>
        </w:rPr>
        <w:t xml:space="preserve">,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496541329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2.2.6</w:t>
      </w:r>
      <w:r w:rsidR="00355E7C" w:rsidRPr="001E4247">
        <w:fldChar w:fldCharType="end"/>
      </w:r>
      <w:r w:rsidRPr="001E4247">
        <w:rPr>
          <w:lang w:val="el-GR"/>
        </w:rPr>
        <w:t xml:space="preserve"> και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496541343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2.2.7</w:t>
      </w:r>
      <w:r w:rsidR="00355E7C" w:rsidRPr="001E4247">
        <w:fldChar w:fldCharType="end"/>
      </w:r>
      <w:r w:rsidRPr="001E4247">
        <w:rPr>
          <w:lang w:val="el-GR"/>
        </w:rPr>
        <w:t xml:space="preserve"> της παρούσης,</w:t>
      </w:r>
      <w:r w:rsidRPr="001E4247">
        <w:rPr>
          <w:rFonts w:eastAsia="SimSun"/>
          <w:lang w:val="el-GR"/>
        </w:rPr>
        <w:t xml:space="preserve"> </w:t>
      </w:r>
      <w:r w:rsidRPr="001E4247">
        <w:rPr>
          <w:lang w:val="el-GR"/>
        </w:rPr>
        <w:t xml:space="preserve">προσκομίζουν κατά την υποβολή της προσφοράς τους, ως δικαιολογητικό συμμετοχής, το προβλεπόμενο από το άρθρο 79 </w:t>
      </w:r>
      <w:r w:rsidRPr="001E4247">
        <w:rPr>
          <w:lang w:val="el-GR"/>
        </w:rPr>
        <w:lastRenderedPageBreak/>
        <w:t xml:space="preserve">παρ. 1 και 3 του ν. 4412/2016 Ευρωπαϊκό Ενιαίο Έγγραφο Σύμβασης (ΕΕΕΣ), σύμφωνα με το επισυναπτόμενο στην παρούσα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510086970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1E4247">
        <w:rPr>
          <w:lang w:val="el-GR"/>
        </w:rPr>
        <w:t>ΕΥΡΩΠΑΙΚΟ ΕΝΙΑΙΟ ΕΓΓΡΑΦΟ ΣΥΜΒΑΣΗΣ (ΕΕΕΣ)</w:t>
      </w:r>
      <w:r w:rsidR="00355E7C" w:rsidRPr="001E4247">
        <w:fldChar w:fldCharType="end"/>
      </w:r>
      <w:r w:rsidR="00F64037" w:rsidRPr="001E4247">
        <w:rPr>
          <w:lang w:val="el-GR"/>
        </w:rPr>
        <w:t xml:space="preserve">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496624736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1E4247">
        <w:rPr>
          <w:color w:val="000099"/>
          <w:lang w:val="el-GR"/>
        </w:rPr>
        <w:t xml:space="preserve">ΠΑΡΑΡΤΗΜΑ ΙΙI – ΕΥΡΩΠΑΙΚΟ ΕΝΙΑΙΟ ΕΓΓΡΑΦΟ ΣΥΜΒΑΣΗΣ (ΕΕΕΣ) </w:t>
      </w:r>
      <w:r w:rsidR="00355E7C" w:rsidRPr="001E4247">
        <w:fldChar w:fldCharType="end"/>
      </w:r>
      <w:r w:rsidRPr="001E4247">
        <w:rPr>
          <w:i/>
          <w:color w:val="5B9BD5"/>
          <w:lang w:val="el-GR"/>
        </w:rPr>
        <w:t>,</w:t>
      </w:r>
      <w:r w:rsidRPr="001E4247">
        <w:rPr>
          <w:lang w:val="el-GR"/>
        </w:rPr>
        <w:t xml:space="preserve"> </w:t>
      </w:r>
      <w:r w:rsidR="00F64037" w:rsidRPr="001E4247">
        <w:rPr>
          <w:lang w:val="el-GR"/>
        </w:rPr>
        <w:t>το οποίο ισοδυναμεί  με</w:t>
      </w:r>
      <w:r w:rsidRPr="001E4247">
        <w:rPr>
          <w:lang w:val="el-GR"/>
        </w:rPr>
        <w:t xml:space="preserve"> ενημερωμένη υπεύθυνη δήλωση, με τις συνέπειες του ν. 1599/1986. </w:t>
      </w:r>
      <w:r w:rsidR="00B739BB" w:rsidRPr="001E4247">
        <w:rPr>
          <w:lang w:val="el-GR"/>
        </w:rPr>
        <w:t xml:space="preserve">Το ΕΕΕΣ </w:t>
      </w:r>
      <w:r w:rsidR="00F64037" w:rsidRPr="001E424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sidRPr="001E4247">
        <w:rPr>
          <w:rStyle w:val="WW-FootnoteReference10"/>
          <w:lang w:val="el-GR"/>
        </w:rPr>
        <w:footnoteReference w:id="8"/>
      </w:r>
      <w:r w:rsidR="00F64037" w:rsidRPr="001E4247">
        <w:rPr>
          <w:lang w:val="el-GR"/>
        </w:rPr>
        <w:t>.</w:t>
      </w:r>
    </w:p>
    <w:p w14:paraId="27C51E6F" w14:textId="77777777" w:rsidR="00F64037" w:rsidRPr="001E4247" w:rsidRDefault="00F64037" w:rsidP="00B739BB">
      <w:pPr>
        <w:rPr>
          <w:lang w:val="el-GR"/>
        </w:rPr>
      </w:pPr>
    </w:p>
    <w:p w14:paraId="502D5773" w14:textId="77777777" w:rsidR="00B739BB" w:rsidRPr="001E4247" w:rsidRDefault="00B739BB" w:rsidP="00B739BB">
      <w:pPr>
        <w:rPr>
          <w:i/>
          <w:color w:val="5B9BD5"/>
          <w:u w:val="single"/>
          <w:lang w:val="el-GR"/>
        </w:rPr>
      </w:pPr>
      <w:r w:rsidRPr="001E4247">
        <w:rPr>
          <w:u w:val="single"/>
          <w:lang w:val="el-GR"/>
        </w:rPr>
        <w:t>Επισημαίνεται ότι οι προσφέροντες για το μέρος IV Κριτήρια επιλογής του ΕΕΕΣ συμπληρώνουν μόνο την</w:t>
      </w:r>
      <w:r w:rsidRPr="001E4247">
        <w:rPr>
          <w:b/>
          <w:bCs/>
          <w:u w:val="single"/>
          <w:lang w:val="el-GR"/>
        </w:rPr>
        <w:t xml:space="preserve"> ενότητα α «Γενική ένδειξη για όλα τα κριτήρια επιλογής».</w:t>
      </w:r>
      <w:r w:rsidRPr="001E4247">
        <w:rPr>
          <w:i/>
          <w:color w:val="5B9BD5"/>
          <w:u w:val="single"/>
          <w:lang w:val="el-GR"/>
        </w:rPr>
        <w:t xml:space="preserve"> </w:t>
      </w:r>
    </w:p>
    <w:p w14:paraId="7680A96C" w14:textId="77777777" w:rsidR="00F64037" w:rsidRPr="001E4247" w:rsidRDefault="00F64037" w:rsidP="00F64037">
      <w:pPr>
        <w:rPr>
          <w:lang w:val="el-GR"/>
        </w:rPr>
      </w:pPr>
      <w:r w:rsidRPr="001E4247">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1E4247">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40F07B7C" w14:textId="77777777" w:rsidR="00F64037" w:rsidRPr="001E4247" w:rsidRDefault="00F64037" w:rsidP="00F64037">
      <w:pPr>
        <w:rPr>
          <w:lang w:val="el-GR"/>
        </w:rPr>
      </w:pPr>
      <w:r w:rsidRPr="001E4247">
        <w:rPr>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4BE2993" w14:textId="77777777" w:rsidR="00F64037" w:rsidRPr="001E4247" w:rsidRDefault="00F64037" w:rsidP="00F64037">
      <w:pPr>
        <w:rPr>
          <w:lang w:val="el-GR"/>
        </w:rPr>
      </w:pPr>
      <w:r w:rsidRPr="001E4247">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E4DCAF6" w14:textId="77777777" w:rsidR="00F64037" w:rsidRPr="001E4247" w:rsidRDefault="00F64037" w:rsidP="00F64037">
      <w:pPr>
        <w:rPr>
          <w:lang w:val="el-GR" w:eastAsia="ar-SA"/>
        </w:rPr>
      </w:pPr>
      <w:r w:rsidRPr="001E4247">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1E4247">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3" w:history="1">
        <w:r w:rsidR="00E14FF7" w:rsidRPr="001E4247">
          <w:rPr>
            <w:rStyle w:val="Hyperlink"/>
          </w:rPr>
          <w:t>http</w:t>
        </w:r>
        <w:r w:rsidR="00E14FF7" w:rsidRPr="001E4247">
          <w:rPr>
            <w:rStyle w:val="Hyperlink"/>
            <w:lang w:val="el-GR"/>
          </w:rPr>
          <w:t>://</w:t>
        </w:r>
        <w:r w:rsidR="00E14FF7" w:rsidRPr="001E4247">
          <w:rPr>
            <w:rStyle w:val="Hyperlink"/>
          </w:rPr>
          <w:t>www</w:t>
        </w:r>
        <w:r w:rsidR="00E14FF7" w:rsidRPr="001E4247">
          <w:rPr>
            <w:rStyle w:val="Hyperlink"/>
            <w:lang w:val="el-GR"/>
          </w:rPr>
          <w:t>.</w:t>
        </w:r>
        <w:proofErr w:type="spellStart"/>
        <w:r w:rsidR="00E14FF7" w:rsidRPr="001E4247">
          <w:rPr>
            <w:rStyle w:val="Hyperlink"/>
          </w:rPr>
          <w:t>eaadhsy</w:t>
        </w:r>
        <w:proofErr w:type="spellEnd"/>
        <w:r w:rsidR="00E14FF7" w:rsidRPr="001E4247">
          <w:rPr>
            <w:rStyle w:val="Hyperlink"/>
            <w:lang w:val="el-GR"/>
          </w:rPr>
          <w:t>.</w:t>
        </w:r>
        <w:r w:rsidR="00E14FF7" w:rsidRPr="001E4247">
          <w:rPr>
            <w:rStyle w:val="Hyperlink"/>
          </w:rPr>
          <w:t>gr</w:t>
        </w:r>
        <w:r w:rsidR="00E14FF7" w:rsidRPr="001E4247">
          <w:rPr>
            <w:rStyle w:val="Hyperlink"/>
            <w:lang w:val="el-GR"/>
          </w:rPr>
          <w:t>/</w:t>
        </w:r>
      </w:hyperlink>
      <w:hyperlink r:id="rId24" w:history="1">
        <w:r w:rsidR="00E14FF7" w:rsidRPr="001E4247">
          <w:rPr>
            <w:rStyle w:val="Hyperlink"/>
          </w:rPr>
          <w:t>http</w:t>
        </w:r>
        <w:r w:rsidR="00E14FF7" w:rsidRPr="001E4247">
          <w:rPr>
            <w:rStyle w:val="Hyperlink"/>
            <w:lang w:val="el-GR"/>
          </w:rPr>
          <w:t>://</w:t>
        </w:r>
        <w:r w:rsidR="00E14FF7" w:rsidRPr="001E4247">
          <w:rPr>
            <w:rStyle w:val="Hyperlink"/>
          </w:rPr>
          <w:t>www</w:t>
        </w:r>
        <w:r w:rsidR="00E14FF7" w:rsidRPr="001E4247">
          <w:rPr>
            <w:rStyle w:val="Hyperlink"/>
            <w:lang w:val="el-GR"/>
          </w:rPr>
          <w:t>.</w:t>
        </w:r>
        <w:proofErr w:type="spellStart"/>
        <w:r w:rsidR="00E14FF7" w:rsidRPr="001E4247">
          <w:rPr>
            <w:rStyle w:val="Hyperlink"/>
          </w:rPr>
          <w:t>hsppa</w:t>
        </w:r>
        <w:proofErr w:type="spellEnd"/>
        <w:r w:rsidR="00E14FF7" w:rsidRPr="001E4247">
          <w:rPr>
            <w:rStyle w:val="Hyperlink"/>
            <w:lang w:val="el-GR"/>
          </w:rPr>
          <w:t>.</w:t>
        </w:r>
        <w:r w:rsidR="00E14FF7" w:rsidRPr="001E4247">
          <w:rPr>
            <w:rStyle w:val="Hyperlink"/>
          </w:rPr>
          <w:t>gr</w:t>
        </w:r>
        <w:r w:rsidR="00E14FF7" w:rsidRPr="001E4247">
          <w:rPr>
            <w:rStyle w:val="Hyperlink"/>
            <w:lang w:val="el-GR"/>
          </w:rPr>
          <w:t>/</w:t>
        </w:r>
      </w:hyperlink>
    </w:p>
    <w:p w14:paraId="3970220C" w14:textId="5171AAFC" w:rsidR="00F64037" w:rsidRPr="001E4247" w:rsidRDefault="00F64037" w:rsidP="00F64037">
      <w:pPr>
        <w:suppressAutoHyphens w:val="0"/>
        <w:spacing w:line="259" w:lineRule="auto"/>
        <w:rPr>
          <w:rFonts w:eastAsia="Calibri" w:cs="Times New Roman"/>
          <w:lang w:val="el-GR" w:eastAsia="en-US"/>
        </w:rPr>
      </w:pPr>
      <w:r w:rsidRPr="001E4247">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1E4247">
        <w:rPr>
          <w:rFonts w:eastAsia="Calibri" w:cs="Times New Roman"/>
          <w:lang w:val="el-GR" w:eastAsia="en-US"/>
        </w:rPr>
        <w:t>ληφθέντα</w:t>
      </w:r>
      <w:proofErr w:type="spellEnd"/>
      <w:r w:rsidRPr="001E4247">
        <w:rPr>
          <w:rFonts w:eastAsia="Calibri" w:cs="Times New Roman"/>
          <w:lang w:val="el-GR" w:eastAsia="en-US"/>
        </w:rPr>
        <w:t xml:space="preserve"> μέτρα προς αποκατάσταση της αξιοπιστίας του.</w:t>
      </w:r>
    </w:p>
    <w:p w14:paraId="1DD708BE" w14:textId="77777777" w:rsidR="00F64037" w:rsidRPr="001E4247" w:rsidRDefault="00F64037" w:rsidP="00F64037">
      <w:pPr>
        <w:suppressAutoHyphens w:val="0"/>
        <w:spacing w:after="160" w:line="259" w:lineRule="auto"/>
        <w:rPr>
          <w:rFonts w:eastAsia="Calibri" w:cs="Times New Roman"/>
          <w:lang w:val="el-GR" w:eastAsia="en-US"/>
        </w:rPr>
      </w:pPr>
      <w:r w:rsidRPr="001E4247">
        <w:rPr>
          <w:rFonts w:eastAsia="Calibri" w:cs="Times New Roman"/>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1E4247">
        <w:rPr>
          <w:rFonts w:eastAsia="Calibri" w:cs="Times New Roman"/>
          <w:lang w:val="el-GR" w:eastAsia="en-US"/>
        </w:rPr>
        <w:t xml:space="preserve">3 </w:t>
      </w:r>
      <w:r w:rsidRPr="001E4247">
        <w:rPr>
          <w:rFonts w:eastAsia="Calibri" w:cs="Times New Roman"/>
          <w:lang w:val="el-GR" w:eastAsia="en-US"/>
        </w:rPr>
        <w:t>της παρούσης, αναλύεται στο σχετικό πεδίο που προβάλλει κατόπιν θετικής απάντησης</w:t>
      </w:r>
      <w:r w:rsidRPr="001E4247">
        <w:rPr>
          <w:rFonts w:eastAsia="Calibri" w:cs="Times New Roman"/>
          <w:vertAlign w:val="superscript"/>
          <w:lang w:val="el-GR" w:eastAsia="en-US"/>
        </w:rPr>
        <w:footnoteReference w:id="9"/>
      </w:r>
      <w:r w:rsidRPr="001E4247">
        <w:rPr>
          <w:rFonts w:eastAsia="Calibri" w:cs="Times New Roman"/>
          <w:lang w:val="el-GR" w:eastAsia="en-US"/>
        </w:rPr>
        <w:t>.</w:t>
      </w:r>
    </w:p>
    <w:p w14:paraId="5D772774" w14:textId="77777777" w:rsidR="00F64037" w:rsidRPr="001E4247" w:rsidRDefault="00F64037" w:rsidP="00F64037">
      <w:pPr>
        <w:rPr>
          <w:lang w:val="el-GR"/>
        </w:rPr>
      </w:pPr>
      <w:r w:rsidRPr="001E4247">
        <w:rPr>
          <w:rFonts w:eastAsia="Calibri" w:cs="Times New Roman"/>
          <w:lang w:val="el-GR" w:eastAsia="en-US"/>
        </w:rPr>
        <w:lastRenderedPageBreak/>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F318374" w14:textId="77777777" w:rsidR="00F64037" w:rsidRPr="001E4247" w:rsidRDefault="00F64037" w:rsidP="00B739BB">
      <w:pPr>
        <w:rPr>
          <w:iCs/>
          <w:color w:val="5B9BD5"/>
          <w:lang w:val="el-GR"/>
        </w:rPr>
      </w:pPr>
    </w:p>
    <w:p w14:paraId="698CCBB6" w14:textId="77777777" w:rsidR="00C0210C" w:rsidRPr="001E4247" w:rsidRDefault="00C0210C" w:rsidP="00C0210C">
      <w:pPr>
        <w:pStyle w:val="Heading4"/>
        <w:rPr>
          <w:rFonts w:ascii="Calibri" w:hAnsi="Calibri" w:cs="Calibri"/>
          <w:lang w:val="el-GR"/>
        </w:rPr>
      </w:pPr>
      <w:bookmarkStart w:id="194" w:name="_Toc74566838"/>
      <w:bookmarkStart w:id="195" w:name="_Toc74566839"/>
      <w:bookmarkStart w:id="196" w:name="_Toc74566840"/>
      <w:bookmarkStart w:id="197" w:name="_Toc74566841"/>
      <w:bookmarkStart w:id="198" w:name="_Toc74566842"/>
      <w:bookmarkStart w:id="199" w:name="_Toc74566843"/>
      <w:bookmarkStart w:id="200" w:name="_Toc74566844"/>
      <w:bookmarkStart w:id="201" w:name="_Toc74566845"/>
      <w:bookmarkStart w:id="202" w:name="_Toc74566846"/>
      <w:bookmarkStart w:id="203" w:name="_Toc74566847"/>
      <w:bookmarkStart w:id="204" w:name="_Toc74566848"/>
      <w:bookmarkStart w:id="205" w:name="_Toc74566849"/>
      <w:bookmarkStart w:id="206" w:name="_Hlk35420523"/>
      <w:bookmarkStart w:id="207" w:name="_Ref40957856"/>
      <w:bookmarkStart w:id="208" w:name="_Toc97194288"/>
      <w:bookmarkStart w:id="209" w:name="_Toc97204910"/>
      <w:bookmarkStart w:id="210" w:name="_Toc129705081"/>
      <w:bookmarkEnd w:id="194"/>
      <w:bookmarkEnd w:id="195"/>
      <w:bookmarkEnd w:id="196"/>
      <w:bookmarkEnd w:id="197"/>
      <w:bookmarkEnd w:id="198"/>
      <w:bookmarkEnd w:id="199"/>
      <w:bookmarkEnd w:id="200"/>
      <w:bookmarkEnd w:id="201"/>
      <w:bookmarkEnd w:id="202"/>
      <w:bookmarkEnd w:id="203"/>
      <w:bookmarkEnd w:id="204"/>
      <w:bookmarkEnd w:id="205"/>
      <w:r w:rsidRPr="001E4247">
        <w:rPr>
          <w:rFonts w:cs="Tahoma"/>
          <w:szCs w:val="22"/>
          <w:lang w:val="el-GR"/>
        </w:rPr>
        <w:t>Αποδεικτικά μέσα</w:t>
      </w:r>
      <w:r w:rsidRPr="001E4247">
        <w:rPr>
          <w:rFonts w:ascii="Calibri" w:hAnsi="Calibri"/>
          <w:lang w:val="el-GR"/>
        </w:rPr>
        <w:t xml:space="preserve"> </w:t>
      </w:r>
      <w:r w:rsidRPr="001E4247">
        <w:rPr>
          <w:rStyle w:val="FootnoteReference"/>
          <w:rFonts w:ascii="Calibri" w:hAnsi="Calibri"/>
          <w:lang w:val="el-GR"/>
        </w:rPr>
        <w:footnoteReference w:id="10"/>
      </w:r>
      <w:bookmarkEnd w:id="206"/>
      <w:r w:rsidRPr="001E4247">
        <w:rPr>
          <w:rFonts w:ascii="Calibri" w:hAnsi="Calibri"/>
          <w:lang w:val="el-GR"/>
        </w:rPr>
        <w:t xml:space="preserve">- </w:t>
      </w:r>
      <w:r w:rsidRPr="001E4247">
        <w:rPr>
          <w:rFonts w:cs="Tahoma"/>
          <w:szCs w:val="22"/>
          <w:lang w:val="el-GR"/>
        </w:rPr>
        <w:t>Δικαιολογητικά προσωρινού αναδόχου</w:t>
      </w:r>
      <w:bookmarkEnd w:id="207"/>
      <w:bookmarkEnd w:id="208"/>
      <w:bookmarkEnd w:id="209"/>
      <w:bookmarkEnd w:id="210"/>
    </w:p>
    <w:p w14:paraId="596FE566" w14:textId="38B188C3" w:rsidR="008338F0" w:rsidRPr="001E4247" w:rsidRDefault="003355E7">
      <w:pPr>
        <w:rPr>
          <w:bCs/>
          <w:lang w:val="el-GR"/>
        </w:rPr>
      </w:pPr>
      <w:r w:rsidRPr="001E4247">
        <w:rPr>
          <w:b/>
          <w:bCs/>
          <w:lang w:val="el-GR"/>
        </w:rPr>
        <w:t>Α</w:t>
      </w:r>
      <w:r w:rsidRPr="001E4247">
        <w:rPr>
          <w:bCs/>
          <w:lang w:val="el-GR"/>
        </w:rPr>
        <w:t xml:space="preserve">. </w:t>
      </w:r>
      <w:r w:rsidR="00B9111A" w:rsidRPr="001E4247">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801949" w:rsidRPr="001E4247">
        <w:rPr>
          <w:bCs/>
          <w:lang w:val="el-GR"/>
        </w:rPr>
        <w:fldChar w:fldCharType="begin"/>
      </w:r>
      <w:r w:rsidR="00B9111A" w:rsidRPr="001E4247">
        <w:rPr>
          <w:bCs/>
          <w:lang w:val="el-GR"/>
        </w:rPr>
        <w:instrText xml:space="preserve"> REF _Ref67613215 \r \h </w:instrText>
      </w:r>
      <w:r w:rsidR="001E4247">
        <w:rPr>
          <w:bCs/>
          <w:lang w:val="el-GR"/>
        </w:rPr>
        <w:instrText xml:space="preserve"> \* MERGEFORMAT </w:instrText>
      </w:r>
      <w:r w:rsidR="00801949" w:rsidRPr="001E4247">
        <w:rPr>
          <w:bCs/>
          <w:lang w:val="el-GR"/>
        </w:rPr>
      </w:r>
      <w:r w:rsidR="00801949" w:rsidRPr="001E4247">
        <w:rPr>
          <w:bCs/>
          <w:lang w:val="el-GR"/>
        </w:rPr>
        <w:fldChar w:fldCharType="separate"/>
      </w:r>
      <w:r w:rsidR="00E11B07">
        <w:rPr>
          <w:bCs/>
          <w:lang w:val="el-GR"/>
        </w:rPr>
        <w:t>3.2</w:t>
      </w:r>
      <w:r w:rsidR="00801949" w:rsidRPr="001E4247">
        <w:rPr>
          <w:bCs/>
          <w:lang w:val="el-GR"/>
        </w:rPr>
        <w:fldChar w:fldCharType="end"/>
      </w:r>
      <w:r w:rsidR="00B9111A" w:rsidRPr="001E4247">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1E4247">
        <w:rPr>
          <w:bCs/>
          <w:lang w:val="el-GR"/>
        </w:rPr>
        <w:t>.</w:t>
      </w:r>
    </w:p>
    <w:p w14:paraId="34C0638E" w14:textId="77777777" w:rsidR="00B9111A" w:rsidRPr="001E4247" w:rsidRDefault="00B9111A" w:rsidP="00B9111A">
      <w:pPr>
        <w:rPr>
          <w:bCs/>
          <w:lang w:val="el-GR"/>
        </w:rPr>
      </w:pPr>
      <w:r w:rsidRPr="001E4247">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53B80ED5" w14:textId="77777777" w:rsidR="00B9111A" w:rsidRPr="001E4247" w:rsidRDefault="00B9111A">
      <w:pPr>
        <w:rPr>
          <w:bCs/>
          <w:lang w:val="el-GR"/>
        </w:rPr>
      </w:pPr>
      <w:r w:rsidRPr="001E4247">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71DEFD2" w14:textId="454BD25B" w:rsidR="00B9111A" w:rsidRPr="001E4247" w:rsidRDefault="00B9111A" w:rsidP="00B9111A">
      <w:pPr>
        <w:rPr>
          <w:bCs/>
          <w:lang w:val="el-GR"/>
        </w:rPr>
      </w:pPr>
      <w:r w:rsidRPr="001E4247">
        <w:rPr>
          <w:bCs/>
          <w:lang w:val="el-GR"/>
        </w:rPr>
        <w:t xml:space="preserve">Τα δικαιολογητικά του παρόντος υποβάλλονται και γίνονται αποδεκτά σύμφωνα με την παράγραφο </w:t>
      </w:r>
      <w:r w:rsidR="000F0E29" w:rsidRPr="001E4247">
        <w:rPr>
          <w:bCs/>
          <w:lang w:val="el-GR"/>
        </w:rPr>
        <w:t>2.4.2.5</w:t>
      </w:r>
      <w:r w:rsidR="007E61C0" w:rsidRPr="001E4247">
        <w:rPr>
          <w:bCs/>
          <w:lang w:val="el-GR"/>
        </w:rPr>
        <w:t xml:space="preserve"> </w:t>
      </w:r>
      <w:r w:rsidRPr="001E4247">
        <w:rPr>
          <w:bCs/>
          <w:lang w:val="el-GR"/>
        </w:rPr>
        <w:t xml:space="preserve">και </w:t>
      </w:r>
      <w:r w:rsidR="00801949" w:rsidRPr="001E4247">
        <w:rPr>
          <w:bCs/>
          <w:lang w:val="el-GR"/>
        </w:rPr>
        <w:fldChar w:fldCharType="begin"/>
      </w:r>
      <w:r w:rsidRPr="001E4247">
        <w:rPr>
          <w:bCs/>
          <w:lang w:val="el-GR"/>
        </w:rPr>
        <w:instrText xml:space="preserve"> REF _Ref67613215 \r \h </w:instrText>
      </w:r>
      <w:r w:rsidR="001E4247">
        <w:rPr>
          <w:bCs/>
          <w:lang w:val="el-GR"/>
        </w:rPr>
        <w:instrText xml:space="preserve"> \* MERGEFORMAT </w:instrText>
      </w:r>
      <w:r w:rsidR="00801949" w:rsidRPr="001E4247">
        <w:rPr>
          <w:bCs/>
          <w:lang w:val="el-GR"/>
        </w:rPr>
      </w:r>
      <w:r w:rsidR="00801949" w:rsidRPr="001E4247">
        <w:rPr>
          <w:bCs/>
          <w:lang w:val="el-GR"/>
        </w:rPr>
        <w:fldChar w:fldCharType="separate"/>
      </w:r>
      <w:r w:rsidR="00E11B07">
        <w:rPr>
          <w:bCs/>
          <w:lang w:val="el-GR"/>
        </w:rPr>
        <w:t>3.2</w:t>
      </w:r>
      <w:r w:rsidR="00801949" w:rsidRPr="001E4247">
        <w:rPr>
          <w:bCs/>
          <w:lang w:val="el-GR"/>
        </w:rPr>
        <w:fldChar w:fldCharType="end"/>
      </w:r>
      <w:r w:rsidRPr="001E4247">
        <w:rPr>
          <w:bCs/>
          <w:lang w:val="el-GR"/>
        </w:rPr>
        <w:t xml:space="preserve"> της παρούσας.</w:t>
      </w:r>
    </w:p>
    <w:p w14:paraId="32864174" w14:textId="313CD9C5" w:rsidR="00B9111A" w:rsidRPr="001E4247" w:rsidRDefault="00983DEA" w:rsidP="00B9111A">
      <w:pPr>
        <w:rPr>
          <w:b/>
          <w:bCs/>
          <w:lang w:val="el-GR"/>
        </w:rPr>
      </w:pPr>
      <w:r w:rsidRPr="001E4247">
        <w:rPr>
          <w:lang w:val="el-GR"/>
        </w:rPr>
        <w:t>Τ</w:t>
      </w:r>
      <w:r w:rsidR="00B9111A" w:rsidRPr="001E4247">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389C3C6" w14:textId="74188818" w:rsidR="00B9111A" w:rsidRPr="001E4247" w:rsidRDefault="00B9111A" w:rsidP="00B9111A">
      <w:pPr>
        <w:rPr>
          <w:lang w:val="el-GR"/>
        </w:rPr>
      </w:pPr>
      <w:r w:rsidRPr="001E4247">
        <w:rPr>
          <w:b/>
          <w:bCs/>
          <w:lang w:val="el-GR"/>
        </w:rPr>
        <w:t>Β.</w:t>
      </w:r>
      <w:r w:rsidRPr="001E4247">
        <w:rPr>
          <w:lang w:val="el-GR"/>
        </w:rPr>
        <w:t xml:space="preserve"> </w:t>
      </w:r>
      <w:r w:rsidRPr="001E4247">
        <w:rPr>
          <w:b/>
          <w:lang w:val="el-GR"/>
        </w:rPr>
        <w:t>1.</w:t>
      </w:r>
      <w:r w:rsidRPr="001E4247">
        <w:rPr>
          <w:lang w:val="el-GR"/>
        </w:rPr>
        <w:t xml:space="preserve"> Για την απόδειξη της μη συνδρομής των λόγων αποκλεισμού της παραγράφου </w:t>
      </w:r>
      <w:r w:rsidR="00801949" w:rsidRPr="001E4247">
        <w:rPr>
          <w:lang w:val="el-GR"/>
        </w:rPr>
        <w:fldChar w:fldCharType="begin"/>
      </w:r>
      <w:r w:rsidRPr="001E4247">
        <w:rPr>
          <w:lang w:val="el-GR"/>
        </w:rPr>
        <w:instrText xml:space="preserve"> REF _Ref496541356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2.2.3</w:t>
      </w:r>
      <w:r w:rsidR="00801949" w:rsidRPr="001E4247">
        <w:rPr>
          <w:lang w:val="el-GR"/>
        </w:rPr>
        <w:fldChar w:fldCharType="end"/>
      </w:r>
      <w:r w:rsidRPr="001E4247">
        <w:rPr>
          <w:lang w:val="el-GR"/>
        </w:rPr>
        <w:t xml:space="preserve"> οι προσφέροντες οικονομικοί φορείς προσκομίζουν αντίστοιχα τα δικαιολογητικά που αναφέρονται παρακάτω:</w:t>
      </w:r>
    </w:p>
    <w:p w14:paraId="37286B75" w14:textId="1F4247A4" w:rsidR="00C27CEC" w:rsidRPr="001E4247" w:rsidRDefault="00C27CEC" w:rsidP="00C27CEC">
      <w:pPr>
        <w:rPr>
          <w:color w:val="000000"/>
          <w:lang w:val="el-GR"/>
        </w:rPr>
      </w:pPr>
      <w:r w:rsidRPr="001E4247">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801949" w:rsidRPr="001E4247">
        <w:rPr>
          <w:color w:val="000000"/>
          <w:lang w:val="el-GR"/>
        </w:rPr>
        <w:fldChar w:fldCharType="begin"/>
      </w:r>
      <w:r w:rsidRPr="001E4247">
        <w:rPr>
          <w:color w:val="000000"/>
          <w:lang w:val="el-GR"/>
        </w:rPr>
        <w:instrText xml:space="preserve"> REF _Ref496540586 \r \h </w:instrText>
      </w:r>
      <w:r w:rsidR="001E4247">
        <w:rPr>
          <w:color w:val="000000"/>
          <w:lang w:val="el-GR"/>
        </w:rPr>
        <w:instrText xml:space="preserve"> \* MERGEFORMAT </w:instrText>
      </w:r>
      <w:r w:rsidR="00801949" w:rsidRPr="001E4247">
        <w:rPr>
          <w:color w:val="000000"/>
          <w:lang w:val="el-GR"/>
        </w:rPr>
      </w:r>
      <w:r w:rsidR="00801949" w:rsidRPr="001E4247">
        <w:rPr>
          <w:color w:val="000000"/>
          <w:lang w:val="el-GR"/>
        </w:rPr>
        <w:fldChar w:fldCharType="separate"/>
      </w:r>
      <w:r w:rsidR="00E11B07">
        <w:rPr>
          <w:color w:val="000000"/>
          <w:lang w:val="el-GR"/>
        </w:rPr>
        <w:t>2.2.3.3</w:t>
      </w:r>
      <w:r w:rsidR="00801949" w:rsidRPr="001E4247">
        <w:rPr>
          <w:color w:val="000000"/>
          <w:lang w:val="el-GR"/>
        </w:rPr>
        <w:fldChar w:fldCharType="end"/>
      </w:r>
      <w:r w:rsidRPr="001E4247">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sidRPr="001E4247">
        <w:rPr>
          <w:color w:val="000000"/>
          <w:lang w:val="el-GR"/>
        </w:rPr>
        <w:lastRenderedPageBreak/>
        <w:t xml:space="preserve">β’, καθώς και στην περ. β΄ της παραγράφου </w:t>
      </w:r>
      <w:r w:rsidR="00801949" w:rsidRPr="001E4247">
        <w:rPr>
          <w:color w:val="000000"/>
          <w:lang w:val="el-GR"/>
        </w:rPr>
        <w:fldChar w:fldCharType="begin"/>
      </w:r>
      <w:r w:rsidRPr="001E4247">
        <w:rPr>
          <w:color w:val="000000"/>
          <w:lang w:val="el-GR"/>
        </w:rPr>
        <w:instrText xml:space="preserve"> REF _Ref496540586 \r \h </w:instrText>
      </w:r>
      <w:r w:rsidR="001E4247">
        <w:rPr>
          <w:color w:val="000000"/>
          <w:lang w:val="el-GR"/>
        </w:rPr>
        <w:instrText xml:space="preserve"> \* MERGEFORMAT </w:instrText>
      </w:r>
      <w:r w:rsidR="00801949" w:rsidRPr="001E4247">
        <w:rPr>
          <w:color w:val="000000"/>
          <w:lang w:val="el-GR"/>
        </w:rPr>
      </w:r>
      <w:r w:rsidR="00801949" w:rsidRPr="001E4247">
        <w:rPr>
          <w:color w:val="000000"/>
          <w:lang w:val="el-GR"/>
        </w:rPr>
        <w:fldChar w:fldCharType="separate"/>
      </w:r>
      <w:r w:rsidR="00E11B07">
        <w:rPr>
          <w:color w:val="000000"/>
          <w:lang w:val="el-GR"/>
        </w:rPr>
        <w:t>2.2.3.3</w:t>
      </w:r>
      <w:r w:rsidR="00801949" w:rsidRPr="001E4247">
        <w:rPr>
          <w:color w:val="000000"/>
          <w:lang w:val="el-GR"/>
        </w:rPr>
        <w:fldChar w:fldCharType="end"/>
      </w:r>
      <w:r w:rsidRPr="001E4247">
        <w:rPr>
          <w:color w:val="000000"/>
          <w:lang w:val="el-GR"/>
        </w:rPr>
        <w:t xml:space="preserve">. Οι επίσημες δηλώσεις καθίστανται διαθέσιμες μέσω του </w:t>
      </w:r>
      <w:proofErr w:type="spellStart"/>
      <w:r w:rsidRPr="001E4247">
        <w:rPr>
          <w:color w:val="000000"/>
          <w:lang w:val="el-GR"/>
        </w:rPr>
        <w:t>επιγραμμικού</w:t>
      </w:r>
      <w:proofErr w:type="spellEnd"/>
      <w:r w:rsidRPr="001E4247">
        <w:rPr>
          <w:color w:val="000000"/>
          <w:lang w:val="el-GR"/>
        </w:rPr>
        <w:t xml:space="preserve"> αποθετηρίου πιστοποιητικών (</w:t>
      </w:r>
      <w:r w:rsidRPr="001E4247">
        <w:rPr>
          <w:color w:val="000000"/>
          <w:lang w:val="en-US"/>
        </w:rPr>
        <w:t>e</w:t>
      </w:r>
      <w:r w:rsidRPr="001E4247">
        <w:rPr>
          <w:color w:val="000000"/>
          <w:lang w:val="el-GR"/>
        </w:rPr>
        <w:t>-</w:t>
      </w:r>
      <w:proofErr w:type="spellStart"/>
      <w:r w:rsidRPr="001E4247">
        <w:rPr>
          <w:color w:val="000000"/>
          <w:lang w:val="en-US"/>
        </w:rPr>
        <w:t>Certis</w:t>
      </w:r>
      <w:proofErr w:type="spellEnd"/>
      <w:r w:rsidRPr="001E4247">
        <w:rPr>
          <w:color w:val="000000"/>
          <w:lang w:val="el-GR"/>
        </w:rPr>
        <w:t>) του άρθρου 81 του ν. 4412/2016.</w:t>
      </w:r>
    </w:p>
    <w:p w14:paraId="24AF29E4" w14:textId="77777777" w:rsidR="00C27CEC" w:rsidRPr="001E4247" w:rsidRDefault="00C27CEC" w:rsidP="00C27CEC">
      <w:pPr>
        <w:rPr>
          <w:lang w:val="el-GR"/>
        </w:rPr>
      </w:pPr>
      <w:r w:rsidRPr="001E4247">
        <w:rPr>
          <w:color w:val="000000"/>
          <w:lang w:val="el-GR"/>
        </w:rPr>
        <w:t>Ειδικότερα οι οικονομικοί φορείς προσκομίζουν:</w:t>
      </w:r>
    </w:p>
    <w:p w14:paraId="6EE6E71E" w14:textId="773E7F37" w:rsidR="00C27CEC" w:rsidRPr="001E4247" w:rsidRDefault="00C27CEC" w:rsidP="00C27CEC">
      <w:pPr>
        <w:rPr>
          <w:color w:val="000000"/>
          <w:lang w:val="el-GR"/>
        </w:rPr>
      </w:pPr>
      <w:r w:rsidRPr="001E4247">
        <w:rPr>
          <w:b/>
          <w:bCs/>
          <w:lang w:val="el-GR"/>
        </w:rPr>
        <w:t>α)</w:t>
      </w:r>
      <w:r w:rsidRPr="001E4247">
        <w:rPr>
          <w:lang w:val="el-GR"/>
        </w:rPr>
        <w:t xml:space="preserve"> για την παράγραφο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74507429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b/>
          <w:bCs/>
          <w:lang w:val="el-GR"/>
        </w:rPr>
        <w:t>2.2.3.1</w:t>
      </w:r>
      <w:r w:rsidR="00355E7C" w:rsidRPr="001E4247">
        <w:fldChar w:fldCharType="end"/>
      </w:r>
      <w:r w:rsidRPr="001E4247">
        <w:rPr>
          <w:b/>
          <w:bCs/>
          <w:lang w:val="el-GR"/>
        </w:rPr>
        <w:t xml:space="preserve"> </w:t>
      </w:r>
      <w:r w:rsidRPr="001E4247">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1E4247">
        <w:rPr>
          <w:color w:val="000000"/>
          <w:lang w:val="el-GR"/>
        </w:rPr>
        <w:t xml:space="preserve">που να έχει εκδοθεί έως τρεις (3) μήνες πριν από την υποβολή του. </w:t>
      </w:r>
    </w:p>
    <w:p w14:paraId="2B3D5B31" w14:textId="1B0B39E5" w:rsidR="00C27CEC" w:rsidRPr="001E4247" w:rsidRDefault="00C27CEC" w:rsidP="00C27CEC">
      <w:pPr>
        <w:rPr>
          <w:color w:val="000000"/>
          <w:lang w:val="el-GR"/>
        </w:rPr>
      </w:pPr>
      <w:r w:rsidRPr="001E4247">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74507429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2.2.3.1</w:t>
      </w:r>
      <w:r w:rsidR="00355E7C" w:rsidRPr="001E4247">
        <w:fldChar w:fldCharType="end"/>
      </w:r>
      <w:r w:rsidRPr="001E4247">
        <w:rPr>
          <w:color w:val="000000"/>
          <w:lang w:val="el-GR"/>
        </w:rPr>
        <w:t>,</w:t>
      </w:r>
    </w:p>
    <w:p w14:paraId="6BE032DA" w14:textId="06609120" w:rsidR="00C27CEC" w:rsidRPr="001E4247" w:rsidRDefault="00C27CEC" w:rsidP="00C27CEC">
      <w:pPr>
        <w:rPr>
          <w:color w:val="000000"/>
          <w:lang w:val="el-GR"/>
        </w:rPr>
      </w:pPr>
      <w:r w:rsidRPr="001E4247">
        <w:rPr>
          <w:b/>
          <w:bCs/>
          <w:color w:val="000000"/>
          <w:lang w:val="el-GR"/>
        </w:rPr>
        <w:t>β)</w:t>
      </w:r>
      <w:r w:rsidRPr="001E4247">
        <w:rPr>
          <w:color w:val="000000"/>
          <w:lang w:val="el-GR"/>
        </w:rPr>
        <w:t xml:space="preserve"> για την παράγραφο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503518036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b/>
          <w:bCs/>
          <w:color w:val="000000"/>
          <w:lang w:val="el-GR"/>
        </w:rPr>
        <w:t>2.2.3.2</w:t>
      </w:r>
      <w:r w:rsidR="00355E7C" w:rsidRPr="001E4247">
        <w:fldChar w:fldCharType="end"/>
      </w:r>
      <w:r w:rsidRPr="001E4247">
        <w:rPr>
          <w:b/>
          <w:bCs/>
          <w:color w:val="000000"/>
          <w:lang w:val="el-GR"/>
        </w:rPr>
        <w:t xml:space="preserve"> </w:t>
      </w:r>
      <w:r w:rsidRPr="001E4247">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1E4247">
        <w:rPr>
          <w:rStyle w:val="0"/>
          <w:color w:val="000000"/>
          <w:lang w:val="el-GR"/>
        </w:rPr>
        <w:footnoteReference w:id="11"/>
      </w:r>
      <w:r w:rsidRPr="001E4247">
        <w:rPr>
          <w:color w:val="000000"/>
          <w:lang w:val="el-GR"/>
        </w:rPr>
        <w:t xml:space="preserve">  </w:t>
      </w:r>
    </w:p>
    <w:p w14:paraId="130BBD0D" w14:textId="77777777" w:rsidR="00C27CEC" w:rsidRPr="001E4247" w:rsidRDefault="00C27CEC" w:rsidP="00C27CEC">
      <w:pPr>
        <w:rPr>
          <w:b/>
          <w:bCs/>
          <w:color w:val="000000"/>
          <w:lang w:val="el-GR"/>
        </w:rPr>
      </w:pPr>
      <w:r w:rsidRPr="001E4247">
        <w:rPr>
          <w:color w:val="000000"/>
          <w:lang w:val="el-GR"/>
        </w:rPr>
        <w:t>Ιδίως οι οικονομικοί φορείς που είναι εγκατεστημένοι στην Ελλάδα προσκομίζουν:</w:t>
      </w:r>
    </w:p>
    <w:p w14:paraId="446045E8" w14:textId="077D7818" w:rsidR="00B9111A" w:rsidRPr="001E4247" w:rsidRDefault="00C27CEC" w:rsidP="00C27CEC">
      <w:pPr>
        <w:rPr>
          <w:b/>
          <w:lang w:val="el-GR"/>
        </w:rPr>
      </w:pPr>
      <w:proofErr w:type="spellStart"/>
      <w:r w:rsidRPr="001E4247">
        <w:rPr>
          <w:b/>
          <w:bCs/>
          <w:color w:val="000000"/>
          <w:lang w:val="en-US"/>
        </w:rPr>
        <w:t>i</w:t>
      </w:r>
      <w:proofErr w:type="spellEnd"/>
      <w:r w:rsidRPr="001E4247">
        <w:rPr>
          <w:b/>
          <w:bCs/>
          <w:color w:val="000000"/>
          <w:lang w:val="el-GR"/>
        </w:rPr>
        <w:t xml:space="preserve">) </w:t>
      </w:r>
      <w:r w:rsidRPr="001E4247">
        <w:rPr>
          <w:color w:val="000000"/>
          <w:lang w:val="el-GR"/>
        </w:rPr>
        <w:t xml:space="preserve">Για την απόδειξη της εκπλήρωσης των φορολογικών υποχρεώσεων της παραγράφου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503518036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color w:val="000000"/>
          <w:lang w:val="el-GR"/>
        </w:rPr>
        <w:t>2.2.3.2</w:t>
      </w:r>
      <w:r w:rsidR="00355E7C" w:rsidRPr="001E4247">
        <w:fldChar w:fldCharType="end"/>
      </w:r>
      <w:r w:rsidR="008E444E" w:rsidRPr="001E4247">
        <w:rPr>
          <w:color w:val="000000"/>
          <w:lang w:val="el-GR"/>
        </w:rPr>
        <w:t xml:space="preserve"> </w:t>
      </w:r>
      <w:r w:rsidRPr="001E4247">
        <w:rPr>
          <w:color w:val="000000"/>
          <w:lang w:val="el-GR"/>
        </w:rPr>
        <w:t xml:space="preserve">περίπτωση α’ αποδεικτικό ενημερότητας εκδιδόμενο από την </w:t>
      </w:r>
      <w:proofErr w:type="gramStart"/>
      <w:r w:rsidRPr="001E4247">
        <w:rPr>
          <w:color w:val="000000"/>
          <w:lang w:val="el-GR"/>
        </w:rPr>
        <w:t>Α.Α.Δ.Ε..</w:t>
      </w:r>
      <w:proofErr w:type="gramEnd"/>
    </w:p>
    <w:p w14:paraId="3C66B93C" w14:textId="63B9E27C" w:rsidR="00C27CEC" w:rsidRPr="001E4247" w:rsidRDefault="00C27CEC" w:rsidP="00C27CEC">
      <w:pPr>
        <w:rPr>
          <w:color w:val="000000"/>
          <w:lang w:val="el-GR"/>
        </w:rPr>
      </w:pPr>
      <w:r w:rsidRPr="001E4247">
        <w:rPr>
          <w:b/>
          <w:bCs/>
          <w:color w:val="000000"/>
          <w:lang w:val="en-US"/>
        </w:rPr>
        <w:t>ii</w:t>
      </w:r>
      <w:r w:rsidRPr="001E4247">
        <w:rPr>
          <w:b/>
          <w:bCs/>
          <w:color w:val="000000"/>
          <w:lang w:val="el-GR"/>
        </w:rPr>
        <w:t xml:space="preserve">) </w:t>
      </w:r>
      <w:r w:rsidRPr="001E4247">
        <w:rPr>
          <w:color w:val="000000"/>
          <w:lang w:val="el-GR"/>
        </w:rPr>
        <w:t xml:space="preserve">Για την απόδειξη της εκπλήρωσης των υποχρεώσεων προς τους οργανισμούς κοινωνικής ασφάλισης της παραγράφου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503518036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b/>
          <w:bCs/>
          <w:color w:val="000000"/>
          <w:lang w:val="el-GR"/>
        </w:rPr>
        <w:t>2.2.3.2</w:t>
      </w:r>
      <w:r w:rsidR="00355E7C" w:rsidRPr="001E4247">
        <w:fldChar w:fldCharType="end"/>
      </w:r>
      <w:r w:rsidR="008E444E" w:rsidRPr="001E4247">
        <w:rPr>
          <w:b/>
          <w:bCs/>
          <w:color w:val="000000"/>
          <w:lang w:val="el-GR"/>
        </w:rPr>
        <w:t xml:space="preserve"> </w:t>
      </w:r>
      <w:r w:rsidRPr="001E4247">
        <w:rPr>
          <w:b/>
          <w:bCs/>
          <w:color w:val="000000"/>
          <w:lang w:val="el-GR"/>
        </w:rPr>
        <w:t xml:space="preserve"> </w:t>
      </w:r>
      <w:r w:rsidRPr="001E4247">
        <w:rPr>
          <w:color w:val="000000"/>
          <w:lang w:val="el-GR"/>
        </w:rPr>
        <w:t xml:space="preserve">περίπτωση α’ πιστοποιητικό εκδιδόμενο από τον </w:t>
      </w:r>
      <w:r w:rsidRPr="001E4247">
        <w:rPr>
          <w:color w:val="000000"/>
          <w:lang w:val="en-US"/>
        </w:rPr>
        <w:t>e</w:t>
      </w:r>
      <w:r w:rsidRPr="001E4247">
        <w:rPr>
          <w:color w:val="000000"/>
          <w:lang w:val="el-GR"/>
        </w:rPr>
        <w:t xml:space="preserve">-ΕΦΚΑ. </w:t>
      </w:r>
      <w:r w:rsidR="008E444E" w:rsidRPr="001E4247">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4BDD1879" w14:textId="494F6064" w:rsidR="008E444E" w:rsidRPr="001E4247" w:rsidRDefault="008E444E" w:rsidP="008E444E">
      <w:pPr>
        <w:rPr>
          <w:color w:val="000000"/>
          <w:lang w:val="el-GR"/>
        </w:rPr>
      </w:pPr>
      <w:r w:rsidRPr="001E4247">
        <w:rPr>
          <w:b/>
          <w:bCs/>
          <w:color w:val="000000"/>
          <w:lang w:val="en-US"/>
        </w:rPr>
        <w:t>iii</w:t>
      </w:r>
      <w:r w:rsidRPr="001E4247">
        <w:rPr>
          <w:b/>
          <w:bCs/>
          <w:color w:val="000000"/>
          <w:lang w:val="el-GR"/>
        </w:rPr>
        <w:t xml:space="preserve">) </w:t>
      </w:r>
      <w:r w:rsidRPr="001E4247">
        <w:rPr>
          <w:color w:val="000000"/>
          <w:lang w:val="el-GR"/>
        </w:rPr>
        <w:t xml:space="preserve">Για την παράγραφο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503518036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color w:val="000000"/>
          <w:lang w:val="el-GR"/>
        </w:rPr>
        <w:t>2.2.3.2</w:t>
      </w:r>
      <w:r w:rsidR="00355E7C" w:rsidRPr="001E4247">
        <w:fldChar w:fldCharType="end"/>
      </w:r>
      <w:r w:rsidR="00614898" w:rsidRPr="001E4247">
        <w:rPr>
          <w:color w:val="000000"/>
          <w:lang w:val="el-GR"/>
        </w:rPr>
        <w:t xml:space="preserve"> </w:t>
      </w:r>
      <w:r w:rsidRPr="001E4247">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C00C673" w14:textId="60C44EAB" w:rsidR="008E444E" w:rsidRPr="001E4247" w:rsidRDefault="008E444E" w:rsidP="008E444E">
      <w:pPr>
        <w:rPr>
          <w:color w:val="000000"/>
          <w:lang w:val="el-GR"/>
        </w:rPr>
      </w:pPr>
      <w:r w:rsidRPr="001E4247">
        <w:rPr>
          <w:b/>
          <w:bCs/>
          <w:lang w:val="el-GR"/>
        </w:rPr>
        <w:t xml:space="preserve">γ) </w:t>
      </w:r>
      <w:r w:rsidRPr="001E4247">
        <w:rPr>
          <w:color w:val="000000"/>
          <w:lang w:val="el-GR"/>
        </w:rPr>
        <w:t xml:space="preserve">για την παράγραφο </w:t>
      </w:r>
      <w:r w:rsidR="00801949" w:rsidRPr="001E4247">
        <w:rPr>
          <w:color w:val="000000"/>
          <w:lang w:val="el-GR"/>
        </w:rPr>
        <w:fldChar w:fldCharType="begin"/>
      </w:r>
      <w:r w:rsidR="00614898" w:rsidRPr="001E4247">
        <w:rPr>
          <w:color w:val="000000"/>
          <w:lang w:val="el-GR"/>
        </w:rPr>
        <w:instrText xml:space="preserve"> REF _Ref496540586 \r \h </w:instrText>
      </w:r>
      <w:r w:rsidR="001E4247">
        <w:rPr>
          <w:color w:val="000000"/>
          <w:lang w:val="el-GR"/>
        </w:rPr>
        <w:instrText xml:space="preserve"> \* MERGEFORMAT </w:instrText>
      </w:r>
      <w:r w:rsidR="00801949" w:rsidRPr="001E4247">
        <w:rPr>
          <w:color w:val="000000"/>
          <w:lang w:val="el-GR"/>
        </w:rPr>
      </w:r>
      <w:r w:rsidR="00801949" w:rsidRPr="001E4247">
        <w:rPr>
          <w:color w:val="000000"/>
          <w:lang w:val="el-GR"/>
        </w:rPr>
        <w:fldChar w:fldCharType="separate"/>
      </w:r>
      <w:r w:rsidR="00E11B07">
        <w:rPr>
          <w:color w:val="000000"/>
          <w:lang w:val="el-GR"/>
        </w:rPr>
        <w:t>2.2.3.3</w:t>
      </w:r>
      <w:r w:rsidR="00801949" w:rsidRPr="001E4247">
        <w:rPr>
          <w:color w:val="000000"/>
          <w:lang w:val="el-GR"/>
        </w:rPr>
        <w:fldChar w:fldCharType="end"/>
      </w:r>
      <w:r w:rsidR="00614898" w:rsidRPr="001E4247">
        <w:rPr>
          <w:color w:val="000000"/>
          <w:lang w:val="el-GR"/>
        </w:rPr>
        <w:t xml:space="preserve"> </w:t>
      </w:r>
      <w:r w:rsidRPr="001E4247">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4CA2A94" w14:textId="77777777" w:rsidR="008E444E" w:rsidRPr="001E4247" w:rsidRDefault="008E444E" w:rsidP="008E444E">
      <w:pPr>
        <w:rPr>
          <w:b/>
          <w:bCs/>
          <w:color w:val="000000"/>
          <w:lang w:val="el-GR"/>
        </w:rPr>
      </w:pPr>
      <w:r w:rsidRPr="001E4247">
        <w:rPr>
          <w:color w:val="000000"/>
          <w:lang w:val="el-GR"/>
        </w:rPr>
        <w:t>Ιδίως οι οικονομικοί φορείς που είναι εγκατεστημένοι στην Ελλάδα προσκομίζουν:</w:t>
      </w:r>
    </w:p>
    <w:p w14:paraId="1AD052E6" w14:textId="77777777" w:rsidR="008E444E" w:rsidRPr="001E4247" w:rsidRDefault="008E444E" w:rsidP="008E444E">
      <w:pPr>
        <w:rPr>
          <w:b/>
          <w:lang w:val="el-GR"/>
        </w:rPr>
      </w:pPr>
      <w:bookmarkStart w:id="211" w:name="_Hlk69240569"/>
      <w:proofErr w:type="spellStart"/>
      <w:r w:rsidRPr="001E4247">
        <w:rPr>
          <w:b/>
          <w:bCs/>
          <w:lang w:val="en-US"/>
        </w:rPr>
        <w:t>i</w:t>
      </w:r>
      <w:proofErr w:type="spellEnd"/>
      <w:r w:rsidRPr="001E4247">
        <w:rPr>
          <w:b/>
          <w:bCs/>
          <w:lang w:val="el-GR"/>
        </w:rPr>
        <w:t>)</w:t>
      </w:r>
      <w:r w:rsidRPr="001E4247">
        <w:rPr>
          <w:bCs/>
          <w:lang w:val="el-GR"/>
        </w:rPr>
        <w:t xml:space="preserve"> Ενιαίο Πιστοποιητικό Δικαστικής Φερεγγυότητας</w:t>
      </w:r>
      <w:bookmarkEnd w:id="211"/>
      <w:r w:rsidRPr="001E4247">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50900F2" w14:textId="77777777" w:rsidR="008E444E" w:rsidRPr="001E4247" w:rsidRDefault="008E444E" w:rsidP="008E444E">
      <w:pPr>
        <w:rPr>
          <w:b/>
          <w:bCs/>
          <w:color w:val="000000"/>
          <w:lang w:val="el-GR"/>
        </w:rPr>
      </w:pPr>
      <w:r w:rsidRPr="001E4247">
        <w:rPr>
          <w:b/>
          <w:lang w:val="en-US"/>
        </w:rPr>
        <w:t>ii</w:t>
      </w:r>
      <w:r w:rsidRPr="001E4247">
        <w:rPr>
          <w:b/>
          <w:lang w:val="el-GR"/>
        </w:rPr>
        <w:t xml:space="preserve">) </w:t>
      </w:r>
      <w:r w:rsidRPr="001E4247">
        <w:rPr>
          <w:bCs/>
          <w:lang w:val="el-GR"/>
        </w:rPr>
        <w:t>Π</w:t>
      </w:r>
      <w:r w:rsidRPr="001E4247">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5761105" w14:textId="77777777" w:rsidR="008E444E" w:rsidRPr="001E4247" w:rsidRDefault="008E444E" w:rsidP="008E444E">
      <w:pPr>
        <w:rPr>
          <w:bCs/>
          <w:color w:val="000000"/>
          <w:lang w:val="el-GR"/>
        </w:rPr>
      </w:pPr>
      <w:r w:rsidRPr="001E4247">
        <w:rPr>
          <w:b/>
          <w:bCs/>
          <w:color w:val="000000"/>
          <w:lang w:val="en-US"/>
        </w:rPr>
        <w:t>iii</w:t>
      </w:r>
      <w:r w:rsidRPr="001E4247">
        <w:rPr>
          <w:b/>
          <w:bCs/>
          <w:color w:val="000000"/>
          <w:lang w:val="el-GR"/>
        </w:rPr>
        <w:t xml:space="preserve">) </w:t>
      </w:r>
      <w:r w:rsidRPr="001E4247">
        <w:rPr>
          <w:color w:val="000000"/>
          <w:lang w:val="el-GR"/>
        </w:rPr>
        <w:t xml:space="preserve">Εκτύπωση της καρτέλας “Στοιχεία Μητρώου/ Επιχείρησης” </w:t>
      </w:r>
      <w:r w:rsidRPr="001E4247">
        <w:rPr>
          <w:bCs/>
          <w:lang w:val="el-GR"/>
        </w:rPr>
        <w:t>από την ηλεκτρονική πλατφόρμα της Ανεξάρτητης Αρχής Δημοσίων Εσόδων</w:t>
      </w:r>
      <w:r w:rsidRPr="001E4247">
        <w:rPr>
          <w:color w:val="000000"/>
          <w:lang w:val="el-GR"/>
        </w:rPr>
        <w:t xml:space="preserve">, όπως αυτά εμφανίζονται στο </w:t>
      </w:r>
      <w:proofErr w:type="spellStart"/>
      <w:r w:rsidRPr="001E4247">
        <w:rPr>
          <w:color w:val="000000"/>
          <w:lang w:val="el-GR"/>
        </w:rPr>
        <w:t>taxisnet</w:t>
      </w:r>
      <w:proofErr w:type="spellEnd"/>
      <w:r w:rsidRPr="001E4247">
        <w:rPr>
          <w:color w:val="000000"/>
          <w:lang w:val="el-GR"/>
        </w:rPr>
        <w:t xml:space="preserve">, από την οποία να προκύπτει η </w:t>
      </w:r>
      <w:r w:rsidRPr="001E4247">
        <w:rPr>
          <w:bCs/>
          <w:color w:val="000000"/>
          <w:lang w:val="el-GR"/>
        </w:rPr>
        <w:t>μη αναστολή της επιχειρηματικής δραστηριότητάς τους.</w:t>
      </w:r>
    </w:p>
    <w:p w14:paraId="1D779CC6" w14:textId="77777777" w:rsidR="008E444E" w:rsidRPr="001E4247" w:rsidRDefault="008E444E" w:rsidP="008E444E">
      <w:pPr>
        <w:rPr>
          <w:b/>
          <w:color w:val="000000"/>
          <w:lang w:val="el-GR"/>
        </w:rPr>
      </w:pPr>
      <w:r w:rsidRPr="001E4247">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w:t>
      </w:r>
      <w:r w:rsidRPr="001E4247">
        <w:rPr>
          <w:bCs/>
          <w:color w:val="000000"/>
          <w:lang w:val="el-GR"/>
        </w:rPr>
        <w:lastRenderedPageBreak/>
        <w:t>για το χρονικό διάστημα έως τις 31.12.2019 από το Ειρηνοδικείο και μετά την παραπάνω ημερομηνία από το Γ.Ε.Μ.Η.</w:t>
      </w:r>
    </w:p>
    <w:p w14:paraId="10C61500" w14:textId="4AD57FA3" w:rsidR="00614898" w:rsidRPr="001E4247" w:rsidRDefault="00614898" w:rsidP="00614898">
      <w:pPr>
        <w:rPr>
          <w:color w:val="000000"/>
          <w:lang w:val="el-GR"/>
        </w:rPr>
      </w:pPr>
      <w:r w:rsidRPr="001E4247">
        <w:rPr>
          <w:b/>
          <w:color w:val="000000"/>
          <w:lang w:val="el-GR"/>
        </w:rPr>
        <w:t>δ)</w:t>
      </w:r>
      <w:r w:rsidRPr="001E4247">
        <w:rPr>
          <w:color w:val="000000"/>
          <w:lang w:val="el-GR"/>
        </w:rPr>
        <w:t xml:space="preserve"> Για τις λοιπές περιπτώσεις της παραγράφου </w:t>
      </w:r>
      <w:r w:rsidR="00801949" w:rsidRPr="001E4247">
        <w:rPr>
          <w:color w:val="000000"/>
          <w:lang w:val="el-GR"/>
        </w:rPr>
        <w:fldChar w:fldCharType="begin"/>
      </w:r>
      <w:r w:rsidRPr="001E4247">
        <w:rPr>
          <w:color w:val="000000"/>
          <w:lang w:val="el-GR"/>
        </w:rPr>
        <w:instrText xml:space="preserve"> REF _Ref496540586 \r \h </w:instrText>
      </w:r>
      <w:r w:rsidR="001E4247">
        <w:rPr>
          <w:color w:val="000000"/>
          <w:lang w:val="el-GR"/>
        </w:rPr>
        <w:instrText xml:space="preserve"> \* MERGEFORMAT </w:instrText>
      </w:r>
      <w:r w:rsidR="00801949" w:rsidRPr="001E4247">
        <w:rPr>
          <w:color w:val="000000"/>
          <w:lang w:val="el-GR"/>
        </w:rPr>
      </w:r>
      <w:r w:rsidR="00801949" w:rsidRPr="001E4247">
        <w:rPr>
          <w:color w:val="000000"/>
          <w:lang w:val="el-GR"/>
        </w:rPr>
        <w:fldChar w:fldCharType="separate"/>
      </w:r>
      <w:r w:rsidR="00E11B07">
        <w:rPr>
          <w:color w:val="000000"/>
          <w:lang w:val="el-GR"/>
        </w:rPr>
        <w:t>2.2.3.3</w:t>
      </w:r>
      <w:r w:rsidR="00801949" w:rsidRPr="001E4247">
        <w:rPr>
          <w:color w:val="000000"/>
          <w:lang w:val="el-GR"/>
        </w:rPr>
        <w:fldChar w:fldCharType="end"/>
      </w:r>
      <w:r w:rsidRPr="001E4247">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A2055E7" w14:textId="23E8D158" w:rsidR="00614898" w:rsidRPr="001E4247" w:rsidRDefault="00614898" w:rsidP="00614898">
      <w:pPr>
        <w:tabs>
          <w:tab w:val="left" w:pos="1980"/>
        </w:tabs>
        <w:rPr>
          <w:color w:val="000000"/>
          <w:lang w:val="el-GR"/>
        </w:rPr>
      </w:pPr>
      <w:r w:rsidRPr="001E4247">
        <w:rPr>
          <w:b/>
          <w:bCs/>
          <w:color w:val="000000"/>
          <w:lang w:val="el-GR"/>
        </w:rPr>
        <w:t>ε)</w:t>
      </w:r>
      <w:r w:rsidRPr="001E4247">
        <w:rPr>
          <w:color w:val="000000"/>
          <w:lang w:val="el-GR"/>
        </w:rPr>
        <w:t xml:space="preserve"> </w:t>
      </w:r>
      <w:r w:rsidRPr="001E4247">
        <w:rPr>
          <w:lang w:val="el-GR"/>
        </w:rPr>
        <w:t xml:space="preserve">για την παράγραφο </w:t>
      </w:r>
      <w:r w:rsidR="00801949" w:rsidRPr="001E4247">
        <w:rPr>
          <w:lang w:val="el-GR"/>
        </w:rPr>
        <w:fldChar w:fldCharType="begin"/>
      </w:r>
      <w:r w:rsidRPr="001E4247">
        <w:rPr>
          <w:lang w:val="el-GR"/>
        </w:rPr>
        <w:instrText xml:space="preserve"> REF _Ref496540821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2.2.3.7</w:t>
      </w:r>
      <w:r w:rsidR="00801949" w:rsidRPr="001E4247">
        <w:rPr>
          <w:lang w:val="el-GR"/>
        </w:rPr>
        <w:fldChar w:fldCharType="end"/>
      </w:r>
      <w:r w:rsidRPr="001E4247">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1E4247">
        <w:rPr>
          <w:color w:val="000000"/>
          <w:lang w:val="el-GR"/>
        </w:rPr>
        <w:t>.</w:t>
      </w:r>
    </w:p>
    <w:p w14:paraId="658C3B88" w14:textId="77777777" w:rsidR="004D042A" w:rsidRPr="001E4247" w:rsidRDefault="004D042A">
      <w:pPr>
        <w:rPr>
          <w:b/>
          <w:bCs/>
          <w:lang w:val="el-GR"/>
        </w:rPr>
      </w:pPr>
    </w:p>
    <w:p w14:paraId="4FD4CE96" w14:textId="4F92689A" w:rsidR="00A61AA7" w:rsidRPr="001E4247" w:rsidRDefault="003355E7" w:rsidP="00A61AA7">
      <w:pPr>
        <w:rPr>
          <w:b/>
          <w:lang w:val="el-GR"/>
        </w:rPr>
      </w:pPr>
      <w:r w:rsidRPr="001E4247">
        <w:rPr>
          <w:b/>
          <w:bCs/>
          <w:lang w:val="en-US"/>
        </w:rPr>
        <w:t>B</w:t>
      </w:r>
      <w:r w:rsidRPr="001E4247">
        <w:rPr>
          <w:b/>
          <w:bCs/>
          <w:lang w:val="el-GR"/>
        </w:rPr>
        <w:t>. 2.</w:t>
      </w:r>
      <w:r w:rsidRPr="001E4247">
        <w:rPr>
          <w:b/>
          <w:lang w:val="el-GR"/>
        </w:rPr>
        <w:t xml:space="preserve"> Για την απόδειξη της απαίτησης της παραγράφου </w:t>
      </w:r>
      <w:r w:rsidR="00801949" w:rsidRPr="001E4247">
        <w:rPr>
          <w:b/>
          <w:lang w:val="el-GR"/>
        </w:rPr>
        <w:fldChar w:fldCharType="begin"/>
      </w:r>
      <w:r w:rsidR="007E61C0" w:rsidRPr="001E4247">
        <w:rPr>
          <w:b/>
          <w:lang w:val="el-GR"/>
        </w:rPr>
        <w:instrText xml:space="preserve"> REF _Ref74510337 \r \h </w:instrText>
      </w:r>
      <w:r w:rsidR="001E4247">
        <w:rPr>
          <w:b/>
          <w:lang w:val="el-GR"/>
        </w:rPr>
        <w:instrText xml:space="preserve"> \* MERGEFORMAT </w:instrText>
      </w:r>
      <w:r w:rsidR="00801949" w:rsidRPr="001E4247">
        <w:rPr>
          <w:b/>
          <w:lang w:val="el-GR"/>
        </w:rPr>
      </w:r>
      <w:r w:rsidR="00801949" w:rsidRPr="001E4247">
        <w:rPr>
          <w:b/>
          <w:lang w:val="el-GR"/>
        </w:rPr>
        <w:fldChar w:fldCharType="separate"/>
      </w:r>
      <w:r w:rsidR="00E11B07">
        <w:rPr>
          <w:b/>
          <w:lang w:val="el-GR"/>
        </w:rPr>
        <w:t>2.2.4</w:t>
      </w:r>
      <w:r w:rsidR="00801949" w:rsidRPr="001E4247">
        <w:rPr>
          <w:b/>
          <w:lang w:val="el-GR"/>
        </w:rPr>
        <w:fldChar w:fldCharType="end"/>
      </w:r>
      <w:r w:rsidR="007E61C0" w:rsidRPr="001E4247">
        <w:rPr>
          <w:b/>
          <w:lang w:val="el-GR"/>
        </w:rPr>
        <w:t xml:space="preserve"> </w:t>
      </w:r>
      <w:r w:rsidRPr="001E4247">
        <w:rPr>
          <w:b/>
          <w:lang w:val="el-GR"/>
        </w:rPr>
        <w:t xml:space="preserve">(απόδειξη καταλληλόλητας για την άσκηση επαγγελματικής δραστηριότητας) </w:t>
      </w:r>
      <w:bookmarkStart w:id="212" w:name="_Hlk67663604"/>
      <w:r w:rsidR="00A61AA7" w:rsidRPr="001E4247">
        <w:rPr>
          <w:b/>
          <w:lang w:val="el-GR"/>
        </w:rPr>
        <w:t xml:space="preserve">οι οικονομικοί φορείς </w:t>
      </w:r>
      <w:bookmarkEnd w:id="212"/>
      <w:r w:rsidR="00A61AA7" w:rsidRPr="001E4247">
        <w:rPr>
          <w:b/>
          <w:lang w:val="el-GR"/>
        </w:rPr>
        <w:t>προσκομίζουν τα αναφερόμενα στον κατωτέρω πίνακα:</w:t>
      </w:r>
    </w:p>
    <w:p w14:paraId="320625D6" w14:textId="07A2158D" w:rsidR="008338F0" w:rsidRPr="001E4247"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C235C" w14:paraId="51D296F4" w14:textId="77777777" w:rsidTr="009C5EA6">
        <w:trPr>
          <w:trHeight w:val="711"/>
        </w:trPr>
        <w:tc>
          <w:tcPr>
            <w:tcW w:w="675" w:type="dxa"/>
            <w:shd w:val="clear" w:color="auto" w:fill="D9D9D9"/>
          </w:tcPr>
          <w:p w14:paraId="30E65850" w14:textId="77777777" w:rsidR="00D56132" w:rsidRPr="001E4247" w:rsidRDefault="00D56132" w:rsidP="009C5EA6">
            <w:pPr>
              <w:rPr>
                <w:b/>
              </w:rPr>
            </w:pPr>
            <w:r w:rsidRPr="001E4247">
              <w:rPr>
                <w:b/>
                <w:lang w:val="el-GR"/>
              </w:rPr>
              <w:t>1</w:t>
            </w:r>
            <w:r w:rsidRPr="001E4247">
              <w:rPr>
                <w:b/>
              </w:rPr>
              <w:t>.</w:t>
            </w:r>
          </w:p>
        </w:tc>
        <w:tc>
          <w:tcPr>
            <w:tcW w:w="9180" w:type="dxa"/>
            <w:shd w:val="clear" w:color="auto" w:fill="D9D9D9"/>
          </w:tcPr>
          <w:p w14:paraId="0FD6B92D" w14:textId="7EE0B694" w:rsidR="00915C7C" w:rsidRPr="001E4247" w:rsidRDefault="00D56132" w:rsidP="00915C7C">
            <w:pPr>
              <w:pStyle w:val="Tabletext"/>
              <w:jc w:val="both"/>
              <w:rPr>
                <w:rFonts w:cs="Tahoma"/>
                <w:b/>
                <w:bCs/>
                <w:sz w:val="22"/>
                <w:szCs w:val="22"/>
              </w:rPr>
            </w:pPr>
            <w:r w:rsidRPr="001E4247">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83DEA" w:rsidRPr="001E4247">
              <w:rPr>
                <w:rFonts w:cs="Tahoma"/>
                <w:b/>
                <w:bCs/>
                <w:sz w:val="22"/>
                <w:szCs w:val="22"/>
              </w:rPr>
              <w:t xml:space="preserve">. </w:t>
            </w:r>
          </w:p>
          <w:p w14:paraId="3B8AAB18" w14:textId="77777777" w:rsidR="00D56132" w:rsidRPr="001E4247" w:rsidRDefault="00D56132" w:rsidP="00915C7C">
            <w:pPr>
              <w:autoSpaceDE w:val="0"/>
              <w:autoSpaceDN w:val="0"/>
              <w:adjustRightInd w:val="0"/>
              <w:rPr>
                <w:lang w:val="el-GR" w:eastAsia="el-GR"/>
              </w:rPr>
            </w:pPr>
            <w:r w:rsidRPr="001E4247">
              <w:rPr>
                <w:lang w:val="el-GR"/>
              </w:rPr>
              <w:t xml:space="preserve">Οι οικονομικοί φορείς οφείλουν να αποδείξουν το ανωτέρω κριτήριο ποιοτικής επιλογής </w:t>
            </w:r>
            <w:r w:rsidR="00755711" w:rsidRPr="001E4247">
              <w:rPr>
                <w:lang w:val="el-GR"/>
              </w:rPr>
              <w:t>υποβάλλοντας</w:t>
            </w:r>
            <w:r w:rsidRPr="001E4247">
              <w:rPr>
                <w:lang w:val="el-GR"/>
              </w:rPr>
              <w:t xml:space="preserve"> τα ακόλουθα στοιχεία τεκμηρίωσης:</w:t>
            </w:r>
          </w:p>
        </w:tc>
      </w:tr>
      <w:tr w:rsidR="00D56132" w:rsidRPr="00BC235C" w14:paraId="5B268BA7" w14:textId="77777777" w:rsidTr="009C5EA6">
        <w:trPr>
          <w:trHeight w:val="1480"/>
        </w:trPr>
        <w:tc>
          <w:tcPr>
            <w:tcW w:w="675" w:type="dxa"/>
          </w:tcPr>
          <w:p w14:paraId="16F5E350" w14:textId="77777777" w:rsidR="00D56132" w:rsidRPr="001E4247" w:rsidRDefault="00D56132" w:rsidP="009C5EA6">
            <w:pPr>
              <w:rPr>
                <w:lang w:val="el-GR"/>
              </w:rPr>
            </w:pPr>
            <w:r w:rsidRPr="001E4247">
              <w:rPr>
                <w:lang w:val="el-GR"/>
              </w:rPr>
              <w:t>1.1</w:t>
            </w:r>
          </w:p>
        </w:tc>
        <w:tc>
          <w:tcPr>
            <w:tcW w:w="9180" w:type="dxa"/>
          </w:tcPr>
          <w:p w14:paraId="721E3147" w14:textId="77777777" w:rsidR="00872F65" w:rsidRPr="001E4247" w:rsidRDefault="00872F65" w:rsidP="00872F65">
            <w:pPr>
              <w:autoSpaceDE w:val="0"/>
              <w:autoSpaceDN w:val="0"/>
              <w:adjustRightInd w:val="0"/>
              <w:spacing w:after="0"/>
              <w:rPr>
                <w:lang w:val="el-GR"/>
              </w:rPr>
            </w:pPr>
            <w:r w:rsidRPr="001E4247">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B5559FF" w14:textId="77777777" w:rsidR="00872F65" w:rsidRPr="001E4247" w:rsidRDefault="00872F65" w:rsidP="00872F65">
            <w:pPr>
              <w:autoSpaceDE w:val="0"/>
              <w:autoSpaceDN w:val="0"/>
              <w:adjustRightInd w:val="0"/>
              <w:spacing w:after="0"/>
              <w:rPr>
                <w:lang w:val="el-GR"/>
              </w:rPr>
            </w:pPr>
            <w:r w:rsidRPr="001E4247">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46A4002" w14:textId="77777777" w:rsidR="00D05C7B" w:rsidRPr="001E4247" w:rsidRDefault="00D05C7B" w:rsidP="00282306">
            <w:pPr>
              <w:autoSpaceDE w:val="0"/>
              <w:autoSpaceDN w:val="0"/>
              <w:adjustRightInd w:val="0"/>
              <w:spacing w:after="0"/>
              <w:rPr>
                <w:lang w:val="el-GR" w:eastAsia="el-GR"/>
              </w:rPr>
            </w:pPr>
          </w:p>
        </w:tc>
      </w:tr>
    </w:tbl>
    <w:p w14:paraId="70C87A54" w14:textId="77777777" w:rsidR="0041248A" w:rsidRPr="001E4247" w:rsidRDefault="0041248A">
      <w:pPr>
        <w:rPr>
          <w:b/>
          <w:lang w:val="el-GR"/>
        </w:rPr>
      </w:pPr>
    </w:p>
    <w:p w14:paraId="5609E199" w14:textId="77777777" w:rsidR="00282306" w:rsidRPr="001E4247" w:rsidRDefault="00282306" w:rsidP="00282306">
      <w:pPr>
        <w:rPr>
          <w:bCs/>
          <w:lang w:val="el-GR"/>
        </w:rPr>
      </w:pPr>
      <w:bookmarkStart w:id="213" w:name="_Hlk35424944"/>
      <w:r w:rsidRPr="001E4247">
        <w:rPr>
          <w:bCs/>
          <w:lang w:val="el-GR"/>
        </w:rPr>
        <w:t xml:space="preserve">Επισημαίνεται ότι, τα δικαιολογητικά που αφορούν στην απόδειξη της απαίτησης της 2.2.4 (απόδειξη </w:t>
      </w:r>
      <w:proofErr w:type="spellStart"/>
      <w:r w:rsidRPr="001E4247">
        <w:rPr>
          <w:bCs/>
          <w:lang w:val="el-GR"/>
        </w:rPr>
        <w:t>καταλληλότητας</w:t>
      </w:r>
      <w:proofErr w:type="spellEnd"/>
      <w:r w:rsidRPr="001E4247">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13"/>
    <w:p w14:paraId="542098CD" w14:textId="77777777" w:rsidR="00270326" w:rsidRPr="001E4247" w:rsidRDefault="00270326">
      <w:pPr>
        <w:rPr>
          <w:lang w:val="el-GR"/>
        </w:rPr>
      </w:pPr>
    </w:p>
    <w:p w14:paraId="0192D1BC" w14:textId="74E27489" w:rsidR="00270326" w:rsidRPr="001E4247" w:rsidRDefault="003355E7">
      <w:pPr>
        <w:rPr>
          <w:b/>
          <w:lang w:val="el-GR"/>
        </w:rPr>
      </w:pPr>
      <w:r w:rsidRPr="001E4247">
        <w:rPr>
          <w:b/>
          <w:bCs/>
          <w:lang w:val="el-GR"/>
        </w:rPr>
        <w:t>Β.3.</w:t>
      </w:r>
      <w:r w:rsidRPr="001E4247">
        <w:rPr>
          <w:b/>
          <w:lang w:val="el-GR"/>
        </w:rPr>
        <w:t xml:space="preserve"> Για την απόδειξη της οικονομικής και χρηματοοικονομικής επάρκειας της παραγράφου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496541508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b/>
          <w:lang w:val="el-GR"/>
        </w:rPr>
        <w:t>2.2.5</w:t>
      </w:r>
      <w:r w:rsidR="00355E7C" w:rsidRPr="001E4247">
        <w:fldChar w:fldCharType="end"/>
      </w:r>
      <w:r w:rsidRPr="001E4247">
        <w:rPr>
          <w:b/>
          <w:lang w:val="el-GR"/>
        </w:rPr>
        <w:t xml:space="preserve"> </w:t>
      </w:r>
      <w:bookmarkStart w:id="214" w:name="_Hlk67663592"/>
      <w:r w:rsidRPr="001E4247">
        <w:rPr>
          <w:b/>
          <w:lang w:val="el-GR"/>
        </w:rPr>
        <w:t xml:space="preserve">οι οικονομικοί φορείς προσκομίζουν </w:t>
      </w:r>
      <w:r w:rsidR="003822A5" w:rsidRPr="001E4247">
        <w:rPr>
          <w:b/>
          <w:lang w:val="el-GR"/>
        </w:rPr>
        <w:t>τα αναφερόμενα στον κατωτέρω πίνακα</w:t>
      </w:r>
      <w:r w:rsidR="00270326" w:rsidRPr="001E424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C235C" w14:paraId="471B93F7" w14:textId="77777777" w:rsidTr="009C5EA6">
        <w:trPr>
          <w:trHeight w:val="711"/>
        </w:trPr>
        <w:tc>
          <w:tcPr>
            <w:tcW w:w="675" w:type="dxa"/>
            <w:shd w:val="clear" w:color="auto" w:fill="D9D9D9"/>
          </w:tcPr>
          <w:bookmarkEnd w:id="214"/>
          <w:p w14:paraId="7884C3EE" w14:textId="77777777" w:rsidR="00D56132" w:rsidRPr="001E4247" w:rsidRDefault="00C40FB9" w:rsidP="009C5EA6">
            <w:pPr>
              <w:rPr>
                <w:b/>
              </w:rPr>
            </w:pPr>
            <w:r w:rsidRPr="001E4247">
              <w:rPr>
                <w:b/>
                <w:lang w:val="el-GR"/>
              </w:rPr>
              <w:t>2</w:t>
            </w:r>
            <w:r w:rsidR="00D56132" w:rsidRPr="001E4247">
              <w:rPr>
                <w:b/>
              </w:rPr>
              <w:t>.</w:t>
            </w:r>
          </w:p>
        </w:tc>
        <w:tc>
          <w:tcPr>
            <w:tcW w:w="9180" w:type="dxa"/>
            <w:shd w:val="clear" w:color="auto" w:fill="D9D9D9"/>
          </w:tcPr>
          <w:p w14:paraId="185D68DE" w14:textId="0D14A5D6" w:rsidR="00D56132" w:rsidRPr="001E4247" w:rsidRDefault="00D56132" w:rsidP="009C5EA6">
            <w:pPr>
              <w:autoSpaceDE w:val="0"/>
              <w:autoSpaceDN w:val="0"/>
              <w:adjustRightInd w:val="0"/>
              <w:rPr>
                <w:lang w:val="el-GR"/>
              </w:rPr>
            </w:pPr>
            <w:r w:rsidRPr="001E4247">
              <w:rPr>
                <w:b/>
                <w:lang w:val="el-GR" w:eastAsia="el-GR"/>
              </w:rPr>
              <w:t>Οι οικονομικοί φορείς που συμμετέχουν στη διαδικασία σύναψης της παρούσας απαιτείται να έχουν</w:t>
            </w:r>
            <w:r w:rsidR="003E34BF" w:rsidRPr="001E4247">
              <w:rPr>
                <w:b/>
                <w:lang w:val="el-GR" w:eastAsia="el-GR"/>
              </w:rPr>
              <w:t xml:space="preserve"> μέσο</w:t>
            </w:r>
            <w:r w:rsidRPr="001E4247">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w:t>
            </w:r>
            <w:r w:rsidRPr="001E4247">
              <w:rPr>
                <w:b/>
                <w:lang w:val="el-GR" w:eastAsia="el-GR"/>
              </w:rPr>
              <w:lastRenderedPageBreak/>
              <w:t xml:space="preserve">φορέας δραστηριοποιείται, αν είναι λιγότερες από τρεις </w:t>
            </w:r>
            <w:r w:rsidRPr="001E4247">
              <w:rPr>
                <w:b/>
                <w:lang w:val="el-GR"/>
              </w:rPr>
              <w:t>(</w:t>
            </w:r>
            <w:r w:rsidRPr="001E4247">
              <w:rPr>
                <w:b/>
                <w:lang w:val="el-GR" w:eastAsia="el-GR"/>
              </w:rPr>
              <w:t>20</w:t>
            </w:r>
            <w:r w:rsidR="00293FCE" w:rsidRPr="001E4247">
              <w:rPr>
                <w:b/>
                <w:lang w:val="el-GR" w:eastAsia="el-GR"/>
              </w:rPr>
              <w:t>19</w:t>
            </w:r>
            <w:r w:rsidRPr="001E4247">
              <w:rPr>
                <w:b/>
                <w:lang w:val="el-GR" w:eastAsia="el-GR"/>
              </w:rPr>
              <w:t>-20</w:t>
            </w:r>
            <w:r w:rsidR="00983DEA" w:rsidRPr="001E4247">
              <w:rPr>
                <w:b/>
                <w:lang w:val="el-GR" w:eastAsia="el-GR"/>
              </w:rPr>
              <w:t>2</w:t>
            </w:r>
            <w:r w:rsidR="00293FCE" w:rsidRPr="001E4247">
              <w:rPr>
                <w:b/>
                <w:lang w:val="el-GR" w:eastAsia="el-GR"/>
              </w:rPr>
              <w:t>0</w:t>
            </w:r>
            <w:r w:rsidRPr="001E4247">
              <w:rPr>
                <w:b/>
                <w:lang w:val="el-GR" w:eastAsia="el-GR"/>
              </w:rPr>
              <w:t>-20</w:t>
            </w:r>
            <w:r w:rsidR="00983DEA" w:rsidRPr="001E4247">
              <w:rPr>
                <w:b/>
                <w:lang w:val="el-GR" w:eastAsia="el-GR"/>
              </w:rPr>
              <w:t>2</w:t>
            </w:r>
            <w:r w:rsidR="00293FCE" w:rsidRPr="001E4247">
              <w:rPr>
                <w:b/>
                <w:lang w:val="el-GR" w:eastAsia="el-GR"/>
              </w:rPr>
              <w:t>1</w:t>
            </w:r>
            <w:r w:rsidRPr="001E4247">
              <w:rPr>
                <w:b/>
                <w:lang w:val="el-GR" w:eastAsia="el-GR"/>
              </w:rPr>
              <w:t>)</w:t>
            </w:r>
            <w:r w:rsidR="00916110" w:rsidRPr="001E4247">
              <w:rPr>
                <w:b/>
                <w:lang w:val="el-GR" w:eastAsia="el-GR"/>
              </w:rPr>
              <w:t xml:space="preserve">, </w:t>
            </w:r>
            <w:r w:rsidR="001E4247">
              <w:rPr>
                <w:b/>
                <w:lang w:val="el-GR"/>
              </w:rPr>
              <w:t>με ποσοστό μεγαλύτερο του</w:t>
            </w:r>
            <w:r w:rsidR="00966FED" w:rsidRPr="001E4247">
              <w:rPr>
                <w:b/>
                <w:lang w:val="el-GR"/>
              </w:rPr>
              <w:t xml:space="preserve"> </w:t>
            </w:r>
            <w:r w:rsidR="00515458" w:rsidRPr="001E4247">
              <w:rPr>
                <w:b/>
                <w:lang w:val="el-GR" w:eastAsia="el-GR"/>
              </w:rPr>
              <w:t>100</w:t>
            </w:r>
            <w:r w:rsidR="00966FED" w:rsidRPr="001E4247">
              <w:rPr>
                <w:b/>
                <w:lang w:val="el-GR"/>
              </w:rPr>
              <w:t>%</w:t>
            </w:r>
            <w:r w:rsidR="00966FED" w:rsidRPr="001E4247">
              <w:rPr>
                <w:b/>
                <w:lang w:val="el-GR" w:eastAsia="el-GR"/>
              </w:rPr>
              <w:t xml:space="preserve"> </w:t>
            </w:r>
            <w:r w:rsidRPr="001E4247">
              <w:rPr>
                <w:b/>
                <w:lang w:val="el-GR" w:eastAsia="el-GR"/>
              </w:rPr>
              <w:t>του προϋπολογισμού του υπό ανάθεση Έργου.</w:t>
            </w:r>
            <w:r w:rsidRPr="001E4247">
              <w:rPr>
                <w:lang w:val="el-GR"/>
              </w:rPr>
              <w:t xml:space="preserve"> </w:t>
            </w:r>
          </w:p>
          <w:p w14:paraId="528CBEC6" w14:textId="77777777" w:rsidR="00915C7C" w:rsidRPr="001E4247" w:rsidRDefault="00915C7C" w:rsidP="009C5EA6">
            <w:pPr>
              <w:autoSpaceDE w:val="0"/>
              <w:autoSpaceDN w:val="0"/>
              <w:adjustRightInd w:val="0"/>
              <w:rPr>
                <w:lang w:val="el-GR"/>
              </w:rPr>
            </w:pPr>
          </w:p>
          <w:p w14:paraId="7C7F9F9F" w14:textId="77777777" w:rsidR="00D56132" w:rsidRPr="001E4247" w:rsidRDefault="00D56132" w:rsidP="009C5EA6">
            <w:pPr>
              <w:autoSpaceDE w:val="0"/>
              <w:autoSpaceDN w:val="0"/>
              <w:adjustRightInd w:val="0"/>
              <w:rPr>
                <w:lang w:val="el-GR" w:eastAsia="el-GR"/>
              </w:rPr>
            </w:pPr>
            <w:r w:rsidRPr="001E4247">
              <w:rPr>
                <w:lang w:val="el-GR"/>
              </w:rPr>
              <w:t xml:space="preserve">Οι οικονομικοί φορείς οφείλουν να αποδείξουν το ανωτέρω κριτήριο ποιοτικής επιλογής </w:t>
            </w:r>
            <w:r w:rsidR="00755711" w:rsidRPr="001E4247">
              <w:rPr>
                <w:lang w:val="el-GR"/>
              </w:rPr>
              <w:t>υποβάλλοντας</w:t>
            </w:r>
            <w:r w:rsidRPr="001E4247">
              <w:rPr>
                <w:lang w:val="el-GR"/>
              </w:rPr>
              <w:t xml:space="preserve"> τα ακόλουθα στοιχεία τεκμηρίωσης:</w:t>
            </w:r>
          </w:p>
        </w:tc>
      </w:tr>
      <w:tr w:rsidR="00D56132" w:rsidRPr="00BC235C" w14:paraId="7E4C7EC8"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0858A7" w14:textId="77777777" w:rsidR="00D56132" w:rsidRPr="001E4247" w:rsidRDefault="00C40FB9" w:rsidP="009C5EA6">
            <w:pPr>
              <w:rPr>
                <w:b/>
                <w:lang w:val="el-GR"/>
              </w:rPr>
            </w:pPr>
            <w:r w:rsidRPr="001E4247">
              <w:rPr>
                <w:b/>
                <w:lang w:val="el-GR"/>
              </w:rPr>
              <w:lastRenderedPageBreak/>
              <w:t>2</w:t>
            </w:r>
            <w:r w:rsidR="00D56132" w:rsidRPr="001E4247">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433DC40D" w14:textId="77777777" w:rsidR="006119DB" w:rsidRPr="001E4247" w:rsidRDefault="006119DB" w:rsidP="006119DB">
            <w:pPr>
              <w:rPr>
                <w:lang w:val="el-GR" w:eastAsia="en-US"/>
              </w:rPr>
            </w:pPr>
            <w:r w:rsidRPr="001E4247">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3970835" w14:textId="77777777" w:rsidR="00540A73" w:rsidRPr="001E4247" w:rsidRDefault="00540A73">
            <w:pPr>
              <w:rPr>
                <w:lang w:val="el-GR" w:eastAsia="en-US"/>
              </w:rPr>
            </w:pPr>
            <w:r w:rsidRPr="001E4247">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42298CB" w14:textId="77777777" w:rsidR="00D56132" w:rsidRPr="001E4247" w:rsidRDefault="00D56132" w:rsidP="003822A5">
            <w:pPr>
              <w:autoSpaceDE w:val="0"/>
              <w:autoSpaceDN w:val="0"/>
              <w:adjustRightInd w:val="0"/>
              <w:rPr>
                <w:b/>
                <w:lang w:val="el-GR" w:eastAsia="el-GR"/>
              </w:rPr>
            </w:pPr>
          </w:p>
        </w:tc>
      </w:tr>
    </w:tbl>
    <w:p w14:paraId="57A8B318" w14:textId="77777777" w:rsidR="00D56132" w:rsidRPr="001E4247" w:rsidRDefault="00D56132">
      <w:pPr>
        <w:rPr>
          <w:b/>
          <w:lang w:val="el-GR"/>
        </w:rPr>
      </w:pPr>
    </w:p>
    <w:p w14:paraId="7DEB840B" w14:textId="6E20EC23" w:rsidR="008338F0" w:rsidRPr="001E4247" w:rsidRDefault="003355E7">
      <w:pPr>
        <w:rPr>
          <w:b/>
          <w:lang w:val="el-GR"/>
        </w:rPr>
      </w:pPr>
      <w:r w:rsidRPr="001E4247">
        <w:rPr>
          <w:b/>
          <w:bCs/>
          <w:lang w:val="el-GR"/>
        </w:rPr>
        <w:t xml:space="preserve">Β.4. </w:t>
      </w:r>
      <w:r w:rsidRPr="001E4247">
        <w:rPr>
          <w:b/>
          <w:lang w:val="el-GR"/>
        </w:rPr>
        <w:t xml:space="preserve">Για την απόδειξη της τεχνικής ικανότητας της παραγράφου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496541556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b/>
          <w:lang w:val="el-GR"/>
        </w:rPr>
        <w:t>2.2.6</w:t>
      </w:r>
      <w:r w:rsidR="00355E7C" w:rsidRPr="001E4247">
        <w:fldChar w:fldCharType="end"/>
      </w:r>
      <w:r w:rsidRPr="001E4247">
        <w:rPr>
          <w:b/>
          <w:lang w:val="el-GR"/>
        </w:rPr>
        <w:t xml:space="preserve"> οι οικονομικοί φορείς προσκομίζουν</w:t>
      </w:r>
      <w:r w:rsidR="00154368" w:rsidRPr="001E4247">
        <w:rPr>
          <w:b/>
          <w:lang w:val="el-GR"/>
        </w:rPr>
        <w:t xml:space="preserve"> τα αναφερόμενα στον κατωτέρω πίνακα</w:t>
      </w:r>
      <w:r w:rsidR="00814752" w:rsidRPr="001E424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BC235C" w14:paraId="095DB0E3" w14:textId="77777777" w:rsidTr="00641C65">
        <w:trPr>
          <w:trHeight w:val="758"/>
        </w:trPr>
        <w:tc>
          <w:tcPr>
            <w:tcW w:w="675" w:type="dxa"/>
            <w:shd w:val="clear" w:color="auto" w:fill="D9D9D9"/>
          </w:tcPr>
          <w:p w14:paraId="4F35A284" w14:textId="77777777" w:rsidR="007340CA" w:rsidRPr="001E4247" w:rsidRDefault="00C40FB9" w:rsidP="009C5EA6">
            <w:pPr>
              <w:rPr>
                <w:b/>
                <w:lang w:val="el-GR"/>
              </w:rPr>
            </w:pPr>
            <w:r w:rsidRPr="001E4247">
              <w:rPr>
                <w:b/>
                <w:lang w:val="el-GR"/>
              </w:rPr>
              <w:t>3</w:t>
            </w:r>
          </w:p>
        </w:tc>
        <w:tc>
          <w:tcPr>
            <w:tcW w:w="9180" w:type="dxa"/>
            <w:shd w:val="clear" w:color="auto" w:fill="D9D9D9"/>
          </w:tcPr>
          <w:p w14:paraId="57A879FE" w14:textId="7F25862F" w:rsidR="009D3802" w:rsidRPr="001E4247" w:rsidRDefault="007340CA" w:rsidP="009D3802">
            <w:pPr>
              <w:pStyle w:val="Tabletext"/>
              <w:jc w:val="both"/>
              <w:rPr>
                <w:rFonts w:cs="Tahoma"/>
                <w:b/>
                <w:bCs/>
                <w:sz w:val="22"/>
                <w:szCs w:val="22"/>
              </w:rPr>
            </w:pPr>
            <w:r w:rsidRPr="001E4247">
              <w:rPr>
                <w:rFonts w:cs="Tahoma"/>
                <w:b/>
                <w:bCs/>
                <w:sz w:val="22"/>
                <w:szCs w:val="22"/>
                <w:lang w:eastAsia="el-GR"/>
              </w:rPr>
              <w:t xml:space="preserve">Οι οικονομικοί φορείς που συμμετέχουν στη διαδικασία σύναψης της παρούσας απαιτείται </w:t>
            </w:r>
            <w:r w:rsidRPr="001E4247">
              <w:rPr>
                <w:rFonts w:cs="Tahoma"/>
                <w:b/>
                <w:sz w:val="22"/>
                <w:szCs w:val="22"/>
                <w:lang w:eastAsia="el-GR"/>
              </w:rPr>
              <w:t>ν</w:t>
            </w:r>
            <w:r w:rsidRPr="001E4247">
              <w:rPr>
                <w:rFonts w:cs="Tahoma"/>
                <w:b/>
                <w:sz w:val="22"/>
                <w:szCs w:val="22"/>
              </w:rPr>
              <w:t xml:space="preserve">α διαθέτουν </w:t>
            </w:r>
            <w:r w:rsidR="00D204CA" w:rsidRPr="001E4247">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01949" w:rsidRPr="001E4247">
              <w:rPr>
                <w:rFonts w:cs="Tahoma"/>
                <w:b/>
                <w:sz w:val="22"/>
                <w:szCs w:val="22"/>
              </w:rPr>
              <w:fldChar w:fldCharType="begin"/>
            </w:r>
            <w:r w:rsidR="002A37B5" w:rsidRPr="001E4247">
              <w:rPr>
                <w:rFonts w:cs="Tahoma"/>
                <w:b/>
                <w:sz w:val="22"/>
                <w:szCs w:val="22"/>
              </w:rPr>
              <w:instrText xml:space="preserve"> REF _Ref40965350 \r \h </w:instrText>
            </w:r>
            <w:r w:rsidR="001E4247">
              <w:rPr>
                <w:rFonts w:cs="Tahoma"/>
                <w:b/>
                <w:sz w:val="22"/>
                <w:szCs w:val="22"/>
              </w:rPr>
              <w:instrText xml:space="preserve"> \* MERGEFORMAT </w:instrText>
            </w:r>
            <w:r w:rsidR="00801949" w:rsidRPr="001E4247">
              <w:rPr>
                <w:rFonts w:cs="Tahoma"/>
                <w:b/>
                <w:sz w:val="22"/>
                <w:szCs w:val="22"/>
              </w:rPr>
            </w:r>
            <w:r w:rsidR="00801949" w:rsidRPr="001E4247">
              <w:rPr>
                <w:rFonts w:cs="Tahoma"/>
                <w:b/>
                <w:sz w:val="22"/>
                <w:szCs w:val="22"/>
              </w:rPr>
              <w:fldChar w:fldCharType="separate"/>
            </w:r>
            <w:r w:rsidR="00E11B07">
              <w:rPr>
                <w:rFonts w:cs="Tahoma"/>
                <w:b/>
                <w:sz w:val="22"/>
                <w:szCs w:val="22"/>
              </w:rPr>
              <w:t>2.2.6.1</w:t>
            </w:r>
            <w:r w:rsidR="00801949" w:rsidRPr="001E4247">
              <w:rPr>
                <w:rFonts w:cs="Tahoma"/>
                <w:b/>
                <w:sz w:val="22"/>
                <w:szCs w:val="22"/>
              </w:rPr>
              <w:fldChar w:fldCharType="end"/>
            </w:r>
            <w:r w:rsidR="002A37B5" w:rsidRPr="001E4247">
              <w:rPr>
                <w:rFonts w:cs="Tahoma"/>
                <w:b/>
                <w:sz w:val="22"/>
                <w:szCs w:val="22"/>
              </w:rPr>
              <w:t>.</w:t>
            </w:r>
            <w:r w:rsidR="008F42D8" w:rsidRPr="001E4247">
              <w:rPr>
                <w:rFonts w:cs="Tahoma"/>
                <w:b/>
                <w:sz w:val="22"/>
                <w:szCs w:val="22"/>
              </w:rPr>
              <w:t xml:space="preserve"> </w:t>
            </w:r>
            <w:r w:rsidRPr="001E4247">
              <w:rPr>
                <w:rFonts w:cs="Tahoma"/>
                <w:b/>
                <w:sz w:val="22"/>
                <w:szCs w:val="22"/>
              </w:rPr>
              <w:t xml:space="preserve">επαγγελματική εμπειρία και δραστηριότητα στην παροχή υπηρεσιών </w:t>
            </w:r>
          </w:p>
          <w:p w14:paraId="755CEF85" w14:textId="77777777" w:rsidR="007340CA" w:rsidRPr="001E4247" w:rsidRDefault="00154368" w:rsidP="009C5EA6">
            <w:pPr>
              <w:autoSpaceDE w:val="0"/>
              <w:autoSpaceDN w:val="0"/>
              <w:adjustRightInd w:val="0"/>
              <w:rPr>
                <w:lang w:val="el-GR"/>
              </w:rPr>
            </w:pPr>
            <w:r w:rsidRPr="001E4247">
              <w:rPr>
                <w:lang w:val="el-GR"/>
              </w:rPr>
              <w:t xml:space="preserve">Οι οικονομικοί φορείς οφείλουν να αποδείξουν το ανωτέρω κριτήριο ποιοτικής επιλογής </w:t>
            </w:r>
            <w:r w:rsidR="00755711" w:rsidRPr="001E4247">
              <w:rPr>
                <w:lang w:val="el-GR"/>
              </w:rPr>
              <w:t>υποβάλλοντας</w:t>
            </w:r>
            <w:r w:rsidRPr="001E4247">
              <w:rPr>
                <w:lang w:val="el-GR"/>
              </w:rPr>
              <w:t xml:space="preserve"> τα ακόλουθα στοιχεία τεκμηρίωσης:</w:t>
            </w:r>
          </w:p>
        </w:tc>
      </w:tr>
      <w:tr w:rsidR="007340CA" w:rsidRPr="00BC235C" w14:paraId="05ED7127" w14:textId="77777777" w:rsidTr="009C5EA6">
        <w:tc>
          <w:tcPr>
            <w:tcW w:w="675" w:type="dxa"/>
          </w:tcPr>
          <w:p w14:paraId="6A57B9C5" w14:textId="77777777" w:rsidR="007340CA" w:rsidRPr="001E4247" w:rsidRDefault="00C40FB9" w:rsidP="009C5EA6">
            <w:r w:rsidRPr="001E4247">
              <w:rPr>
                <w:lang w:val="el-GR"/>
              </w:rPr>
              <w:t>3</w:t>
            </w:r>
            <w:r w:rsidR="007340CA" w:rsidRPr="001E4247">
              <w:t>.1</w:t>
            </w:r>
          </w:p>
        </w:tc>
        <w:tc>
          <w:tcPr>
            <w:tcW w:w="9180" w:type="dxa"/>
          </w:tcPr>
          <w:p w14:paraId="427EBB71" w14:textId="3CE803D5" w:rsidR="007340CA" w:rsidRPr="001E4247" w:rsidRDefault="007340CA" w:rsidP="009C5EA6">
            <w:pPr>
              <w:pStyle w:val="Tabletext"/>
              <w:jc w:val="both"/>
              <w:rPr>
                <w:rFonts w:cs="Tahoma"/>
                <w:sz w:val="22"/>
                <w:szCs w:val="22"/>
              </w:rPr>
            </w:pPr>
            <w:r w:rsidRPr="001E4247">
              <w:rPr>
                <w:rFonts w:cs="Tahoma"/>
                <w:sz w:val="22"/>
                <w:szCs w:val="22"/>
              </w:rPr>
              <w:t xml:space="preserve">Κατάλογο των κυριότερων συναφών έργων που υλοποίησε επιτυχώς ο οικονομικός φορέας </w:t>
            </w:r>
            <w:r w:rsidR="00AD4752" w:rsidRPr="001E4247">
              <w:rPr>
                <w:sz w:val="22"/>
              </w:rPr>
              <w:t xml:space="preserve">κατά </w:t>
            </w:r>
            <w:r w:rsidR="00340139" w:rsidRPr="001E4247">
              <w:rPr>
                <w:rFonts w:cs="Tahoma"/>
                <w:sz w:val="22"/>
                <w:szCs w:val="22"/>
              </w:rPr>
              <w:t>τα τρία (3) τελευταία έτη</w:t>
            </w:r>
            <w:r w:rsidR="00AD4752" w:rsidRPr="001E4247">
              <w:rPr>
                <w:rFonts w:cs="Tahoma"/>
                <w:sz w:val="22"/>
                <w:szCs w:val="22"/>
              </w:rPr>
              <w:t>, ήτοι από 1/1/201</w:t>
            </w:r>
            <w:r w:rsidR="00340139" w:rsidRPr="001E4247">
              <w:rPr>
                <w:rFonts w:cs="Tahoma"/>
                <w:sz w:val="22"/>
                <w:szCs w:val="22"/>
              </w:rPr>
              <w:t>9</w:t>
            </w:r>
            <w:r w:rsidR="00AD4752" w:rsidRPr="001E4247">
              <w:rPr>
                <w:rFonts w:cs="Tahoma"/>
                <w:sz w:val="22"/>
                <w:szCs w:val="22"/>
              </w:rPr>
              <w:t xml:space="preserve"> και έως </w:t>
            </w:r>
            <w:r w:rsidR="00340139" w:rsidRPr="001E4247">
              <w:rPr>
                <w:rFonts w:cs="Tahoma"/>
                <w:sz w:val="22"/>
                <w:szCs w:val="22"/>
              </w:rPr>
              <w:t>την 31/12/2021</w:t>
            </w:r>
            <w:r w:rsidRPr="001E4247">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BC235C" w14:paraId="06F3B19E" w14:textId="77777777" w:rsidTr="009C5EA6">
              <w:tc>
                <w:tcPr>
                  <w:tcW w:w="171" w:type="pct"/>
                  <w:shd w:val="clear" w:color="auto" w:fill="D9D9D9"/>
                </w:tcPr>
                <w:p w14:paraId="12E9C814" w14:textId="77777777" w:rsidR="007340CA" w:rsidRPr="001E4247" w:rsidRDefault="007340CA" w:rsidP="00641C65">
                  <w:pPr>
                    <w:tabs>
                      <w:tab w:val="left" w:pos="-2268"/>
                    </w:tabs>
                    <w:spacing w:line="276" w:lineRule="auto"/>
                    <w:jc w:val="center"/>
                    <w:rPr>
                      <w:sz w:val="20"/>
                      <w:szCs w:val="20"/>
                    </w:rPr>
                  </w:pPr>
                  <w:r w:rsidRPr="001E4247">
                    <w:rPr>
                      <w:sz w:val="20"/>
                      <w:szCs w:val="20"/>
                    </w:rPr>
                    <w:t>Α/Α</w:t>
                  </w:r>
                </w:p>
              </w:tc>
              <w:tc>
                <w:tcPr>
                  <w:tcW w:w="547" w:type="pct"/>
                  <w:shd w:val="clear" w:color="auto" w:fill="D9D9D9"/>
                </w:tcPr>
                <w:p w14:paraId="2DAD5B91" w14:textId="77777777" w:rsidR="007340CA" w:rsidRPr="001E4247" w:rsidRDefault="007340CA" w:rsidP="00641C65">
                  <w:pPr>
                    <w:tabs>
                      <w:tab w:val="left" w:pos="-2268"/>
                    </w:tabs>
                    <w:spacing w:line="276" w:lineRule="auto"/>
                    <w:ind w:left="-108"/>
                    <w:jc w:val="center"/>
                    <w:rPr>
                      <w:sz w:val="20"/>
                      <w:szCs w:val="20"/>
                    </w:rPr>
                  </w:pPr>
                  <w:r w:rsidRPr="001E4247">
                    <w:rPr>
                      <w:sz w:val="20"/>
                      <w:szCs w:val="20"/>
                    </w:rPr>
                    <w:t>ΠΕΛΑΤΗΣ</w:t>
                  </w:r>
                </w:p>
              </w:tc>
              <w:tc>
                <w:tcPr>
                  <w:tcW w:w="640" w:type="pct"/>
                  <w:shd w:val="clear" w:color="auto" w:fill="D9D9D9"/>
                </w:tcPr>
                <w:p w14:paraId="6E9E9B45" w14:textId="77777777" w:rsidR="007340CA" w:rsidRPr="001E4247" w:rsidRDefault="007340CA" w:rsidP="00641C65">
                  <w:pPr>
                    <w:tabs>
                      <w:tab w:val="left" w:pos="-2268"/>
                    </w:tabs>
                    <w:spacing w:line="276" w:lineRule="auto"/>
                    <w:ind w:left="-108"/>
                    <w:jc w:val="center"/>
                    <w:rPr>
                      <w:sz w:val="20"/>
                      <w:szCs w:val="20"/>
                    </w:rPr>
                  </w:pPr>
                  <w:r w:rsidRPr="001E4247">
                    <w:rPr>
                      <w:sz w:val="20"/>
                      <w:szCs w:val="20"/>
                    </w:rPr>
                    <w:t>ΣΥΝΤΟΜΗ ΠΕΡΙΓΡΑΦΗ ΤΟΥ ΕΡΓΟΥ</w:t>
                  </w:r>
                </w:p>
              </w:tc>
              <w:tc>
                <w:tcPr>
                  <w:tcW w:w="645" w:type="pct"/>
                  <w:shd w:val="clear" w:color="auto" w:fill="D9D9D9"/>
                </w:tcPr>
                <w:p w14:paraId="55B79EDA" w14:textId="77777777" w:rsidR="007340CA" w:rsidRPr="001E4247" w:rsidRDefault="007340CA" w:rsidP="00641C65">
                  <w:pPr>
                    <w:tabs>
                      <w:tab w:val="left" w:pos="-2268"/>
                    </w:tabs>
                    <w:spacing w:line="276" w:lineRule="auto"/>
                    <w:ind w:left="-108"/>
                    <w:jc w:val="center"/>
                    <w:rPr>
                      <w:sz w:val="20"/>
                      <w:szCs w:val="20"/>
                    </w:rPr>
                  </w:pPr>
                  <w:r w:rsidRPr="001E4247">
                    <w:rPr>
                      <w:sz w:val="20"/>
                      <w:szCs w:val="20"/>
                    </w:rPr>
                    <w:t>ΔΙΑΡΚΕΙΑ ΕΚΤΕΛΕΣΗΣ ΕΡΓΟΥ</w:t>
                  </w:r>
                </w:p>
              </w:tc>
              <w:tc>
                <w:tcPr>
                  <w:tcW w:w="607" w:type="pct"/>
                  <w:shd w:val="clear" w:color="auto" w:fill="D9D9D9"/>
                </w:tcPr>
                <w:p w14:paraId="0055E38C" w14:textId="77777777" w:rsidR="007340CA" w:rsidRPr="001E4247" w:rsidRDefault="007340CA" w:rsidP="00641C65">
                  <w:pPr>
                    <w:tabs>
                      <w:tab w:val="left" w:pos="-2268"/>
                    </w:tabs>
                    <w:spacing w:line="276" w:lineRule="auto"/>
                    <w:ind w:left="72"/>
                    <w:jc w:val="center"/>
                    <w:rPr>
                      <w:sz w:val="20"/>
                      <w:szCs w:val="20"/>
                    </w:rPr>
                  </w:pPr>
                  <w:r w:rsidRPr="001E4247">
                    <w:rPr>
                      <w:sz w:val="20"/>
                      <w:szCs w:val="20"/>
                    </w:rPr>
                    <w:t>ΠΡΟΫΠΟ-ΛΟΓΙΣΜΟΣ</w:t>
                  </w:r>
                </w:p>
              </w:tc>
              <w:tc>
                <w:tcPr>
                  <w:tcW w:w="763" w:type="pct"/>
                  <w:shd w:val="clear" w:color="auto" w:fill="D9D9D9"/>
                </w:tcPr>
                <w:p w14:paraId="7A0716DF" w14:textId="77777777" w:rsidR="007340CA" w:rsidRPr="001E4247" w:rsidRDefault="007340CA" w:rsidP="00641C65">
                  <w:pPr>
                    <w:tabs>
                      <w:tab w:val="left" w:pos="-2268"/>
                    </w:tabs>
                    <w:spacing w:line="276" w:lineRule="auto"/>
                    <w:jc w:val="center"/>
                    <w:rPr>
                      <w:sz w:val="20"/>
                      <w:szCs w:val="20"/>
                      <w:lang w:val="el-GR"/>
                    </w:rPr>
                  </w:pPr>
                  <w:r w:rsidRPr="001E4247">
                    <w:rPr>
                      <w:sz w:val="20"/>
                      <w:szCs w:val="20"/>
                      <w:lang w:val="el-GR"/>
                    </w:rPr>
                    <w:t>ΣΥΝΟΠΤΙΚΗ ΠΕΡΙΓΡΑΦΗ ΣΥΝΕΙΣΦΟΡΑΣ ΣΤΟ ΕΡΓΟ</w:t>
                  </w:r>
                </w:p>
                <w:p w14:paraId="7D055EDF" w14:textId="77777777" w:rsidR="007340CA" w:rsidRPr="001E4247" w:rsidRDefault="007340CA" w:rsidP="00641C65">
                  <w:pPr>
                    <w:tabs>
                      <w:tab w:val="left" w:pos="-2268"/>
                    </w:tabs>
                    <w:spacing w:line="276" w:lineRule="auto"/>
                    <w:jc w:val="center"/>
                    <w:rPr>
                      <w:sz w:val="20"/>
                      <w:szCs w:val="20"/>
                      <w:lang w:val="el-GR"/>
                    </w:rPr>
                  </w:pPr>
                  <w:r w:rsidRPr="001E4247">
                    <w:rPr>
                      <w:sz w:val="20"/>
                      <w:szCs w:val="20"/>
                      <w:lang w:val="el-GR"/>
                    </w:rPr>
                    <w:t>(αντικείμενο)</w:t>
                  </w:r>
                </w:p>
              </w:tc>
              <w:tc>
                <w:tcPr>
                  <w:tcW w:w="845" w:type="pct"/>
                  <w:shd w:val="clear" w:color="auto" w:fill="D9D9D9"/>
                </w:tcPr>
                <w:p w14:paraId="521594F6" w14:textId="77777777" w:rsidR="007340CA" w:rsidRPr="001E4247" w:rsidRDefault="007340CA" w:rsidP="00641C65">
                  <w:pPr>
                    <w:tabs>
                      <w:tab w:val="left" w:pos="-2268"/>
                    </w:tabs>
                    <w:spacing w:line="276" w:lineRule="auto"/>
                    <w:jc w:val="center"/>
                    <w:rPr>
                      <w:sz w:val="20"/>
                      <w:szCs w:val="20"/>
                      <w:lang w:val="el-GR"/>
                    </w:rPr>
                  </w:pPr>
                  <w:r w:rsidRPr="001E4247">
                    <w:rPr>
                      <w:sz w:val="20"/>
                      <w:szCs w:val="20"/>
                      <w:lang w:val="el-GR"/>
                    </w:rPr>
                    <w:t>ΠΟΣΟΣΤΟ ΣΥΜΜΕΤΟΧΗΣ</w:t>
                  </w:r>
                </w:p>
                <w:p w14:paraId="21007643" w14:textId="77777777" w:rsidR="007340CA" w:rsidRPr="001E4247" w:rsidRDefault="007340CA" w:rsidP="00641C65">
                  <w:pPr>
                    <w:tabs>
                      <w:tab w:val="left" w:pos="-2268"/>
                    </w:tabs>
                    <w:spacing w:line="276" w:lineRule="auto"/>
                    <w:jc w:val="center"/>
                    <w:rPr>
                      <w:sz w:val="20"/>
                      <w:szCs w:val="20"/>
                      <w:lang w:val="el-GR"/>
                    </w:rPr>
                  </w:pPr>
                  <w:r w:rsidRPr="001E4247">
                    <w:rPr>
                      <w:sz w:val="20"/>
                      <w:szCs w:val="20"/>
                      <w:lang w:val="el-GR"/>
                    </w:rPr>
                    <w:t>ΣΤΟ ΕΡΓΟ</w:t>
                  </w:r>
                </w:p>
                <w:p w14:paraId="29C5BA77" w14:textId="77777777" w:rsidR="007340CA" w:rsidRPr="001E4247" w:rsidRDefault="007340CA" w:rsidP="00641C65">
                  <w:pPr>
                    <w:tabs>
                      <w:tab w:val="left" w:pos="-2268"/>
                    </w:tabs>
                    <w:spacing w:line="276" w:lineRule="auto"/>
                    <w:jc w:val="center"/>
                    <w:rPr>
                      <w:sz w:val="20"/>
                      <w:szCs w:val="20"/>
                      <w:lang w:val="el-GR"/>
                    </w:rPr>
                  </w:pPr>
                  <w:r w:rsidRPr="001E4247">
                    <w:rPr>
                      <w:sz w:val="20"/>
                      <w:szCs w:val="20"/>
                      <w:lang w:val="el-GR"/>
                    </w:rPr>
                    <w:t>(προϋπολογισμός)</w:t>
                  </w:r>
                </w:p>
              </w:tc>
              <w:tc>
                <w:tcPr>
                  <w:tcW w:w="781" w:type="pct"/>
                  <w:shd w:val="clear" w:color="auto" w:fill="D9D9D9"/>
                </w:tcPr>
                <w:p w14:paraId="218F1DB5" w14:textId="77777777" w:rsidR="007340CA" w:rsidRPr="001E4247" w:rsidRDefault="007340CA" w:rsidP="00641C65">
                  <w:pPr>
                    <w:tabs>
                      <w:tab w:val="left" w:pos="-2268"/>
                    </w:tabs>
                    <w:spacing w:line="276" w:lineRule="auto"/>
                    <w:jc w:val="center"/>
                    <w:rPr>
                      <w:sz w:val="20"/>
                      <w:szCs w:val="20"/>
                      <w:lang w:val="el-GR"/>
                    </w:rPr>
                  </w:pPr>
                  <w:r w:rsidRPr="001E4247">
                    <w:rPr>
                      <w:sz w:val="20"/>
                      <w:szCs w:val="20"/>
                      <w:lang w:val="el-GR"/>
                    </w:rPr>
                    <w:t>ΣΤΟΙΧΕΙΟ ΤΕΚΜΗΡΙΩΣΗΣ</w:t>
                  </w:r>
                </w:p>
                <w:p w14:paraId="0A735E42" w14:textId="77777777" w:rsidR="007340CA" w:rsidRPr="001E4247" w:rsidRDefault="007340CA" w:rsidP="00641C65">
                  <w:pPr>
                    <w:tabs>
                      <w:tab w:val="left" w:pos="-2268"/>
                    </w:tabs>
                    <w:spacing w:line="276" w:lineRule="auto"/>
                    <w:jc w:val="center"/>
                    <w:rPr>
                      <w:sz w:val="20"/>
                      <w:szCs w:val="20"/>
                      <w:lang w:val="el-GR"/>
                    </w:rPr>
                  </w:pPr>
                  <w:r w:rsidRPr="001E4247">
                    <w:rPr>
                      <w:sz w:val="20"/>
                      <w:szCs w:val="20"/>
                      <w:lang w:val="el-GR"/>
                    </w:rPr>
                    <w:t xml:space="preserve">(τύπος &amp; </w:t>
                  </w:r>
                  <w:proofErr w:type="spellStart"/>
                  <w:r w:rsidRPr="001E4247">
                    <w:rPr>
                      <w:sz w:val="20"/>
                      <w:szCs w:val="20"/>
                      <w:lang w:val="el-GR"/>
                    </w:rPr>
                    <w:t>ημ</w:t>
                  </w:r>
                  <w:proofErr w:type="spellEnd"/>
                  <w:r w:rsidRPr="001E4247">
                    <w:rPr>
                      <w:sz w:val="20"/>
                      <w:szCs w:val="20"/>
                      <w:lang w:val="el-GR"/>
                    </w:rPr>
                    <w:t>/</w:t>
                  </w:r>
                  <w:proofErr w:type="spellStart"/>
                  <w:r w:rsidRPr="001E4247">
                    <w:rPr>
                      <w:sz w:val="20"/>
                      <w:szCs w:val="20"/>
                      <w:lang w:val="el-GR"/>
                    </w:rPr>
                    <w:t>νία</w:t>
                  </w:r>
                  <w:proofErr w:type="spellEnd"/>
                  <w:r w:rsidRPr="001E4247">
                    <w:rPr>
                      <w:sz w:val="20"/>
                      <w:szCs w:val="20"/>
                      <w:lang w:val="el-GR"/>
                    </w:rPr>
                    <w:t>)</w:t>
                  </w:r>
                </w:p>
              </w:tc>
            </w:tr>
            <w:tr w:rsidR="007340CA" w:rsidRPr="00BC235C" w14:paraId="3F935A92" w14:textId="77777777" w:rsidTr="009C5EA6">
              <w:tc>
                <w:tcPr>
                  <w:tcW w:w="171" w:type="pct"/>
                </w:tcPr>
                <w:p w14:paraId="4DF1B13F" w14:textId="77777777" w:rsidR="007340CA" w:rsidRPr="001E4247" w:rsidRDefault="007340CA" w:rsidP="009C5EA6">
                  <w:pPr>
                    <w:tabs>
                      <w:tab w:val="left" w:pos="-2268"/>
                    </w:tabs>
                    <w:spacing w:line="276" w:lineRule="auto"/>
                    <w:rPr>
                      <w:b/>
                      <w:lang w:val="el-GR"/>
                    </w:rPr>
                  </w:pPr>
                </w:p>
              </w:tc>
              <w:tc>
                <w:tcPr>
                  <w:tcW w:w="547" w:type="pct"/>
                </w:tcPr>
                <w:p w14:paraId="4C29963A" w14:textId="77777777" w:rsidR="007340CA" w:rsidRPr="001E4247" w:rsidRDefault="007340CA" w:rsidP="009C5EA6">
                  <w:pPr>
                    <w:tabs>
                      <w:tab w:val="left" w:pos="-2268"/>
                    </w:tabs>
                    <w:spacing w:line="276" w:lineRule="auto"/>
                    <w:ind w:left="-108"/>
                    <w:rPr>
                      <w:b/>
                      <w:lang w:val="el-GR"/>
                    </w:rPr>
                  </w:pPr>
                </w:p>
              </w:tc>
              <w:tc>
                <w:tcPr>
                  <w:tcW w:w="640" w:type="pct"/>
                </w:tcPr>
                <w:p w14:paraId="72750ED3" w14:textId="77777777" w:rsidR="007340CA" w:rsidRPr="001E4247" w:rsidRDefault="007340CA" w:rsidP="009C5EA6">
                  <w:pPr>
                    <w:tabs>
                      <w:tab w:val="left" w:pos="-2268"/>
                    </w:tabs>
                    <w:spacing w:line="276" w:lineRule="auto"/>
                    <w:ind w:left="-108"/>
                    <w:rPr>
                      <w:b/>
                      <w:lang w:val="el-GR"/>
                    </w:rPr>
                  </w:pPr>
                </w:p>
              </w:tc>
              <w:tc>
                <w:tcPr>
                  <w:tcW w:w="645" w:type="pct"/>
                </w:tcPr>
                <w:p w14:paraId="0FC6BA1A" w14:textId="77777777" w:rsidR="007340CA" w:rsidRPr="001E4247" w:rsidRDefault="007340CA" w:rsidP="009C5EA6">
                  <w:pPr>
                    <w:tabs>
                      <w:tab w:val="left" w:pos="-2268"/>
                    </w:tabs>
                    <w:spacing w:line="276" w:lineRule="auto"/>
                    <w:ind w:left="-108"/>
                    <w:rPr>
                      <w:b/>
                      <w:lang w:val="el-GR"/>
                    </w:rPr>
                  </w:pPr>
                </w:p>
              </w:tc>
              <w:tc>
                <w:tcPr>
                  <w:tcW w:w="607" w:type="pct"/>
                </w:tcPr>
                <w:p w14:paraId="55DE3E40" w14:textId="77777777" w:rsidR="007340CA" w:rsidRPr="001E4247" w:rsidRDefault="007340CA" w:rsidP="009C5EA6">
                  <w:pPr>
                    <w:tabs>
                      <w:tab w:val="left" w:pos="-2268"/>
                    </w:tabs>
                    <w:spacing w:line="276" w:lineRule="auto"/>
                    <w:ind w:left="72"/>
                    <w:rPr>
                      <w:b/>
                      <w:lang w:val="el-GR"/>
                    </w:rPr>
                  </w:pPr>
                </w:p>
              </w:tc>
              <w:tc>
                <w:tcPr>
                  <w:tcW w:w="763" w:type="pct"/>
                </w:tcPr>
                <w:p w14:paraId="4A07100A" w14:textId="77777777" w:rsidR="007340CA" w:rsidRPr="001E4247" w:rsidRDefault="007340CA" w:rsidP="009C5EA6">
                  <w:pPr>
                    <w:tabs>
                      <w:tab w:val="left" w:pos="-2268"/>
                    </w:tabs>
                    <w:spacing w:line="276" w:lineRule="auto"/>
                    <w:rPr>
                      <w:b/>
                      <w:lang w:val="el-GR"/>
                    </w:rPr>
                  </w:pPr>
                </w:p>
              </w:tc>
              <w:tc>
                <w:tcPr>
                  <w:tcW w:w="845" w:type="pct"/>
                </w:tcPr>
                <w:p w14:paraId="0BFF33F7" w14:textId="77777777" w:rsidR="007340CA" w:rsidRPr="001E4247" w:rsidRDefault="007340CA" w:rsidP="009C5EA6">
                  <w:pPr>
                    <w:tabs>
                      <w:tab w:val="left" w:pos="-2268"/>
                    </w:tabs>
                    <w:spacing w:line="276" w:lineRule="auto"/>
                    <w:rPr>
                      <w:b/>
                      <w:lang w:val="el-GR"/>
                    </w:rPr>
                  </w:pPr>
                </w:p>
              </w:tc>
              <w:tc>
                <w:tcPr>
                  <w:tcW w:w="781" w:type="pct"/>
                </w:tcPr>
                <w:p w14:paraId="58794686" w14:textId="77777777" w:rsidR="007340CA" w:rsidRPr="001E4247" w:rsidRDefault="007340CA" w:rsidP="009C5EA6">
                  <w:pPr>
                    <w:tabs>
                      <w:tab w:val="left" w:pos="-2268"/>
                    </w:tabs>
                    <w:spacing w:line="276" w:lineRule="auto"/>
                    <w:rPr>
                      <w:b/>
                      <w:lang w:val="el-GR"/>
                    </w:rPr>
                  </w:pPr>
                </w:p>
              </w:tc>
            </w:tr>
          </w:tbl>
          <w:p w14:paraId="13066F5B" w14:textId="77777777" w:rsidR="007340CA" w:rsidRPr="001E4247" w:rsidRDefault="007340CA" w:rsidP="009C5EA6">
            <w:pPr>
              <w:pStyle w:val="Tabletext"/>
              <w:spacing w:line="276" w:lineRule="auto"/>
              <w:jc w:val="both"/>
              <w:rPr>
                <w:rFonts w:cs="Tahoma"/>
                <w:sz w:val="22"/>
                <w:szCs w:val="22"/>
              </w:rPr>
            </w:pPr>
          </w:p>
          <w:p w14:paraId="78EAA124" w14:textId="77777777" w:rsidR="007340CA" w:rsidRPr="001E4247" w:rsidRDefault="007340CA" w:rsidP="009C5EA6">
            <w:pPr>
              <w:spacing w:line="276" w:lineRule="auto"/>
            </w:pPr>
            <w:r w:rsidRPr="001E4247">
              <w:t>όπ</w:t>
            </w:r>
            <w:proofErr w:type="spellStart"/>
            <w:r w:rsidRPr="001E4247">
              <w:t>ου</w:t>
            </w:r>
            <w:proofErr w:type="spellEnd"/>
            <w:r w:rsidRPr="001E4247">
              <w:t xml:space="preserve"> </w:t>
            </w:r>
            <w:r w:rsidRPr="001E4247">
              <w:rPr>
                <w:b/>
              </w:rPr>
              <w:t>«ΣΤΟΙΧΕΙΟ ΤΕΚΜΗΡΙΩΣΗΣ»</w:t>
            </w:r>
            <w:r w:rsidRPr="001E4247">
              <w:t xml:space="preserve">: </w:t>
            </w:r>
          </w:p>
          <w:p w14:paraId="5C34CCED" w14:textId="77777777" w:rsidR="007340CA" w:rsidRPr="001E4247" w:rsidRDefault="007340CA">
            <w:pPr>
              <w:numPr>
                <w:ilvl w:val="0"/>
                <w:numId w:val="9"/>
              </w:numPr>
              <w:suppressAutoHyphens w:val="0"/>
              <w:ind w:left="419" w:hanging="357"/>
              <w:rPr>
                <w:lang w:val="el-GR"/>
              </w:rPr>
            </w:pPr>
            <w:r w:rsidRPr="001E4247">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1E4247">
              <w:rPr>
                <w:lang w:val="el-GR"/>
              </w:rPr>
              <w:t xml:space="preserve">ή βεβαίωση καλής εκτέλεσης </w:t>
            </w:r>
            <w:r w:rsidRPr="001E4247">
              <w:rPr>
                <w:lang w:val="el-GR"/>
              </w:rPr>
              <w:t xml:space="preserve">που συντάσσεται από την αρμόδια Δημόσια Αρχή. </w:t>
            </w:r>
          </w:p>
          <w:p w14:paraId="70A67AD5" w14:textId="77777777" w:rsidR="007340CA" w:rsidRPr="001E4247" w:rsidRDefault="007340CA">
            <w:pPr>
              <w:numPr>
                <w:ilvl w:val="0"/>
                <w:numId w:val="9"/>
              </w:numPr>
              <w:suppressAutoHyphens w:val="0"/>
              <w:ind w:left="419" w:hanging="357"/>
              <w:rPr>
                <w:lang w:val="el-GR"/>
              </w:rPr>
            </w:pPr>
            <w:r w:rsidRPr="001E4247">
              <w:rPr>
                <w:lang w:val="el-GR"/>
              </w:rPr>
              <w:lastRenderedPageBreak/>
              <w:t>Εάν ο Πελάτης είναι ιδιώτης, ως στοιχείο τεκμηρίωσης υποβάλλεται δήλωση είτε του ιδιώτη</w:t>
            </w:r>
            <w:r w:rsidR="00F525CA" w:rsidRPr="001E4247">
              <w:rPr>
                <w:lang w:val="el-GR"/>
              </w:rPr>
              <w:t xml:space="preserve"> όπως εκπροσωπείται από το Νόμιμο Εκπρόσωπο</w:t>
            </w:r>
            <w:r w:rsidRPr="001E4247">
              <w:rPr>
                <w:lang w:val="el-GR"/>
              </w:rPr>
              <w:t xml:space="preserve">, είτε του υποψηφίου </w:t>
            </w:r>
            <w:r w:rsidR="00D17DD0" w:rsidRPr="001E4247">
              <w:rPr>
                <w:lang w:val="el-GR"/>
              </w:rPr>
              <w:t>οικονομικού φορέα.</w:t>
            </w:r>
          </w:p>
          <w:p w14:paraId="3DC33C4F" w14:textId="77777777" w:rsidR="007340CA" w:rsidRPr="001E4247" w:rsidRDefault="007340CA" w:rsidP="009C5EA6">
            <w:pPr>
              <w:pStyle w:val="Tabletext"/>
              <w:spacing w:line="276" w:lineRule="auto"/>
              <w:jc w:val="both"/>
              <w:rPr>
                <w:rFonts w:cs="Tahoma"/>
                <w:sz w:val="22"/>
                <w:szCs w:val="22"/>
              </w:rPr>
            </w:pPr>
          </w:p>
        </w:tc>
      </w:tr>
      <w:tr w:rsidR="00135A3A" w:rsidRPr="00BC235C" w14:paraId="767C8B10" w14:textId="77777777" w:rsidTr="009C5EA6">
        <w:tc>
          <w:tcPr>
            <w:tcW w:w="675" w:type="dxa"/>
            <w:shd w:val="clear" w:color="auto" w:fill="D9D9D9"/>
          </w:tcPr>
          <w:p w14:paraId="011A9F77" w14:textId="77777777" w:rsidR="00135A3A" w:rsidRPr="001E4247" w:rsidRDefault="00135A3A" w:rsidP="00135A3A">
            <w:pPr>
              <w:rPr>
                <w:b/>
              </w:rPr>
            </w:pPr>
            <w:r w:rsidRPr="001E4247">
              <w:rPr>
                <w:b/>
                <w:lang w:val="el-GR"/>
              </w:rPr>
              <w:lastRenderedPageBreak/>
              <w:t>4</w:t>
            </w:r>
            <w:r w:rsidRPr="001E4247">
              <w:rPr>
                <w:b/>
              </w:rPr>
              <w:t>.</w:t>
            </w:r>
          </w:p>
        </w:tc>
        <w:tc>
          <w:tcPr>
            <w:tcW w:w="9180" w:type="dxa"/>
            <w:shd w:val="clear" w:color="auto" w:fill="D9D9D9"/>
          </w:tcPr>
          <w:p w14:paraId="756457D7" w14:textId="2443968A" w:rsidR="00983DEA" w:rsidRPr="001E4247" w:rsidRDefault="00135A3A" w:rsidP="00983DEA">
            <w:pPr>
              <w:autoSpaceDE w:val="0"/>
              <w:autoSpaceDN w:val="0"/>
              <w:adjustRightInd w:val="0"/>
              <w:spacing w:after="0"/>
              <w:jc w:val="left"/>
              <w:rPr>
                <w:lang w:val="el-GR"/>
              </w:rPr>
            </w:pPr>
            <w:r w:rsidRPr="001E4247">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983DEA" w:rsidRPr="001E4247">
              <w:rPr>
                <w:b/>
                <w:bCs/>
                <w:lang w:val="el-GR" w:eastAsia="el-GR"/>
              </w:rPr>
              <w:t xml:space="preserve">2.2.6 </w:t>
            </w:r>
            <w:r w:rsidRPr="001E4247">
              <w:rPr>
                <w:b/>
                <w:bCs/>
                <w:lang w:val="el-GR" w:eastAsia="el-GR"/>
              </w:rPr>
              <w:t xml:space="preserve">. </w:t>
            </w:r>
          </w:p>
          <w:p w14:paraId="258ADB7A" w14:textId="77777777" w:rsidR="00983DEA" w:rsidRPr="001E4247" w:rsidRDefault="00983DEA" w:rsidP="00983DEA">
            <w:pPr>
              <w:autoSpaceDE w:val="0"/>
              <w:autoSpaceDN w:val="0"/>
              <w:adjustRightInd w:val="0"/>
              <w:spacing w:after="0"/>
              <w:jc w:val="left"/>
              <w:rPr>
                <w:lang w:val="el-GR"/>
              </w:rPr>
            </w:pPr>
          </w:p>
          <w:p w14:paraId="5B12ACD0" w14:textId="77777777" w:rsidR="00135A3A" w:rsidRPr="001E4247" w:rsidRDefault="00135A3A" w:rsidP="00A05D2C">
            <w:pPr>
              <w:autoSpaceDE w:val="0"/>
              <w:autoSpaceDN w:val="0"/>
              <w:adjustRightInd w:val="0"/>
              <w:spacing w:after="0"/>
              <w:jc w:val="left"/>
              <w:rPr>
                <w:lang w:val="el-GR"/>
              </w:rPr>
            </w:pPr>
            <w:r w:rsidRPr="001E4247">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BC235C" w14:paraId="55DA4A5A" w14:textId="77777777" w:rsidTr="009C5EA6">
        <w:trPr>
          <w:trHeight w:val="1063"/>
        </w:trPr>
        <w:tc>
          <w:tcPr>
            <w:tcW w:w="675" w:type="dxa"/>
          </w:tcPr>
          <w:p w14:paraId="22EFED69" w14:textId="77777777" w:rsidR="00135A3A" w:rsidRPr="001E4247" w:rsidRDefault="00135A3A" w:rsidP="00135A3A">
            <w:r w:rsidRPr="001E4247">
              <w:rPr>
                <w:lang w:val="el-GR"/>
              </w:rPr>
              <w:t>4</w:t>
            </w:r>
            <w:r w:rsidRPr="001E4247">
              <w:t>.1</w:t>
            </w:r>
          </w:p>
        </w:tc>
        <w:tc>
          <w:tcPr>
            <w:tcW w:w="9180" w:type="dxa"/>
          </w:tcPr>
          <w:p w14:paraId="69738DB7" w14:textId="77777777" w:rsidR="00135A3A" w:rsidRPr="001E4247" w:rsidRDefault="00135A3A" w:rsidP="00135A3A">
            <w:pPr>
              <w:spacing w:line="276" w:lineRule="auto"/>
              <w:rPr>
                <w:lang w:val="el-GR"/>
              </w:rPr>
            </w:pPr>
            <w:r w:rsidRPr="001E4247">
              <w:rPr>
                <w:lang w:val="el-GR"/>
              </w:rPr>
              <w:t xml:space="preserve">Πίνακα των </w:t>
            </w:r>
            <w:r w:rsidRPr="001E4247">
              <w:rPr>
                <w:b/>
                <w:lang w:val="el-GR"/>
              </w:rPr>
              <w:t xml:space="preserve">υπαλλήλων του Οικονομικού Φορέα </w:t>
            </w:r>
            <w:r w:rsidRPr="001E4247">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BC235C" w14:paraId="5E3D6238" w14:textId="77777777" w:rsidTr="004629AE">
              <w:trPr>
                <w:trHeight w:val="788"/>
              </w:trPr>
              <w:tc>
                <w:tcPr>
                  <w:tcW w:w="262" w:type="pct"/>
                  <w:shd w:val="clear" w:color="auto" w:fill="E0E0E0"/>
                  <w:vAlign w:val="center"/>
                </w:tcPr>
                <w:p w14:paraId="111084A5" w14:textId="77777777" w:rsidR="00135A3A" w:rsidRPr="001E4247" w:rsidRDefault="00135A3A" w:rsidP="00135A3A">
                  <w:pPr>
                    <w:spacing w:line="276" w:lineRule="auto"/>
                  </w:pPr>
                  <w:r w:rsidRPr="001E4247">
                    <w:t>Α/Α</w:t>
                  </w:r>
                </w:p>
              </w:tc>
              <w:tc>
                <w:tcPr>
                  <w:tcW w:w="1130" w:type="pct"/>
                  <w:shd w:val="clear" w:color="auto" w:fill="E0E0E0"/>
                  <w:vAlign w:val="center"/>
                </w:tcPr>
                <w:p w14:paraId="41BD5547" w14:textId="77777777" w:rsidR="00135A3A" w:rsidRPr="001E4247" w:rsidRDefault="00135A3A" w:rsidP="00135A3A">
                  <w:pPr>
                    <w:spacing w:line="276" w:lineRule="auto"/>
                    <w:rPr>
                      <w:lang w:val="el-GR"/>
                    </w:rPr>
                  </w:pPr>
                  <w:r w:rsidRPr="001E4247">
                    <w:rPr>
                      <w:lang w:val="el-GR"/>
                    </w:rPr>
                    <w:t>Εταιρεία (σε περίπτωση Ένωσης / Κοινοπραξίας)</w:t>
                  </w:r>
                </w:p>
              </w:tc>
              <w:tc>
                <w:tcPr>
                  <w:tcW w:w="1130" w:type="pct"/>
                  <w:shd w:val="clear" w:color="auto" w:fill="E0E0E0"/>
                  <w:vAlign w:val="center"/>
                </w:tcPr>
                <w:p w14:paraId="177D6C7F" w14:textId="77777777" w:rsidR="00135A3A" w:rsidRPr="001E4247" w:rsidRDefault="00135A3A" w:rsidP="00135A3A">
                  <w:pPr>
                    <w:spacing w:line="276" w:lineRule="auto"/>
                    <w:rPr>
                      <w:lang w:val="el-GR"/>
                    </w:rPr>
                  </w:pPr>
                  <w:r w:rsidRPr="001E4247">
                    <w:rPr>
                      <w:lang w:val="el-GR"/>
                    </w:rPr>
                    <w:t>Ονοματεπώνυμο Μέλους Ομάδας Έργου</w:t>
                  </w:r>
                </w:p>
              </w:tc>
              <w:tc>
                <w:tcPr>
                  <w:tcW w:w="1132" w:type="pct"/>
                  <w:shd w:val="clear" w:color="auto" w:fill="E0E0E0"/>
                  <w:vAlign w:val="center"/>
                </w:tcPr>
                <w:p w14:paraId="41B80699" w14:textId="77777777" w:rsidR="00135A3A" w:rsidRPr="001E4247" w:rsidRDefault="00135A3A" w:rsidP="00135A3A">
                  <w:pPr>
                    <w:spacing w:line="276" w:lineRule="auto"/>
                    <w:rPr>
                      <w:lang w:val="el-GR"/>
                    </w:rPr>
                  </w:pPr>
                  <w:r w:rsidRPr="001E4247">
                    <w:rPr>
                      <w:lang w:val="el-GR"/>
                    </w:rPr>
                    <w:t>Θέση στην Ομάδα Έργου</w:t>
                  </w:r>
                </w:p>
              </w:tc>
              <w:tc>
                <w:tcPr>
                  <w:tcW w:w="629" w:type="pct"/>
                  <w:shd w:val="clear" w:color="auto" w:fill="E0E0E0"/>
                  <w:vAlign w:val="center"/>
                </w:tcPr>
                <w:p w14:paraId="4BE1F9D7" w14:textId="77777777" w:rsidR="00135A3A" w:rsidRPr="001E4247" w:rsidRDefault="00135A3A" w:rsidP="00135A3A">
                  <w:pPr>
                    <w:spacing w:line="276" w:lineRule="auto"/>
                    <w:rPr>
                      <w:lang w:val="el-GR"/>
                    </w:rPr>
                  </w:pPr>
                  <w:r w:rsidRPr="001E4247">
                    <w:rPr>
                      <w:lang w:val="el-GR"/>
                    </w:rPr>
                    <w:t>Ανθρωπομήνες</w:t>
                  </w:r>
                </w:p>
              </w:tc>
              <w:tc>
                <w:tcPr>
                  <w:tcW w:w="718" w:type="pct"/>
                  <w:shd w:val="clear" w:color="auto" w:fill="C0C0C0"/>
                </w:tcPr>
                <w:p w14:paraId="373A9A47" w14:textId="77777777" w:rsidR="00135A3A" w:rsidRPr="001E4247" w:rsidRDefault="00135A3A" w:rsidP="00135A3A">
                  <w:pPr>
                    <w:spacing w:line="276" w:lineRule="auto"/>
                    <w:rPr>
                      <w:lang w:val="el-GR"/>
                    </w:rPr>
                  </w:pPr>
                  <w:r w:rsidRPr="001E4247">
                    <w:rPr>
                      <w:lang w:val="el-GR"/>
                    </w:rPr>
                    <w:t>Ποσοστό συμμετοχής* (%)</w:t>
                  </w:r>
                </w:p>
              </w:tc>
            </w:tr>
            <w:tr w:rsidR="00135A3A" w:rsidRPr="00BC235C" w14:paraId="3B45ED21" w14:textId="77777777" w:rsidTr="004629AE">
              <w:trPr>
                <w:trHeight w:val="394"/>
              </w:trPr>
              <w:tc>
                <w:tcPr>
                  <w:tcW w:w="262" w:type="pct"/>
                  <w:vAlign w:val="center"/>
                </w:tcPr>
                <w:p w14:paraId="73EDE2AB" w14:textId="77777777" w:rsidR="00135A3A" w:rsidRPr="001E4247" w:rsidRDefault="00135A3A" w:rsidP="00135A3A">
                  <w:pPr>
                    <w:spacing w:line="276" w:lineRule="auto"/>
                    <w:rPr>
                      <w:lang w:val="el-GR"/>
                    </w:rPr>
                  </w:pPr>
                </w:p>
              </w:tc>
              <w:tc>
                <w:tcPr>
                  <w:tcW w:w="1130" w:type="pct"/>
                  <w:vAlign w:val="center"/>
                </w:tcPr>
                <w:p w14:paraId="081DC2A5" w14:textId="77777777" w:rsidR="00135A3A" w:rsidRPr="001E4247" w:rsidRDefault="00135A3A" w:rsidP="00135A3A">
                  <w:pPr>
                    <w:spacing w:line="276" w:lineRule="auto"/>
                    <w:rPr>
                      <w:lang w:val="el-GR"/>
                    </w:rPr>
                  </w:pPr>
                </w:p>
              </w:tc>
              <w:tc>
                <w:tcPr>
                  <w:tcW w:w="1130" w:type="pct"/>
                  <w:vAlign w:val="center"/>
                </w:tcPr>
                <w:p w14:paraId="78C0E59E" w14:textId="77777777" w:rsidR="00135A3A" w:rsidRPr="001E4247" w:rsidRDefault="00135A3A" w:rsidP="00135A3A">
                  <w:pPr>
                    <w:spacing w:line="276" w:lineRule="auto"/>
                    <w:rPr>
                      <w:lang w:val="el-GR"/>
                    </w:rPr>
                  </w:pPr>
                </w:p>
              </w:tc>
              <w:tc>
                <w:tcPr>
                  <w:tcW w:w="1132" w:type="pct"/>
                  <w:vAlign w:val="center"/>
                </w:tcPr>
                <w:p w14:paraId="1B35C8A6" w14:textId="77777777" w:rsidR="00135A3A" w:rsidRPr="001E4247" w:rsidRDefault="00135A3A" w:rsidP="00135A3A">
                  <w:pPr>
                    <w:spacing w:line="276" w:lineRule="auto"/>
                    <w:rPr>
                      <w:lang w:val="el-GR"/>
                    </w:rPr>
                  </w:pPr>
                </w:p>
              </w:tc>
              <w:tc>
                <w:tcPr>
                  <w:tcW w:w="629" w:type="pct"/>
                  <w:vAlign w:val="center"/>
                </w:tcPr>
                <w:p w14:paraId="795F51A8" w14:textId="77777777" w:rsidR="00135A3A" w:rsidRPr="001E4247" w:rsidRDefault="00135A3A" w:rsidP="00135A3A">
                  <w:pPr>
                    <w:spacing w:line="276" w:lineRule="auto"/>
                    <w:rPr>
                      <w:lang w:val="el-GR"/>
                    </w:rPr>
                  </w:pPr>
                </w:p>
              </w:tc>
              <w:tc>
                <w:tcPr>
                  <w:tcW w:w="718" w:type="pct"/>
                  <w:shd w:val="clear" w:color="auto" w:fill="C0C0C0"/>
                </w:tcPr>
                <w:p w14:paraId="58CC9390" w14:textId="77777777" w:rsidR="00135A3A" w:rsidRPr="001E4247" w:rsidRDefault="00135A3A" w:rsidP="00135A3A">
                  <w:pPr>
                    <w:spacing w:line="276" w:lineRule="auto"/>
                    <w:rPr>
                      <w:lang w:val="el-GR"/>
                    </w:rPr>
                  </w:pPr>
                </w:p>
              </w:tc>
            </w:tr>
            <w:tr w:rsidR="00135A3A" w:rsidRPr="00BC235C" w14:paraId="6989D9FF" w14:textId="77777777" w:rsidTr="004629AE">
              <w:trPr>
                <w:trHeight w:val="394"/>
              </w:trPr>
              <w:tc>
                <w:tcPr>
                  <w:tcW w:w="262" w:type="pct"/>
                  <w:vAlign w:val="center"/>
                </w:tcPr>
                <w:p w14:paraId="04A6E176" w14:textId="77777777" w:rsidR="00135A3A" w:rsidRPr="001E4247" w:rsidRDefault="00135A3A" w:rsidP="00135A3A">
                  <w:pPr>
                    <w:spacing w:line="276" w:lineRule="auto"/>
                    <w:rPr>
                      <w:lang w:val="el-GR"/>
                    </w:rPr>
                  </w:pPr>
                </w:p>
              </w:tc>
              <w:tc>
                <w:tcPr>
                  <w:tcW w:w="1130" w:type="pct"/>
                  <w:vAlign w:val="center"/>
                </w:tcPr>
                <w:p w14:paraId="11241083" w14:textId="77777777" w:rsidR="00135A3A" w:rsidRPr="001E4247" w:rsidRDefault="00135A3A" w:rsidP="00135A3A">
                  <w:pPr>
                    <w:spacing w:line="276" w:lineRule="auto"/>
                    <w:rPr>
                      <w:lang w:val="el-GR"/>
                    </w:rPr>
                  </w:pPr>
                </w:p>
              </w:tc>
              <w:tc>
                <w:tcPr>
                  <w:tcW w:w="1130" w:type="pct"/>
                  <w:vAlign w:val="center"/>
                </w:tcPr>
                <w:p w14:paraId="2F9A1E40" w14:textId="77777777" w:rsidR="00135A3A" w:rsidRPr="001E4247" w:rsidRDefault="00135A3A" w:rsidP="00135A3A">
                  <w:pPr>
                    <w:spacing w:line="276" w:lineRule="auto"/>
                    <w:rPr>
                      <w:lang w:val="el-GR"/>
                    </w:rPr>
                  </w:pPr>
                </w:p>
              </w:tc>
              <w:tc>
                <w:tcPr>
                  <w:tcW w:w="1132" w:type="pct"/>
                  <w:vAlign w:val="center"/>
                </w:tcPr>
                <w:p w14:paraId="46873A9E" w14:textId="77777777" w:rsidR="00135A3A" w:rsidRPr="001E4247" w:rsidRDefault="00135A3A" w:rsidP="00135A3A">
                  <w:pPr>
                    <w:spacing w:line="276" w:lineRule="auto"/>
                    <w:rPr>
                      <w:lang w:val="el-GR"/>
                    </w:rPr>
                  </w:pPr>
                </w:p>
              </w:tc>
              <w:tc>
                <w:tcPr>
                  <w:tcW w:w="629" w:type="pct"/>
                  <w:vAlign w:val="center"/>
                </w:tcPr>
                <w:p w14:paraId="4CE0902C" w14:textId="77777777" w:rsidR="00135A3A" w:rsidRPr="001E4247" w:rsidRDefault="00135A3A" w:rsidP="00135A3A">
                  <w:pPr>
                    <w:spacing w:line="276" w:lineRule="auto"/>
                    <w:rPr>
                      <w:lang w:val="el-GR"/>
                    </w:rPr>
                  </w:pPr>
                </w:p>
              </w:tc>
              <w:tc>
                <w:tcPr>
                  <w:tcW w:w="718" w:type="pct"/>
                  <w:shd w:val="clear" w:color="auto" w:fill="C0C0C0"/>
                </w:tcPr>
                <w:p w14:paraId="5E07BA7B" w14:textId="77777777" w:rsidR="00135A3A" w:rsidRPr="001E4247" w:rsidRDefault="00135A3A" w:rsidP="00135A3A">
                  <w:pPr>
                    <w:spacing w:line="276" w:lineRule="auto"/>
                    <w:rPr>
                      <w:lang w:val="el-GR"/>
                    </w:rPr>
                  </w:pPr>
                </w:p>
              </w:tc>
            </w:tr>
            <w:tr w:rsidR="00135A3A" w:rsidRPr="00BC235C" w14:paraId="3840B9F0" w14:textId="77777777" w:rsidTr="004629AE">
              <w:trPr>
                <w:trHeight w:val="394"/>
              </w:trPr>
              <w:tc>
                <w:tcPr>
                  <w:tcW w:w="262" w:type="pct"/>
                  <w:vAlign w:val="center"/>
                </w:tcPr>
                <w:p w14:paraId="687CF941" w14:textId="77777777" w:rsidR="00135A3A" w:rsidRPr="001E4247" w:rsidRDefault="00135A3A" w:rsidP="00135A3A">
                  <w:pPr>
                    <w:spacing w:line="276" w:lineRule="auto"/>
                    <w:rPr>
                      <w:lang w:val="el-GR"/>
                    </w:rPr>
                  </w:pPr>
                </w:p>
              </w:tc>
              <w:tc>
                <w:tcPr>
                  <w:tcW w:w="1130" w:type="pct"/>
                  <w:vAlign w:val="center"/>
                </w:tcPr>
                <w:p w14:paraId="1D7328DA" w14:textId="77777777" w:rsidR="00135A3A" w:rsidRPr="001E4247" w:rsidRDefault="00135A3A" w:rsidP="00135A3A">
                  <w:pPr>
                    <w:spacing w:line="276" w:lineRule="auto"/>
                    <w:rPr>
                      <w:lang w:val="el-GR"/>
                    </w:rPr>
                  </w:pPr>
                </w:p>
              </w:tc>
              <w:tc>
                <w:tcPr>
                  <w:tcW w:w="1130" w:type="pct"/>
                  <w:vAlign w:val="center"/>
                </w:tcPr>
                <w:p w14:paraId="65F2FECC" w14:textId="77777777" w:rsidR="00135A3A" w:rsidRPr="001E4247" w:rsidRDefault="00135A3A" w:rsidP="00135A3A">
                  <w:pPr>
                    <w:spacing w:line="276" w:lineRule="auto"/>
                    <w:rPr>
                      <w:lang w:val="el-GR"/>
                    </w:rPr>
                  </w:pPr>
                </w:p>
              </w:tc>
              <w:tc>
                <w:tcPr>
                  <w:tcW w:w="1132" w:type="pct"/>
                  <w:vAlign w:val="center"/>
                </w:tcPr>
                <w:p w14:paraId="3625BC84" w14:textId="77777777" w:rsidR="00135A3A" w:rsidRPr="001E4247" w:rsidRDefault="00135A3A" w:rsidP="00135A3A">
                  <w:pPr>
                    <w:spacing w:line="276" w:lineRule="auto"/>
                    <w:rPr>
                      <w:lang w:val="el-GR"/>
                    </w:rPr>
                  </w:pPr>
                </w:p>
              </w:tc>
              <w:tc>
                <w:tcPr>
                  <w:tcW w:w="629" w:type="pct"/>
                  <w:vAlign w:val="center"/>
                </w:tcPr>
                <w:p w14:paraId="60BDD6B6" w14:textId="77777777" w:rsidR="00135A3A" w:rsidRPr="001E4247" w:rsidRDefault="00135A3A" w:rsidP="00135A3A">
                  <w:pPr>
                    <w:spacing w:line="276" w:lineRule="auto"/>
                    <w:rPr>
                      <w:lang w:val="el-GR"/>
                    </w:rPr>
                  </w:pPr>
                </w:p>
              </w:tc>
              <w:tc>
                <w:tcPr>
                  <w:tcW w:w="718" w:type="pct"/>
                  <w:shd w:val="clear" w:color="auto" w:fill="C0C0C0"/>
                </w:tcPr>
                <w:p w14:paraId="6DE2FE3F" w14:textId="77777777" w:rsidR="00135A3A" w:rsidRPr="001E4247" w:rsidRDefault="00135A3A" w:rsidP="00135A3A">
                  <w:pPr>
                    <w:spacing w:line="276" w:lineRule="auto"/>
                    <w:rPr>
                      <w:lang w:val="el-GR"/>
                    </w:rPr>
                  </w:pPr>
                </w:p>
              </w:tc>
            </w:tr>
            <w:tr w:rsidR="00135A3A" w:rsidRPr="00BC235C" w14:paraId="2C6051B4" w14:textId="77777777" w:rsidTr="004629AE">
              <w:trPr>
                <w:trHeight w:val="380"/>
              </w:trPr>
              <w:tc>
                <w:tcPr>
                  <w:tcW w:w="3654" w:type="pct"/>
                  <w:gridSpan w:val="4"/>
                  <w:tcBorders>
                    <w:bottom w:val="single" w:sz="4" w:space="0" w:color="000080"/>
                  </w:tcBorders>
                  <w:shd w:val="clear" w:color="auto" w:fill="C0C0C0"/>
                  <w:vAlign w:val="center"/>
                </w:tcPr>
                <w:p w14:paraId="2629FA31" w14:textId="77777777" w:rsidR="00135A3A" w:rsidRPr="001E4247" w:rsidRDefault="00135A3A" w:rsidP="00135A3A">
                  <w:pPr>
                    <w:spacing w:line="276" w:lineRule="auto"/>
                    <w:rPr>
                      <w:b/>
                      <w:lang w:val="el-GR"/>
                    </w:rPr>
                  </w:pPr>
                  <w:r w:rsidRPr="001E4247">
                    <w:rPr>
                      <w:b/>
                      <w:lang w:val="el-GR"/>
                    </w:rPr>
                    <w:t xml:space="preserve">ΜΕΡΙΚΟ ΣΥΝΟΛΟ (1) </w:t>
                  </w:r>
                </w:p>
              </w:tc>
              <w:tc>
                <w:tcPr>
                  <w:tcW w:w="629" w:type="pct"/>
                  <w:tcBorders>
                    <w:bottom w:val="single" w:sz="4" w:space="0" w:color="000080"/>
                  </w:tcBorders>
                  <w:shd w:val="clear" w:color="auto" w:fill="C0C0C0"/>
                  <w:vAlign w:val="center"/>
                </w:tcPr>
                <w:p w14:paraId="336FE0A6" w14:textId="77777777" w:rsidR="00135A3A" w:rsidRPr="001E4247" w:rsidRDefault="00135A3A" w:rsidP="00135A3A">
                  <w:pPr>
                    <w:spacing w:line="276" w:lineRule="auto"/>
                    <w:rPr>
                      <w:lang w:val="el-GR"/>
                    </w:rPr>
                  </w:pPr>
                </w:p>
              </w:tc>
              <w:tc>
                <w:tcPr>
                  <w:tcW w:w="718" w:type="pct"/>
                  <w:tcBorders>
                    <w:bottom w:val="single" w:sz="4" w:space="0" w:color="000080"/>
                  </w:tcBorders>
                  <w:shd w:val="clear" w:color="auto" w:fill="C0C0C0"/>
                </w:tcPr>
                <w:p w14:paraId="660A18A5" w14:textId="77777777" w:rsidR="00135A3A" w:rsidRPr="001E4247" w:rsidRDefault="00135A3A" w:rsidP="00135A3A">
                  <w:pPr>
                    <w:spacing w:line="276" w:lineRule="auto"/>
                    <w:rPr>
                      <w:lang w:val="el-GR"/>
                    </w:rPr>
                  </w:pPr>
                </w:p>
              </w:tc>
            </w:tr>
          </w:tbl>
          <w:p w14:paraId="062B1F1D" w14:textId="77777777" w:rsidR="00135A3A" w:rsidRPr="001E4247" w:rsidRDefault="00135A3A" w:rsidP="00135A3A">
            <w:pPr>
              <w:autoSpaceDE w:val="0"/>
              <w:autoSpaceDN w:val="0"/>
              <w:adjustRightInd w:val="0"/>
              <w:spacing w:after="70"/>
              <w:jc w:val="left"/>
              <w:rPr>
                <w:b/>
                <w:bCs/>
                <w:lang w:val="el-GR" w:eastAsia="el-GR"/>
              </w:rPr>
            </w:pPr>
          </w:p>
          <w:p w14:paraId="3F556245" w14:textId="77777777" w:rsidR="00135A3A" w:rsidRPr="001E4247" w:rsidRDefault="00135A3A" w:rsidP="00135A3A">
            <w:pPr>
              <w:spacing w:line="276" w:lineRule="auto"/>
              <w:rPr>
                <w:lang w:val="el-GR"/>
              </w:rPr>
            </w:pPr>
            <w:r w:rsidRPr="001E4247">
              <w:rPr>
                <w:lang w:val="el-GR"/>
              </w:rPr>
              <w:t xml:space="preserve">Πίνακα των </w:t>
            </w:r>
            <w:r w:rsidRPr="001E4247">
              <w:rPr>
                <w:b/>
                <w:lang w:val="el-GR"/>
              </w:rPr>
              <w:t>στελεχών των Υπεργολάβων</w:t>
            </w:r>
            <w:r w:rsidRPr="001E4247">
              <w:rPr>
                <w:lang w:val="el-GR"/>
              </w:rPr>
              <w:t xml:space="preserve"> </w:t>
            </w:r>
            <w:r w:rsidRPr="001E4247">
              <w:rPr>
                <w:b/>
                <w:lang w:val="el-GR"/>
              </w:rPr>
              <w:t>του Οικονομικού Φορέα</w:t>
            </w:r>
            <w:r w:rsidRPr="001E4247">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BC235C" w14:paraId="36910EC3" w14:textId="77777777" w:rsidTr="009C5EA6">
              <w:trPr>
                <w:trHeight w:val="788"/>
              </w:trPr>
              <w:tc>
                <w:tcPr>
                  <w:tcW w:w="262" w:type="pct"/>
                  <w:shd w:val="clear" w:color="auto" w:fill="E0E0E0"/>
                  <w:vAlign w:val="center"/>
                </w:tcPr>
                <w:p w14:paraId="49A7B686" w14:textId="77777777" w:rsidR="00135A3A" w:rsidRPr="001E4247" w:rsidRDefault="00135A3A" w:rsidP="00135A3A">
                  <w:pPr>
                    <w:spacing w:line="276" w:lineRule="auto"/>
                    <w:rPr>
                      <w:lang w:val="el-GR"/>
                    </w:rPr>
                  </w:pPr>
                  <w:r w:rsidRPr="001E4247">
                    <w:rPr>
                      <w:lang w:val="el-GR"/>
                    </w:rPr>
                    <w:t>Α/Α</w:t>
                  </w:r>
                </w:p>
              </w:tc>
              <w:tc>
                <w:tcPr>
                  <w:tcW w:w="1146" w:type="pct"/>
                  <w:shd w:val="clear" w:color="auto" w:fill="E0E0E0"/>
                  <w:vAlign w:val="center"/>
                </w:tcPr>
                <w:p w14:paraId="42121B21" w14:textId="77777777" w:rsidR="00135A3A" w:rsidRPr="001E4247" w:rsidRDefault="00135A3A" w:rsidP="00135A3A">
                  <w:pPr>
                    <w:spacing w:line="276" w:lineRule="auto"/>
                    <w:jc w:val="left"/>
                    <w:rPr>
                      <w:lang w:val="el-GR"/>
                    </w:rPr>
                  </w:pPr>
                  <w:r w:rsidRPr="001E4247">
                    <w:rPr>
                      <w:lang w:val="el-GR"/>
                    </w:rPr>
                    <w:t>Επωνυμία Εταιρείας Υπεργολάβου</w:t>
                  </w:r>
                </w:p>
              </w:tc>
              <w:tc>
                <w:tcPr>
                  <w:tcW w:w="1146" w:type="pct"/>
                  <w:shd w:val="clear" w:color="auto" w:fill="E0E0E0"/>
                  <w:vAlign w:val="center"/>
                </w:tcPr>
                <w:p w14:paraId="4BA7A2C5" w14:textId="77777777" w:rsidR="00135A3A" w:rsidRPr="001E4247" w:rsidRDefault="00135A3A" w:rsidP="00135A3A">
                  <w:pPr>
                    <w:spacing w:line="276" w:lineRule="auto"/>
                    <w:jc w:val="left"/>
                    <w:rPr>
                      <w:lang w:val="el-GR"/>
                    </w:rPr>
                  </w:pPr>
                  <w:r w:rsidRPr="001E4247">
                    <w:rPr>
                      <w:lang w:val="el-GR"/>
                    </w:rPr>
                    <w:t>Ονοματεπώνυμο Μέλους Ομάδας Έργου</w:t>
                  </w:r>
                </w:p>
              </w:tc>
              <w:tc>
                <w:tcPr>
                  <w:tcW w:w="1146" w:type="pct"/>
                  <w:shd w:val="clear" w:color="auto" w:fill="E0E0E0"/>
                  <w:vAlign w:val="center"/>
                </w:tcPr>
                <w:p w14:paraId="791C3AFA" w14:textId="77777777" w:rsidR="00135A3A" w:rsidRPr="001E4247" w:rsidRDefault="00135A3A" w:rsidP="00135A3A">
                  <w:pPr>
                    <w:spacing w:line="276" w:lineRule="auto"/>
                    <w:jc w:val="left"/>
                    <w:rPr>
                      <w:lang w:val="el-GR"/>
                    </w:rPr>
                  </w:pPr>
                  <w:r w:rsidRPr="001E4247">
                    <w:rPr>
                      <w:lang w:val="el-GR"/>
                    </w:rPr>
                    <w:t>Θέση στην Ομάδα Έργου</w:t>
                  </w:r>
                </w:p>
              </w:tc>
              <w:tc>
                <w:tcPr>
                  <w:tcW w:w="709" w:type="pct"/>
                  <w:shd w:val="clear" w:color="auto" w:fill="E0E0E0"/>
                  <w:vAlign w:val="center"/>
                </w:tcPr>
                <w:p w14:paraId="4B0F79BD" w14:textId="77777777" w:rsidR="00135A3A" w:rsidRPr="001E4247" w:rsidRDefault="00135A3A" w:rsidP="00135A3A">
                  <w:pPr>
                    <w:spacing w:line="276" w:lineRule="auto"/>
                    <w:jc w:val="left"/>
                    <w:rPr>
                      <w:lang w:val="el-GR"/>
                    </w:rPr>
                  </w:pPr>
                  <w:r w:rsidRPr="001E4247">
                    <w:rPr>
                      <w:lang w:val="el-GR"/>
                    </w:rPr>
                    <w:t>Ανθρωπομήνες</w:t>
                  </w:r>
                </w:p>
              </w:tc>
              <w:tc>
                <w:tcPr>
                  <w:tcW w:w="590" w:type="pct"/>
                  <w:shd w:val="clear" w:color="auto" w:fill="C0C0C0"/>
                </w:tcPr>
                <w:p w14:paraId="2BBE174F" w14:textId="77777777" w:rsidR="00135A3A" w:rsidRPr="001E4247" w:rsidRDefault="00135A3A" w:rsidP="00135A3A">
                  <w:pPr>
                    <w:spacing w:line="276" w:lineRule="auto"/>
                    <w:jc w:val="left"/>
                    <w:rPr>
                      <w:lang w:val="el-GR"/>
                    </w:rPr>
                  </w:pPr>
                  <w:r w:rsidRPr="001E4247">
                    <w:rPr>
                      <w:lang w:val="el-GR"/>
                    </w:rPr>
                    <w:t>Ποσοστό συμμετοχής* (%)</w:t>
                  </w:r>
                </w:p>
              </w:tc>
            </w:tr>
            <w:tr w:rsidR="00135A3A" w:rsidRPr="00BC235C" w14:paraId="1107C16C" w14:textId="77777777" w:rsidTr="009C5EA6">
              <w:trPr>
                <w:trHeight w:val="380"/>
              </w:trPr>
              <w:tc>
                <w:tcPr>
                  <w:tcW w:w="262" w:type="pct"/>
                  <w:vAlign w:val="center"/>
                </w:tcPr>
                <w:p w14:paraId="75F0193E" w14:textId="77777777" w:rsidR="00135A3A" w:rsidRPr="001E4247" w:rsidRDefault="00135A3A" w:rsidP="00135A3A">
                  <w:pPr>
                    <w:spacing w:line="276" w:lineRule="auto"/>
                    <w:rPr>
                      <w:lang w:val="el-GR"/>
                    </w:rPr>
                  </w:pPr>
                </w:p>
              </w:tc>
              <w:tc>
                <w:tcPr>
                  <w:tcW w:w="1146" w:type="pct"/>
                  <w:vAlign w:val="center"/>
                </w:tcPr>
                <w:p w14:paraId="17054787" w14:textId="77777777" w:rsidR="00135A3A" w:rsidRPr="001E4247" w:rsidRDefault="00135A3A" w:rsidP="00135A3A">
                  <w:pPr>
                    <w:spacing w:line="276" w:lineRule="auto"/>
                    <w:rPr>
                      <w:lang w:val="el-GR"/>
                    </w:rPr>
                  </w:pPr>
                </w:p>
              </w:tc>
              <w:tc>
                <w:tcPr>
                  <w:tcW w:w="1146" w:type="pct"/>
                  <w:vAlign w:val="center"/>
                </w:tcPr>
                <w:p w14:paraId="4095BE04" w14:textId="77777777" w:rsidR="00135A3A" w:rsidRPr="001E4247" w:rsidRDefault="00135A3A" w:rsidP="00135A3A">
                  <w:pPr>
                    <w:spacing w:line="276" w:lineRule="auto"/>
                    <w:rPr>
                      <w:lang w:val="el-GR"/>
                    </w:rPr>
                  </w:pPr>
                </w:p>
              </w:tc>
              <w:tc>
                <w:tcPr>
                  <w:tcW w:w="1146" w:type="pct"/>
                  <w:vAlign w:val="center"/>
                </w:tcPr>
                <w:p w14:paraId="4BA76D3A" w14:textId="77777777" w:rsidR="00135A3A" w:rsidRPr="001E4247" w:rsidRDefault="00135A3A" w:rsidP="00135A3A">
                  <w:pPr>
                    <w:spacing w:line="276" w:lineRule="auto"/>
                    <w:rPr>
                      <w:lang w:val="el-GR"/>
                    </w:rPr>
                  </w:pPr>
                </w:p>
              </w:tc>
              <w:tc>
                <w:tcPr>
                  <w:tcW w:w="709" w:type="pct"/>
                  <w:vAlign w:val="center"/>
                </w:tcPr>
                <w:p w14:paraId="711638BD" w14:textId="77777777" w:rsidR="00135A3A" w:rsidRPr="001E4247" w:rsidRDefault="00135A3A" w:rsidP="00135A3A">
                  <w:pPr>
                    <w:spacing w:line="276" w:lineRule="auto"/>
                    <w:rPr>
                      <w:lang w:val="el-GR"/>
                    </w:rPr>
                  </w:pPr>
                </w:p>
              </w:tc>
              <w:tc>
                <w:tcPr>
                  <w:tcW w:w="590" w:type="pct"/>
                  <w:shd w:val="clear" w:color="auto" w:fill="C0C0C0"/>
                </w:tcPr>
                <w:p w14:paraId="7C8B8F5C" w14:textId="77777777" w:rsidR="00135A3A" w:rsidRPr="001E4247" w:rsidRDefault="00135A3A" w:rsidP="00135A3A">
                  <w:pPr>
                    <w:spacing w:line="276" w:lineRule="auto"/>
                    <w:rPr>
                      <w:lang w:val="el-GR"/>
                    </w:rPr>
                  </w:pPr>
                </w:p>
              </w:tc>
            </w:tr>
            <w:tr w:rsidR="00135A3A" w:rsidRPr="00BC235C" w14:paraId="3B968449" w14:textId="77777777" w:rsidTr="009C5EA6">
              <w:trPr>
                <w:trHeight w:val="394"/>
              </w:trPr>
              <w:tc>
                <w:tcPr>
                  <w:tcW w:w="262" w:type="pct"/>
                  <w:vAlign w:val="center"/>
                </w:tcPr>
                <w:p w14:paraId="71940F98" w14:textId="77777777" w:rsidR="00135A3A" w:rsidRPr="001E4247" w:rsidRDefault="00135A3A" w:rsidP="00135A3A">
                  <w:pPr>
                    <w:spacing w:line="276" w:lineRule="auto"/>
                    <w:rPr>
                      <w:lang w:val="el-GR"/>
                    </w:rPr>
                  </w:pPr>
                </w:p>
              </w:tc>
              <w:tc>
                <w:tcPr>
                  <w:tcW w:w="1146" w:type="pct"/>
                  <w:vAlign w:val="center"/>
                </w:tcPr>
                <w:p w14:paraId="58271F5F" w14:textId="77777777" w:rsidR="00135A3A" w:rsidRPr="001E4247" w:rsidRDefault="00135A3A" w:rsidP="00135A3A">
                  <w:pPr>
                    <w:spacing w:line="276" w:lineRule="auto"/>
                    <w:rPr>
                      <w:lang w:val="el-GR"/>
                    </w:rPr>
                  </w:pPr>
                </w:p>
              </w:tc>
              <w:tc>
                <w:tcPr>
                  <w:tcW w:w="1146" w:type="pct"/>
                  <w:vAlign w:val="center"/>
                </w:tcPr>
                <w:p w14:paraId="6FEB61BD" w14:textId="77777777" w:rsidR="00135A3A" w:rsidRPr="001E4247" w:rsidRDefault="00135A3A" w:rsidP="00135A3A">
                  <w:pPr>
                    <w:spacing w:line="276" w:lineRule="auto"/>
                    <w:rPr>
                      <w:lang w:val="el-GR"/>
                    </w:rPr>
                  </w:pPr>
                </w:p>
              </w:tc>
              <w:tc>
                <w:tcPr>
                  <w:tcW w:w="1146" w:type="pct"/>
                  <w:vAlign w:val="center"/>
                </w:tcPr>
                <w:p w14:paraId="341194E2" w14:textId="77777777" w:rsidR="00135A3A" w:rsidRPr="001E4247" w:rsidRDefault="00135A3A" w:rsidP="00135A3A">
                  <w:pPr>
                    <w:spacing w:line="276" w:lineRule="auto"/>
                    <w:rPr>
                      <w:lang w:val="el-GR"/>
                    </w:rPr>
                  </w:pPr>
                </w:p>
              </w:tc>
              <w:tc>
                <w:tcPr>
                  <w:tcW w:w="709" w:type="pct"/>
                  <w:vAlign w:val="center"/>
                </w:tcPr>
                <w:p w14:paraId="21897A72" w14:textId="77777777" w:rsidR="00135A3A" w:rsidRPr="001E4247" w:rsidRDefault="00135A3A" w:rsidP="00135A3A">
                  <w:pPr>
                    <w:spacing w:line="276" w:lineRule="auto"/>
                    <w:rPr>
                      <w:lang w:val="el-GR"/>
                    </w:rPr>
                  </w:pPr>
                </w:p>
              </w:tc>
              <w:tc>
                <w:tcPr>
                  <w:tcW w:w="590" w:type="pct"/>
                  <w:shd w:val="clear" w:color="auto" w:fill="C0C0C0"/>
                </w:tcPr>
                <w:p w14:paraId="322B20CF" w14:textId="77777777" w:rsidR="00135A3A" w:rsidRPr="001E4247" w:rsidRDefault="00135A3A" w:rsidP="00135A3A">
                  <w:pPr>
                    <w:spacing w:line="276" w:lineRule="auto"/>
                    <w:rPr>
                      <w:lang w:val="el-GR"/>
                    </w:rPr>
                  </w:pPr>
                </w:p>
              </w:tc>
            </w:tr>
            <w:tr w:rsidR="00135A3A" w:rsidRPr="00BC235C" w14:paraId="53C5F7D8" w14:textId="77777777" w:rsidTr="009C5EA6">
              <w:trPr>
                <w:trHeight w:val="394"/>
              </w:trPr>
              <w:tc>
                <w:tcPr>
                  <w:tcW w:w="262" w:type="pct"/>
                  <w:vAlign w:val="center"/>
                </w:tcPr>
                <w:p w14:paraId="185DAB41" w14:textId="77777777" w:rsidR="00135A3A" w:rsidRPr="001E4247" w:rsidRDefault="00135A3A" w:rsidP="00135A3A">
                  <w:pPr>
                    <w:spacing w:line="276" w:lineRule="auto"/>
                    <w:rPr>
                      <w:lang w:val="el-GR"/>
                    </w:rPr>
                  </w:pPr>
                </w:p>
              </w:tc>
              <w:tc>
                <w:tcPr>
                  <w:tcW w:w="1146" w:type="pct"/>
                  <w:vAlign w:val="center"/>
                </w:tcPr>
                <w:p w14:paraId="5C7FA212" w14:textId="77777777" w:rsidR="00135A3A" w:rsidRPr="001E4247" w:rsidRDefault="00135A3A" w:rsidP="00135A3A">
                  <w:pPr>
                    <w:spacing w:line="276" w:lineRule="auto"/>
                    <w:rPr>
                      <w:lang w:val="el-GR"/>
                    </w:rPr>
                  </w:pPr>
                </w:p>
              </w:tc>
              <w:tc>
                <w:tcPr>
                  <w:tcW w:w="1146" w:type="pct"/>
                  <w:vAlign w:val="center"/>
                </w:tcPr>
                <w:p w14:paraId="277974FE" w14:textId="77777777" w:rsidR="00135A3A" w:rsidRPr="001E4247" w:rsidRDefault="00135A3A" w:rsidP="00135A3A">
                  <w:pPr>
                    <w:spacing w:line="276" w:lineRule="auto"/>
                    <w:rPr>
                      <w:lang w:val="el-GR"/>
                    </w:rPr>
                  </w:pPr>
                </w:p>
              </w:tc>
              <w:tc>
                <w:tcPr>
                  <w:tcW w:w="1146" w:type="pct"/>
                  <w:vAlign w:val="center"/>
                </w:tcPr>
                <w:p w14:paraId="7989EFB0" w14:textId="77777777" w:rsidR="00135A3A" w:rsidRPr="001E4247" w:rsidRDefault="00135A3A" w:rsidP="00135A3A">
                  <w:pPr>
                    <w:spacing w:line="276" w:lineRule="auto"/>
                    <w:rPr>
                      <w:lang w:val="el-GR"/>
                    </w:rPr>
                  </w:pPr>
                </w:p>
              </w:tc>
              <w:tc>
                <w:tcPr>
                  <w:tcW w:w="709" w:type="pct"/>
                  <w:vAlign w:val="center"/>
                </w:tcPr>
                <w:p w14:paraId="3BBD34B7" w14:textId="77777777" w:rsidR="00135A3A" w:rsidRPr="001E4247" w:rsidRDefault="00135A3A" w:rsidP="00135A3A">
                  <w:pPr>
                    <w:spacing w:line="276" w:lineRule="auto"/>
                    <w:rPr>
                      <w:lang w:val="el-GR"/>
                    </w:rPr>
                  </w:pPr>
                </w:p>
              </w:tc>
              <w:tc>
                <w:tcPr>
                  <w:tcW w:w="590" w:type="pct"/>
                  <w:shd w:val="clear" w:color="auto" w:fill="C0C0C0"/>
                </w:tcPr>
                <w:p w14:paraId="649C1B08" w14:textId="77777777" w:rsidR="00135A3A" w:rsidRPr="001E4247" w:rsidRDefault="00135A3A" w:rsidP="00135A3A">
                  <w:pPr>
                    <w:spacing w:line="276" w:lineRule="auto"/>
                    <w:rPr>
                      <w:lang w:val="el-GR"/>
                    </w:rPr>
                  </w:pPr>
                </w:p>
              </w:tc>
            </w:tr>
            <w:tr w:rsidR="00135A3A" w:rsidRPr="00BC235C" w14:paraId="15420A02" w14:textId="77777777" w:rsidTr="009C5EA6">
              <w:trPr>
                <w:trHeight w:val="394"/>
              </w:trPr>
              <w:tc>
                <w:tcPr>
                  <w:tcW w:w="3701" w:type="pct"/>
                  <w:gridSpan w:val="4"/>
                  <w:tcBorders>
                    <w:bottom w:val="single" w:sz="4" w:space="0" w:color="000080"/>
                  </w:tcBorders>
                  <w:shd w:val="clear" w:color="auto" w:fill="C0C0C0"/>
                  <w:vAlign w:val="center"/>
                </w:tcPr>
                <w:p w14:paraId="6CC1EF8F" w14:textId="77777777" w:rsidR="00135A3A" w:rsidRPr="001E4247" w:rsidRDefault="00135A3A" w:rsidP="00135A3A">
                  <w:pPr>
                    <w:spacing w:line="276" w:lineRule="auto"/>
                    <w:rPr>
                      <w:b/>
                      <w:lang w:val="el-GR"/>
                    </w:rPr>
                  </w:pPr>
                  <w:r w:rsidRPr="001E4247">
                    <w:rPr>
                      <w:b/>
                      <w:lang w:val="el-GR"/>
                    </w:rPr>
                    <w:t xml:space="preserve">ΜΕΡΙΚΟ ΣΥΝΟΛΟ (2) </w:t>
                  </w:r>
                </w:p>
              </w:tc>
              <w:tc>
                <w:tcPr>
                  <w:tcW w:w="709" w:type="pct"/>
                  <w:tcBorders>
                    <w:bottom w:val="single" w:sz="4" w:space="0" w:color="000080"/>
                  </w:tcBorders>
                  <w:shd w:val="clear" w:color="auto" w:fill="C0C0C0"/>
                  <w:vAlign w:val="center"/>
                </w:tcPr>
                <w:p w14:paraId="671035D6" w14:textId="77777777" w:rsidR="00135A3A" w:rsidRPr="001E4247" w:rsidRDefault="00135A3A" w:rsidP="00135A3A">
                  <w:pPr>
                    <w:spacing w:line="276" w:lineRule="auto"/>
                    <w:rPr>
                      <w:lang w:val="el-GR"/>
                    </w:rPr>
                  </w:pPr>
                </w:p>
              </w:tc>
              <w:tc>
                <w:tcPr>
                  <w:tcW w:w="590" w:type="pct"/>
                  <w:tcBorders>
                    <w:bottom w:val="single" w:sz="4" w:space="0" w:color="000080"/>
                  </w:tcBorders>
                  <w:shd w:val="clear" w:color="auto" w:fill="C0C0C0"/>
                </w:tcPr>
                <w:p w14:paraId="73EE3A5D" w14:textId="77777777" w:rsidR="00135A3A" w:rsidRPr="001E4247" w:rsidRDefault="00135A3A" w:rsidP="00135A3A">
                  <w:pPr>
                    <w:spacing w:line="276" w:lineRule="auto"/>
                    <w:rPr>
                      <w:lang w:val="el-GR"/>
                    </w:rPr>
                  </w:pPr>
                </w:p>
              </w:tc>
            </w:tr>
          </w:tbl>
          <w:p w14:paraId="2186AAE5" w14:textId="77777777" w:rsidR="00135A3A" w:rsidRPr="001E4247" w:rsidRDefault="00135A3A" w:rsidP="00135A3A">
            <w:pPr>
              <w:autoSpaceDE w:val="0"/>
              <w:autoSpaceDN w:val="0"/>
              <w:adjustRightInd w:val="0"/>
              <w:spacing w:after="70"/>
              <w:jc w:val="left"/>
              <w:rPr>
                <w:b/>
                <w:bCs/>
                <w:lang w:val="el-GR" w:eastAsia="el-GR"/>
              </w:rPr>
            </w:pPr>
          </w:p>
          <w:p w14:paraId="4656E790" w14:textId="77777777" w:rsidR="00135A3A" w:rsidRPr="001E4247" w:rsidRDefault="00135A3A" w:rsidP="00135A3A">
            <w:pPr>
              <w:spacing w:line="276" w:lineRule="auto"/>
              <w:rPr>
                <w:lang w:val="el-GR"/>
              </w:rPr>
            </w:pPr>
            <w:r w:rsidRPr="001E4247">
              <w:rPr>
                <w:lang w:val="el-GR"/>
              </w:rPr>
              <w:t xml:space="preserve">Πίνακα των </w:t>
            </w:r>
            <w:r w:rsidRPr="001E4247">
              <w:rPr>
                <w:b/>
                <w:lang w:val="el-GR"/>
              </w:rPr>
              <w:t xml:space="preserve">εξωτερικών συνεργατών του Οικονομικού Φορέα </w:t>
            </w:r>
            <w:r w:rsidRPr="001E4247">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BC235C" w14:paraId="1729A27F" w14:textId="77777777" w:rsidTr="009C5EA6">
              <w:trPr>
                <w:trHeight w:val="788"/>
              </w:trPr>
              <w:tc>
                <w:tcPr>
                  <w:tcW w:w="262" w:type="pct"/>
                  <w:shd w:val="clear" w:color="auto" w:fill="E0E0E0"/>
                  <w:vAlign w:val="center"/>
                </w:tcPr>
                <w:p w14:paraId="0EFE4706" w14:textId="77777777" w:rsidR="00135A3A" w:rsidRPr="001E4247" w:rsidRDefault="00135A3A" w:rsidP="00135A3A">
                  <w:pPr>
                    <w:spacing w:line="276" w:lineRule="auto"/>
                    <w:rPr>
                      <w:lang w:val="el-GR"/>
                    </w:rPr>
                  </w:pPr>
                  <w:r w:rsidRPr="001E4247">
                    <w:rPr>
                      <w:lang w:val="el-GR"/>
                    </w:rPr>
                    <w:t>Α/Α</w:t>
                  </w:r>
                </w:p>
              </w:tc>
              <w:tc>
                <w:tcPr>
                  <w:tcW w:w="2261" w:type="pct"/>
                  <w:shd w:val="clear" w:color="auto" w:fill="E0E0E0"/>
                  <w:vAlign w:val="center"/>
                </w:tcPr>
                <w:p w14:paraId="4BF75E23" w14:textId="77777777" w:rsidR="00135A3A" w:rsidRPr="001E4247" w:rsidRDefault="00135A3A" w:rsidP="00135A3A">
                  <w:pPr>
                    <w:spacing w:line="276" w:lineRule="auto"/>
                    <w:rPr>
                      <w:lang w:val="el-GR"/>
                    </w:rPr>
                  </w:pPr>
                  <w:r w:rsidRPr="001E4247">
                    <w:rPr>
                      <w:lang w:val="el-GR"/>
                    </w:rPr>
                    <w:t>Ονοματεπώνυμο Μέλους Ομάδας Έργου</w:t>
                  </w:r>
                </w:p>
              </w:tc>
              <w:tc>
                <w:tcPr>
                  <w:tcW w:w="1128" w:type="pct"/>
                  <w:shd w:val="clear" w:color="auto" w:fill="E0E0E0"/>
                  <w:vAlign w:val="center"/>
                </w:tcPr>
                <w:p w14:paraId="6BE33DF4" w14:textId="77777777" w:rsidR="00135A3A" w:rsidRPr="001E4247" w:rsidRDefault="00135A3A" w:rsidP="00135A3A">
                  <w:pPr>
                    <w:spacing w:line="276" w:lineRule="auto"/>
                    <w:rPr>
                      <w:lang w:val="el-GR"/>
                    </w:rPr>
                  </w:pPr>
                  <w:r w:rsidRPr="001E4247">
                    <w:rPr>
                      <w:lang w:val="el-GR"/>
                    </w:rPr>
                    <w:t>Θέση στην Ομάδα Έργου</w:t>
                  </w:r>
                </w:p>
              </w:tc>
              <w:tc>
                <w:tcPr>
                  <w:tcW w:w="709" w:type="pct"/>
                  <w:shd w:val="clear" w:color="auto" w:fill="E0E0E0"/>
                  <w:vAlign w:val="center"/>
                </w:tcPr>
                <w:p w14:paraId="07CCA04C" w14:textId="77777777" w:rsidR="00135A3A" w:rsidRPr="001E4247" w:rsidRDefault="00135A3A" w:rsidP="00135A3A">
                  <w:pPr>
                    <w:spacing w:line="276" w:lineRule="auto"/>
                    <w:rPr>
                      <w:lang w:val="el-GR"/>
                    </w:rPr>
                  </w:pPr>
                  <w:r w:rsidRPr="001E4247">
                    <w:rPr>
                      <w:lang w:val="el-GR"/>
                    </w:rPr>
                    <w:t>Ανθρωπομήνες</w:t>
                  </w:r>
                </w:p>
              </w:tc>
              <w:tc>
                <w:tcPr>
                  <w:tcW w:w="639" w:type="pct"/>
                  <w:shd w:val="clear" w:color="auto" w:fill="C0C0C0"/>
                </w:tcPr>
                <w:p w14:paraId="502E3164" w14:textId="77777777" w:rsidR="00135A3A" w:rsidRPr="001E4247" w:rsidRDefault="00135A3A" w:rsidP="00135A3A">
                  <w:pPr>
                    <w:spacing w:line="276" w:lineRule="auto"/>
                    <w:rPr>
                      <w:lang w:val="el-GR"/>
                    </w:rPr>
                  </w:pPr>
                  <w:r w:rsidRPr="001E4247">
                    <w:rPr>
                      <w:lang w:val="el-GR"/>
                    </w:rPr>
                    <w:t>Ποσοστό συμμετοχής* (%)</w:t>
                  </w:r>
                </w:p>
              </w:tc>
            </w:tr>
            <w:tr w:rsidR="00135A3A" w:rsidRPr="00BC235C" w14:paraId="67598FF1" w14:textId="77777777" w:rsidTr="009C5EA6">
              <w:trPr>
                <w:trHeight w:val="394"/>
              </w:trPr>
              <w:tc>
                <w:tcPr>
                  <w:tcW w:w="262" w:type="pct"/>
                  <w:vAlign w:val="center"/>
                </w:tcPr>
                <w:p w14:paraId="334B9B75" w14:textId="77777777" w:rsidR="00135A3A" w:rsidRPr="001E4247" w:rsidRDefault="00135A3A" w:rsidP="00135A3A">
                  <w:pPr>
                    <w:spacing w:line="276" w:lineRule="auto"/>
                    <w:rPr>
                      <w:lang w:val="el-GR"/>
                    </w:rPr>
                  </w:pPr>
                </w:p>
              </w:tc>
              <w:tc>
                <w:tcPr>
                  <w:tcW w:w="2261" w:type="pct"/>
                  <w:vAlign w:val="center"/>
                </w:tcPr>
                <w:p w14:paraId="7697AF9E" w14:textId="77777777" w:rsidR="00135A3A" w:rsidRPr="001E4247" w:rsidRDefault="00135A3A" w:rsidP="00135A3A">
                  <w:pPr>
                    <w:spacing w:line="276" w:lineRule="auto"/>
                    <w:rPr>
                      <w:lang w:val="el-GR"/>
                    </w:rPr>
                  </w:pPr>
                </w:p>
              </w:tc>
              <w:tc>
                <w:tcPr>
                  <w:tcW w:w="1128" w:type="pct"/>
                  <w:vAlign w:val="center"/>
                </w:tcPr>
                <w:p w14:paraId="3439319E" w14:textId="77777777" w:rsidR="00135A3A" w:rsidRPr="001E4247" w:rsidRDefault="00135A3A" w:rsidP="00135A3A">
                  <w:pPr>
                    <w:spacing w:line="276" w:lineRule="auto"/>
                    <w:rPr>
                      <w:lang w:val="el-GR"/>
                    </w:rPr>
                  </w:pPr>
                </w:p>
              </w:tc>
              <w:tc>
                <w:tcPr>
                  <w:tcW w:w="709" w:type="pct"/>
                  <w:vAlign w:val="center"/>
                </w:tcPr>
                <w:p w14:paraId="11313F8F" w14:textId="77777777" w:rsidR="00135A3A" w:rsidRPr="001E4247" w:rsidRDefault="00135A3A" w:rsidP="00135A3A">
                  <w:pPr>
                    <w:spacing w:line="276" w:lineRule="auto"/>
                    <w:rPr>
                      <w:lang w:val="el-GR"/>
                    </w:rPr>
                  </w:pPr>
                </w:p>
              </w:tc>
              <w:tc>
                <w:tcPr>
                  <w:tcW w:w="639" w:type="pct"/>
                  <w:shd w:val="clear" w:color="auto" w:fill="C0C0C0"/>
                </w:tcPr>
                <w:p w14:paraId="29601D87" w14:textId="77777777" w:rsidR="00135A3A" w:rsidRPr="001E4247" w:rsidRDefault="00135A3A" w:rsidP="00135A3A">
                  <w:pPr>
                    <w:spacing w:line="276" w:lineRule="auto"/>
                    <w:rPr>
                      <w:lang w:val="el-GR"/>
                    </w:rPr>
                  </w:pPr>
                </w:p>
              </w:tc>
            </w:tr>
            <w:tr w:rsidR="00135A3A" w:rsidRPr="00BC235C" w14:paraId="487DC6CA" w14:textId="77777777" w:rsidTr="009C5EA6">
              <w:trPr>
                <w:trHeight w:val="394"/>
              </w:trPr>
              <w:tc>
                <w:tcPr>
                  <w:tcW w:w="262" w:type="pct"/>
                  <w:vAlign w:val="center"/>
                </w:tcPr>
                <w:p w14:paraId="71F410D3" w14:textId="77777777" w:rsidR="00135A3A" w:rsidRPr="001E4247" w:rsidRDefault="00135A3A" w:rsidP="00135A3A">
                  <w:pPr>
                    <w:spacing w:line="276" w:lineRule="auto"/>
                    <w:rPr>
                      <w:lang w:val="el-GR"/>
                    </w:rPr>
                  </w:pPr>
                </w:p>
              </w:tc>
              <w:tc>
                <w:tcPr>
                  <w:tcW w:w="2261" w:type="pct"/>
                  <w:vAlign w:val="center"/>
                </w:tcPr>
                <w:p w14:paraId="3B366DA8" w14:textId="77777777" w:rsidR="00135A3A" w:rsidRPr="001E4247" w:rsidRDefault="00135A3A" w:rsidP="00135A3A">
                  <w:pPr>
                    <w:spacing w:line="276" w:lineRule="auto"/>
                    <w:rPr>
                      <w:lang w:val="el-GR"/>
                    </w:rPr>
                  </w:pPr>
                </w:p>
              </w:tc>
              <w:tc>
                <w:tcPr>
                  <w:tcW w:w="1128" w:type="pct"/>
                  <w:vAlign w:val="center"/>
                </w:tcPr>
                <w:p w14:paraId="32199B60" w14:textId="77777777" w:rsidR="00135A3A" w:rsidRPr="001E4247" w:rsidRDefault="00135A3A" w:rsidP="00135A3A">
                  <w:pPr>
                    <w:spacing w:line="276" w:lineRule="auto"/>
                    <w:rPr>
                      <w:lang w:val="el-GR"/>
                    </w:rPr>
                  </w:pPr>
                </w:p>
              </w:tc>
              <w:tc>
                <w:tcPr>
                  <w:tcW w:w="709" w:type="pct"/>
                  <w:vAlign w:val="center"/>
                </w:tcPr>
                <w:p w14:paraId="1B6A8772" w14:textId="77777777" w:rsidR="00135A3A" w:rsidRPr="001E4247" w:rsidRDefault="00135A3A" w:rsidP="00135A3A">
                  <w:pPr>
                    <w:spacing w:line="276" w:lineRule="auto"/>
                    <w:rPr>
                      <w:lang w:val="el-GR"/>
                    </w:rPr>
                  </w:pPr>
                </w:p>
              </w:tc>
              <w:tc>
                <w:tcPr>
                  <w:tcW w:w="639" w:type="pct"/>
                  <w:shd w:val="clear" w:color="auto" w:fill="C0C0C0"/>
                </w:tcPr>
                <w:p w14:paraId="60DAE486" w14:textId="77777777" w:rsidR="00135A3A" w:rsidRPr="001E4247" w:rsidRDefault="00135A3A" w:rsidP="00135A3A">
                  <w:pPr>
                    <w:spacing w:line="276" w:lineRule="auto"/>
                    <w:rPr>
                      <w:lang w:val="el-GR"/>
                    </w:rPr>
                  </w:pPr>
                </w:p>
              </w:tc>
            </w:tr>
            <w:tr w:rsidR="00135A3A" w:rsidRPr="00BC235C" w14:paraId="60DEE01C" w14:textId="77777777" w:rsidTr="009C5EA6">
              <w:trPr>
                <w:trHeight w:val="394"/>
              </w:trPr>
              <w:tc>
                <w:tcPr>
                  <w:tcW w:w="262" w:type="pct"/>
                  <w:vAlign w:val="center"/>
                </w:tcPr>
                <w:p w14:paraId="1C40129F" w14:textId="77777777" w:rsidR="00135A3A" w:rsidRPr="001E4247" w:rsidRDefault="00135A3A" w:rsidP="00135A3A">
                  <w:pPr>
                    <w:spacing w:line="276" w:lineRule="auto"/>
                    <w:rPr>
                      <w:lang w:val="el-GR"/>
                    </w:rPr>
                  </w:pPr>
                </w:p>
              </w:tc>
              <w:tc>
                <w:tcPr>
                  <w:tcW w:w="2261" w:type="pct"/>
                  <w:vAlign w:val="center"/>
                </w:tcPr>
                <w:p w14:paraId="61170C11" w14:textId="77777777" w:rsidR="00135A3A" w:rsidRPr="001E4247" w:rsidRDefault="00135A3A" w:rsidP="00135A3A">
                  <w:pPr>
                    <w:spacing w:line="276" w:lineRule="auto"/>
                    <w:rPr>
                      <w:lang w:val="el-GR"/>
                    </w:rPr>
                  </w:pPr>
                </w:p>
              </w:tc>
              <w:tc>
                <w:tcPr>
                  <w:tcW w:w="1128" w:type="pct"/>
                  <w:vAlign w:val="center"/>
                </w:tcPr>
                <w:p w14:paraId="4C36CBC1" w14:textId="77777777" w:rsidR="00135A3A" w:rsidRPr="001E4247" w:rsidRDefault="00135A3A" w:rsidP="00135A3A">
                  <w:pPr>
                    <w:spacing w:line="276" w:lineRule="auto"/>
                    <w:rPr>
                      <w:lang w:val="el-GR"/>
                    </w:rPr>
                  </w:pPr>
                </w:p>
              </w:tc>
              <w:tc>
                <w:tcPr>
                  <w:tcW w:w="709" w:type="pct"/>
                  <w:vAlign w:val="center"/>
                </w:tcPr>
                <w:p w14:paraId="6D33944F" w14:textId="77777777" w:rsidR="00135A3A" w:rsidRPr="001E4247" w:rsidRDefault="00135A3A" w:rsidP="00135A3A">
                  <w:pPr>
                    <w:spacing w:line="276" w:lineRule="auto"/>
                    <w:rPr>
                      <w:lang w:val="el-GR"/>
                    </w:rPr>
                  </w:pPr>
                </w:p>
              </w:tc>
              <w:tc>
                <w:tcPr>
                  <w:tcW w:w="639" w:type="pct"/>
                  <w:shd w:val="clear" w:color="auto" w:fill="C0C0C0"/>
                </w:tcPr>
                <w:p w14:paraId="6ECD9BCC" w14:textId="77777777" w:rsidR="00135A3A" w:rsidRPr="001E4247" w:rsidRDefault="00135A3A" w:rsidP="00135A3A">
                  <w:pPr>
                    <w:spacing w:line="276" w:lineRule="auto"/>
                    <w:rPr>
                      <w:lang w:val="el-GR"/>
                    </w:rPr>
                  </w:pPr>
                </w:p>
              </w:tc>
            </w:tr>
            <w:tr w:rsidR="00135A3A" w:rsidRPr="00BC235C" w14:paraId="4E304B4F" w14:textId="77777777" w:rsidTr="009C5EA6">
              <w:trPr>
                <w:trHeight w:val="380"/>
              </w:trPr>
              <w:tc>
                <w:tcPr>
                  <w:tcW w:w="3653" w:type="pct"/>
                  <w:gridSpan w:val="3"/>
                  <w:shd w:val="clear" w:color="auto" w:fill="C0C0C0"/>
                  <w:vAlign w:val="center"/>
                </w:tcPr>
                <w:p w14:paraId="61488DE0" w14:textId="77777777" w:rsidR="00135A3A" w:rsidRPr="001E4247" w:rsidRDefault="00135A3A" w:rsidP="00135A3A">
                  <w:pPr>
                    <w:spacing w:line="276" w:lineRule="auto"/>
                    <w:rPr>
                      <w:lang w:val="el-GR"/>
                    </w:rPr>
                  </w:pPr>
                  <w:r w:rsidRPr="001E4247">
                    <w:rPr>
                      <w:b/>
                      <w:lang w:val="el-GR"/>
                    </w:rPr>
                    <w:t>ΜΕΡΙΚΟ ΣΥΝΟΛΟ (3)</w:t>
                  </w:r>
                </w:p>
              </w:tc>
              <w:tc>
                <w:tcPr>
                  <w:tcW w:w="709" w:type="pct"/>
                  <w:shd w:val="clear" w:color="auto" w:fill="C0C0C0"/>
                  <w:vAlign w:val="center"/>
                </w:tcPr>
                <w:p w14:paraId="3777C64F" w14:textId="77777777" w:rsidR="00135A3A" w:rsidRPr="001E4247" w:rsidRDefault="00135A3A" w:rsidP="00135A3A">
                  <w:pPr>
                    <w:spacing w:line="276" w:lineRule="auto"/>
                    <w:rPr>
                      <w:lang w:val="el-GR"/>
                    </w:rPr>
                  </w:pPr>
                </w:p>
              </w:tc>
              <w:tc>
                <w:tcPr>
                  <w:tcW w:w="639" w:type="pct"/>
                  <w:shd w:val="clear" w:color="auto" w:fill="C0C0C0"/>
                </w:tcPr>
                <w:p w14:paraId="08FF88D0" w14:textId="77777777" w:rsidR="00135A3A" w:rsidRPr="001E4247" w:rsidRDefault="00135A3A" w:rsidP="00135A3A">
                  <w:pPr>
                    <w:spacing w:line="276" w:lineRule="auto"/>
                    <w:rPr>
                      <w:lang w:val="el-GR"/>
                    </w:rPr>
                  </w:pPr>
                </w:p>
              </w:tc>
            </w:tr>
          </w:tbl>
          <w:p w14:paraId="2DC5F4EF" w14:textId="417CC67E" w:rsidR="00135A3A" w:rsidRPr="001E4247" w:rsidRDefault="00135A3A" w:rsidP="00135A3A">
            <w:pPr>
              <w:spacing w:line="276" w:lineRule="auto"/>
              <w:rPr>
                <w:lang w:val="el-GR"/>
              </w:rPr>
            </w:pPr>
            <w:r w:rsidRPr="001E4247">
              <w:rPr>
                <w:lang w:val="el-GR"/>
              </w:rPr>
              <w:t xml:space="preserve">*ως </w:t>
            </w:r>
            <w:r w:rsidRPr="001E4247">
              <w:rPr>
                <w:b/>
                <w:lang w:val="el-GR"/>
              </w:rPr>
              <w:t>Ποσοστό Συμμετοχής</w:t>
            </w:r>
            <w:r w:rsidRPr="001E4247">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E52497F" w14:textId="77777777" w:rsidR="00135A3A" w:rsidRPr="001E4247" w:rsidRDefault="00135A3A" w:rsidP="00135A3A">
            <w:pPr>
              <w:autoSpaceDE w:val="0"/>
              <w:autoSpaceDN w:val="0"/>
              <w:adjustRightInd w:val="0"/>
              <w:spacing w:after="70"/>
              <w:rPr>
                <w:b/>
                <w:bCs/>
                <w:lang w:val="el-GR" w:eastAsia="el-GR"/>
              </w:rPr>
            </w:pPr>
            <w:r w:rsidRPr="001E4247">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1E4247" w14:paraId="5012E107" w14:textId="77777777" w:rsidTr="009C5EA6">
        <w:tc>
          <w:tcPr>
            <w:tcW w:w="675" w:type="dxa"/>
          </w:tcPr>
          <w:p w14:paraId="326347E5" w14:textId="77777777" w:rsidR="00135A3A" w:rsidRPr="001E4247" w:rsidRDefault="00135A3A" w:rsidP="00135A3A">
            <w:r w:rsidRPr="001E4247">
              <w:rPr>
                <w:lang w:val="el-GR"/>
              </w:rPr>
              <w:lastRenderedPageBreak/>
              <w:t>4</w:t>
            </w:r>
            <w:r w:rsidRPr="001E4247">
              <w:t>.2</w:t>
            </w:r>
          </w:p>
        </w:tc>
        <w:tc>
          <w:tcPr>
            <w:tcW w:w="9180" w:type="dxa"/>
          </w:tcPr>
          <w:p w14:paraId="25C9F6EE" w14:textId="250F6823" w:rsidR="00135A3A" w:rsidRPr="001E4247" w:rsidRDefault="00135A3A" w:rsidP="003329FF">
            <w:pPr>
              <w:suppressAutoHyphens w:val="0"/>
              <w:autoSpaceDE w:val="0"/>
              <w:autoSpaceDN w:val="0"/>
              <w:adjustRightInd w:val="0"/>
              <w:spacing w:after="70"/>
              <w:jc w:val="left"/>
              <w:rPr>
                <w:lang w:val="el-GR" w:eastAsia="el-GR"/>
              </w:rPr>
            </w:pPr>
            <w:r w:rsidRPr="001E4247">
              <w:rPr>
                <w:lang w:val="el-GR" w:eastAsia="el-GR"/>
              </w:rPr>
              <w:t>Βιογραφικά σημειώματα της Ομάδας Έργου (</w:t>
            </w:r>
            <w:r w:rsidRPr="001E4247">
              <w:rPr>
                <w:lang w:val="el-GR"/>
              </w:rPr>
              <w:t>βάσει του υποδείγματος / βλ. «</w:t>
            </w:r>
            <w:r w:rsidR="00355E7C" w:rsidRPr="001E4247">
              <w:fldChar w:fldCharType="begin"/>
            </w:r>
            <w:r w:rsidR="00355E7C" w:rsidRPr="001E4247">
              <w:instrText xml:space="preserve"> REF _Ref496624509 \h  \* MERGEFORMAT </w:instrText>
            </w:r>
            <w:r w:rsidR="00355E7C" w:rsidRPr="001E4247">
              <w:fldChar w:fldCharType="separate"/>
            </w:r>
            <w:r w:rsidR="00E11B07" w:rsidRPr="001E4247">
              <w:rPr>
                <w:lang w:val="el-GR"/>
              </w:rPr>
              <w:t xml:space="preserve">ΠΑΡΑΡΤΗΜΑ </w:t>
            </w:r>
            <w:r w:rsidR="00E11B07" w:rsidRPr="00E11B07">
              <w:t>Ι</w:t>
            </w:r>
            <w:r w:rsidR="00E11B07" w:rsidRPr="001E4247">
              <w:t>V</w:t>
            </w:r>
            <w:r w:rsidR="00E11B07" w:rsidRPr="001E4247">
              <w:rPr>
                <w:lang w:val="el-GR"/>
              </w:rPr>
              <w:t xml:space="preserve"> – Υπόδειγμα Βιογραφικού Σημειώματος</w:t>
            </w:r>
            <w:r w:rsidR="00355E7C" w:rsidRPr="001E4247">
              <w:fldChar w:fldCharType="end"/>
            </w:r>
            <w:r w:rsidRPr="001E4247">
              <w:rPr>
                <w:lang w:val="el-GR"/>
              </w:rPr>
              <w:t>»)</w:t>
            </w:r>
          </w:p>
        </w:tc>
      </w:tr>
    </w:tbl>
    <w:p w14:paraId="7F4F97D7" w14:textId="77777777" w:rsidR="00814752" w:rsidRPr="001E4247" w:rsidRDefault="00814752">
      <w:pPr>
        <w:rPr>
          <w:b/>
          <w:bCs/>
          <w:lang w:val="el-GR"/>
        </w:rPr>
      </w:pPr>
    </w:p>
    <w:p w14:paraId="2B810C31" w14:textId="2FBE296D" w:rsidR="008338F0" w:rsidRPr="001E4247" w:rsidRDefault="003355E7">
      <w:pPr>
        <w:rPr>
          <w:b/>
          <w:lang w:val="el-GR"/>
        </w:rPr>
      </w:pPr>
      <w:r w:rsidRPr="001E4247">
        <w:rPr>
          <w:b/>
          <w:bCs/>
          <w:lang w:val="el-GR"/>
        </w:rPr>
        <w:t xml:space="preserve">Β.5. </w:t>
      </w:r>
      <w:r w:rsidRPr="001E4247">
        <w:rPr>
          <w:b/>
          <w:lang w:val="el-GR"/>
        </w:rPr>
        <w:t xml:space="preserve">Για την απόδειξη της συμμόρφωσής τους με </w:t>
      </w:r>
      <w:r w:rsidRPr="001E4247">
        <w:rPr>
          <w:b/>
          <w:color w:val="000000"/>
          <w:lang w:val="el-GR"/>
        </w:rPr>
        <w:t xml:space="preserve">πρότυπα διασφάλισης ποιότητας </w:t>
      </w:r>
      <w:r w:rsidRPr="001E4247">
        <w:rPr>
          <w:b/>
          <w:lang w:val="el-GR"/>
        </w:rPr>
        <w:t xml:space="preserve">της παραγράφου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496541651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b/>
          <w:lang w:val="el-GR"/>
        </w:rPr>
        <w:t>2.2.7</w:t>
      </w:r>
      <w:r w:rsidR="00355E7C" w:rsidRPr="001E4247">
        <w:fldChar w:fldCharType="end"/>
      </w:r>
      <w:r w:rsidRPr="001E4247">
        <w:rPr>
          <w:b/>
          <w:lang w:val="el-GR"/>
        </w:rPr>
        <w:t xml:space="preserve"> οι οικονομικοί φορείς προσκομίζουν </w:t>
      </w:r>
      <w:r w:rsidR="003822A5" w:rsidRPr="001E4247">
        <w:rPr>
          <w:b/>
          <w:lang w:val="el-GR"/>
        </w:rPr>
        <w:t>τα αναφερόμενα στον κατωτέρω πίνακα</w:t>
      </w:r>
      <w:r w:rsidR="00814752" w:rsidRPr="001E4247">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BC235C" w14:paraId="1729EF24" w14:textId="77777777" w:rsidTr="009C5EA6">
        <w:trPr>
          <w:trHeight w:val="711"/>
        </w:trPr>
        <w:tc>
          <w:tcPr>
            <w:tcW w:w="675" w:type="dxa"/>
            <w:shd w:val="clear" w:color="auto" w:fill="D9D9D9"/>
          </w:tcPr>
          <w:p w14:paraId="10BD7BA9" w14:textId="77777777" w:rsidR="00BD358F" w:rsidRPr="001E4247" w:rsidRDefault="00C40FB9" w:rsidP="009C5EA6">
            <w:pPr>
              <w:rPr>
                <w:b/>
              </w:rPr>
            </w:pPr>
            <w:r w:rsidRPr="001E4247">
              <w:rPr>
                <w:b/>
                <w:lang w:val="el-GR"/>
              </w:rPr>
              <w:t>5</w:t>
            </w:r>
            <w:r w:rsidR="00BD358F" w:rsidRPr="001E4247">
              <w:rPr>
                <w:b/>
              </w:rPr>
              <w:t>.</w:t>
            </w:r>
          </w:p>
        </w:tc>
        <w:tc>
          <w:tcPr>
            <w:tcW w:w="9180" w:type="dxa"/>
            <w:shd w:val="clear" w:color="auto" w:fill="D9D9D9"/>
          </w:tcPr>
          <w:p w14:paraId="503DBD4A" w14:textId="288F2219" w:rsidR="005332E7" w:rsidRPr="001E4247" w:rsidRDefault="00BD358F" w:rsidP="005332E7">
            <w:pPr>
              <w:autoSpaceDE w:val="0"/>
              <w:autoSpaceDN w:val="0"/>
              <w:adjustRightInd w:val="0"/>
              <w:rPr>
                <w:lang w:val="el-GR"/>
              </w:rPr>
            </w:pPr>
            <w:r w:rsidRPr="001E4247">
              <w:rPr>
                <w:b/>
                <w:lang w:val="el-GR" w:eastAsia="el-GR"/>
              </w:rPr>
              <w:t xml:space="preserve">Οι οικονομικοί φορείς που συμμετέχουν στη διαδικασία σύναψης της παρούσας απαιτείται </w:t>
            </w:r>
            <w:r w:rsidRPr="001E4247">
              <w:rPr>
                <w:b/>
                <w:lang w:val="el-GR"/>
              </w:rPr>
              <w:t>να εξασφαλίζουν την ποιότητα των παρεχόμενων υπηρεσιών</w:t>
            </w:r>
            <w:r w:rsidR="00E1337D" w:rsidRPr="001E4247">
              <w:rPr>
                <w:b/>
                <w:lang w:val="el-GR"/>
              </w:rPr>
              <w:t xml:space="preserve"> </w:t>
            </w:r>
            <w:r w:rsidRPr="001E4247">
              <w:rPr>
                <w:b/>
                <w:lang w:val="el-GR"/>
              </w:rPr>
              <w:t>και να διαθέτουν οργανωμένο σύστημα διαχείρισης Ποιότητας</w:t>
            </w:r>
            <w:r w:rsidR="00643224" w:rsidRPr="001E4247">
              <w:rPr>
                <w:b/>
                <w:bCs/>
                <w:lang w:val="el-GR"/>
              </w:rPr>
              <w:t xml:space="preserve"> </w:t>
            </w:r>
            <w:r w:rsidR="005332E7" w:rsidRPr="001E4247">
              <w:rPr>
                <w:b/>
                <w:bCs/>
                <w:lang w:val="en-US"/>
              </w:rPr>
              <w:t>ISO</w:t>
            </w:r>
            <w:r w:rsidR="005332E7" w:rsidRPr="001E4247">
              <w:rPr>
                <w:b/>
                <w:bCs/>
                <w:lang w:val="el-GR"/>
              </w:rPr>
              <w:t xml:space="preserve"> 9001:2015 ή ισοδύναμο. </w:t>
            </w:r>
          </w:p>
          <w:p w14:paraId="6B9390E1" w14:textId="77777777" w:rsidR="00BD358F" w:rsidRPr="001E4247" w:rsidRDefault="00BD358F" w:rsidP="005332E7">
            <w:pPr>
              <w:autoSpaceDE w:val="0"/>
              <w:autoSpaceDN w:val="0"/>
              <w:adjustRightInd w:val="0"/>
              <w:rPr>
                <w:lang w:val="el-GR" w:eastAsia="el-GR"/>
              </w:rPr>
            </w:pPr>
            <w:r w:rsidRPr="001E4247">
              <w:rPr>
                <w:lang w:val="el-GR"/>
              </w:rPr>
              <w:t xml:space="preserve">Οι οικονομικοί φορείς οφείλουν να αποδείξουν το ανωτέρω κριτήριο ποιοτικής επιλογής </w:t>
            </w:r>
            <w:r w:rsidR="00755711" w:rsidRPr="001E4247">
              <w:rPr>
                <w:lang w:val="el-GR"/>
              </w:rPr>
              <w:t>υποβάλλοντας</w:t>
            </w:r>
            <w:r w:rsidRPr="001E4247">
              <w:rPr>
                <w:lang w:val="el-GR"/>
              </w:rPr>
              <w:t xml:space="preserve"> τα ακόλουθα στοιχεία τεκμηρίωσης:</w:t>
            </w:r>
          </w:p>
        </w:tc>
      </w:tr>
      <w:tr w:rsidR="00BD358F" w:rsidRPr="00BC235C" w14:paraId="342AF831" w14:textId="77777777" w:rsidTr="009C5EA6">
        <w:trPr>
          <w:trHeight w:val="1480"/>
        </w:trPr>
        <w:tc>
          <w:tcPr>
            <w:tcW w:w="675" w:type="dxa"/>
          </w:tcPr>
          <w:p w14:paraId="3EC80508" w14:textId="77777777" w:rsidR="00BD358F" w:rsidRPr="001E4247" w:rsidRDefault="00C40FB9" w:rsidP="009C5EA6">
            <w:r w:rsidRPr="001E4247">
              <w:rPr>
                <w:lang w:val="el-GR"/>
              </w:rPr>
              <w:t>5</w:t>
            </w:r>
            <w:r w:rsidR="00BD358F" w:rsidRPr="001E4247">
              <w:t>.1</w:t>
            </w:r>
          </w:p>
        </w:tc>
        <w:tc>
          <w:tcPr>
            <w:tcW w:w="9180" w:type="dxa"/>
          </w:tcPr>
          <w:p w14:paraId="1A75CC4A" w14:textId="59F02B2F" w:rsidR="00BD358F" w:rsidRPr="001E4247" w:rsidRDefault="00EE69E1" w:rsidP="00641C65">
            <w:pPr>
              <w:pStyle w:val="Tabletext"/>
              <w:jc w:val="both"/>
              <w:rPr>
                <w:rFonts w:cs="Tahoma"/>
                <w:szCs w:val="22"/>
                <w:lang w:eastAsia="el-GR"/>
              </w:rPr>
            </w:pPr>
            <w:r w:rsidRPr="001E4247">
              <w:rPr>
                <w:bCs/>
              </w:rPr>
              <w:t xml:space="preserve"> Δεν απαιτείται συμμόρφωση με πρότυπα διασφάλισης ποιότητας</w:t>
            </w:r>
          </w:p>
        </w:tc>
      </w:tr>
    </w:tbl>
    <w:p w14:paraId="6F804A50" w14:textId="77777777" w:rsidR="00221291" w:rsidRPr="001E4247" w:rsidRDefault="00221291">
      <w:pPr>
        <w:rPr>
          <w:b/>
          <w:bCs/>
          <w:lang w:val="el-GR"/>
        </w:rPr>
      </w:pPr>
    </w:p>
    <w:p w14:paraId="27AFC916" w14:textId="77777777" w:rsidR="00BD358F" w:rsidRPr="001E4247" w:rsidRDefault="003355E7">
      <w:pPr>
        <w:rPr>
          <w:b/>
          <w:lang w:val="el-GR"/>
        </w:rPr>
      </w:pPr>
      <w:r w:rsidRPr="001E4247">
        <w:rPr>
          <w:b/>
          <w:bCs/>
          <w:lang w:val="el-GR"/>
        </w:rPr>
        <w:t>Β.6.</w:t>
      </w:r>
      <w:r w:rsidRPr="001E4247">
        <w:rPr>
          <w:lang w:val="el-GR"/>
        </w:rPr>
        <w:t xml:space="preserve"> </w:t>
      </w:r>
      <w:r w:rsidRPr="001E4247">
        <w:rPr>
          <w:b/>
          <w:lang w:val="el-GR"/>
        </w:rPr>
        <w:t>Για την απόδειξη της νόμιμης σύστασης και εκπροσώπησης</w:t>
      </w:r>
      <w:r w:rsidR="00BD358F" w:rsidRPr="001E4247">
        <w:rPr>
          <w:b/>
          <w:lang w:val="el-GR"/>
        </w:rPr>
        <w:t>:</w:t>
      </w:r>
    </w:p>
    <w:p w14:paraId="1DC22BBC" w14:textId="77777777" w:rsidR="002B2F6A" w:rsidRPr="001E4247" w:rsidRDefault="002B2F6A" w:rsidP="002B2F6A">
      <w:pPr>
        <w:rPr>
          <w:lang w:val="el-GR"/>
        </w:rPr>
      </w:pPr>
      <w:r w:rsidRPr="001E4247">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D147D80" w14:textId="77777777" w:rsidR="002B2F6A" w:rsidRPr="001E4247" w:rsidRDefault="002B2F6A" w:rsidP="002B2F6A">
      <w:pPr>
        <w:rPr>
          <w:lang w:val="el-GR"/>
        </w:rPr>
      </w:pPr>
      <w:r w:rsidRPr="001E4247">
        <w:rPr>
          <w:lang w:val="el-GR"/>
        </w:rPr>
        <w:t>Ειδικότερα για τους ημεδαπούς οικονομικούς φορείς προσκομίζονται:</w:t>
      </w:r>
    </w:p>
    <w:p w14:paraId="561F65CD" w14:textId="77777777" w:rsidR="002B2F6A" w:rsidRPr="001E4247" w:rsidRDefault="002B2F6A" w:rsidP="002B2F6A">
      <w:pPr>
        <w:rPr>
          <w:lang w:val="el-GR"/>
        </w:rPr>
      </w:pPr>
      <w:r w:rsidRPr="001E4247">
        <w:rPr>
          <w:lang w:val="el-GR"/>
        </w:rPr>
        <w:t xml:space="preserve"> i) </w:t>
      </w:r>
      <w:r w:rsidRPr="001E4247">
        <w:rPr>
          <w:b/>
          <w:lang w:val="el-GR"/>
        </w:rPr>
        <w:t>για την απόδειξη της νόμιμης εκπροσώπησης</w:t>
      </w:r>
      <w:r w:rsidRPr="001E4247">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B27B4" w:rsidRPr="001E4247">
        <w:rPr>
          <w:lang w:val="el-GR"/>
        </w:rPr>
        <w:t xml:space="preserve"> </w:t>
      </w:r>
      <w:r w:rsidRPr="001E4247">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D913C32" w14:textId="77777777" w:rsidR="002B2F6A" w:rsidRPr="001E4247" w:rsidRDefault="002B2F6A" w:rsidP="002B2F6A">
      <w:pPr>
        <w:rPr>
          <w:color w:val="000000"/>
          <w:lang w:val="el-GR"/>
        </w:rPr>
      </w:pPr>
      <w:proofErr w:type="spellStart"/>
      <w:r w:rsidRPr="001E4247">
        <w:rPr>
          <w:lang w:val="el-GR"/>
        </w:rPr>
        <w:t>ii</w:t>
      </w:r>
      <w:proofErr w:type="spellEnd"/>
      <w:r w:rsidRPr="001E4247">
        <w:rPr>
          <w:lang w:val="el-GR"/>
        </w:rPr>
        <w:t xml:space="preserve">) Για την </w:t>
      </w:r>
      <w:r w:rsidRPr="001E4247">
        <w:rPr>
          <w:b/>
          <w:lang w:val="el-GR"/>
        </w:rPr>
        <w:t>απόδειξη της νόμιμης σύστασης και των μεταβολών</w:t>
      </w:r>
      <w:r w:rsidRPr="001E4247">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1E4247">
        <w:rPr>
          <w:color w:val="000000"/>
          <w:lang w:val="el-GR"/>
        </w:rPr>
        <w:t xml:space="preserve">  </w:t>
      </w:r>
    </w:p>
    <w:p w14:paraId="17BF1206" w14:textId="77777777" w:rsidR="002B2F6A" w:rsidRPr="001E4247" w:rsidRDefault="002B2F6A" w:rsidP="002B2F6A">
      <w:pPr>
        <w:rPr>
          <w:color w:val="000000"/>
          <w:lang w:val="el-GR"/>
        </w:rPr>
      </w:pPr>
      <w:r w:rsidRPr="001E4247">
        <w:rPr>
          <w:color w:val="000000"/>
          <w:lang w:val="el-GR"/>
        </w:rPr>
        <w:t xml:space="preserve">Στις λοιπές περιπτώσεις τα κατά περίπτωση νομιμοποιητικά έγγραφα </w:t>
      </w:r>
      <w:r w:rsidRPr="001E4247">
        <w:rPr>
          <w:lang w:val="el-GR"/>
        </w:rPr>
        <w:t xml:space="preserve">σύστασης και </w:t>
      </w:r>
      <w:r w:rsidRPr="001E4247">
        <w:rPr>
          <w:color w:val="000000"/>
          <w:lang w:val="el-GR"/>
        </w:rPr>
        <w:t xml:space="preserve">νόμιμης εκπροσώπησης (όπως καταστατικά, </w:t>
      </w:r>
      <w:r w:rsidRPr="001E4247">
        <w:rPr>
          <w:lang w:val="el-GR"/>
        </w:rPr>
        <w:t xml:space="preserve">πιστοποιητικά μεταβολών, αντίστοιχα ΦΕΚ, αποφάσεις </w:t>
      </w:r>
      <w:r w:rsidRPr="001E4247">
        <w:rPr>
          <w:lang w:val="el-GR"/>
        </w:rPr>
        <w:lastRenderedPageBreak/>
        <w:t xml:space="preserve">συγκρότησης οργάνων διοίκησης σε σώμα, κλπ., </w:t>
      </w:r>
      <w:r w:rsidRPr="001E4247">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8232B13" w14:textId="77777777" w:rsidR="002B2F6A" w:rsidRPr="001E4247" w:rsidRDefault="002B2F6A" w:rsidP="002B2F6A">
      <w:pPr>
        <w:rPr>
          <w:color w:val="000000"/>
          <w:lang w:val="el-GR"/>
        </w:rPr>
      </w:pPr>
      <w:r w:rsidRPr="001E4247">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83848E7" w14:textId="77777777" w:rsidR="002B2F6A" w:rsidRPr="001E4247" w:rsidRDefault="002B2F6A" w:rsidP="002B2F6A">
      <w:pPr>
        <w:rPr>
          <w:bCs/>
          <w:color w:val="000000"/>
          <w:lang w:val="el-GR"/>
        </w:rPr>
      </w:pPr>
      <w:r w:rsidRPr="001E4247">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25186F5" w14:textId="77777777" w:rsidR="002B2F6A" w:rsidRPr="001E4247" w:rsidRDefault="002B2F6A" w:rsidP="002B2F6A">
      <w:pPr>
        <w:rPr>
          <w:bCs/>
          <w:color w:val="000000"/>
          <w:lang w:val="el-GR"/>
        </w:rPr>
      </w:pPr>
      <w:r w:rsidRPr="001E4247">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CB331F4" w14:textId="77777777" w:rsidR="002B2F6A" w:rsidRPr="001E4247" w:rsidRDefault="002B2F6A" w:rsidP="002B2F6A">
      <w:pPr>
        <w:rPr>
          <w:color w:val="000000"/>
          <w:lang w:val="el-GR"/>
        </w:rPr>
      </w:pPr>
      <w:r w:rsidRPr="001E4247">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1E4247">
        <w:rPr>
          <w:color w:val="000000"/>
          <w:lang w:val="el-GR"/>
        </w:rPr>
        <w:t>ουν</w:t>
      </w:r>
      <w:proofErr w:type="spellEnd"/>
      <w:r w:rsidRPr="001E4247">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1904C63" w14:textId="77777777" w:rsidR="008338F0" w:rsidRPr="001E4247" w:rsidRDefault="008338F0">
      <w:pPr>
        <w:rPr>
          <w:b/>
          <w:bCs/>
          <w:lang w:val="el-GR"/>
        </w:rPr>
      </w:pPr>
    </w:p>
    <w:p w14:paraId="67CF3745" w14:textId="77777777" w:rsidR="002B2F6A" w:rsidRPr="001E4247" w:rsidRDefault="002B2F6A" w:rsidP="002B2F6A">
      <w:pPr>
        <w:rPr>
          <w:color w:val="000000"/>
          <w:lang w:val="el-GR"/>
        </w:rPr>
      </w:pPr>
      <w:r w:rsidRPr="001E4247">
        <w:rPr>
          <w:b/>
          <w:bCs/>
          <w:color w:val="000000"/>
          <w:lang w:val="el-GR"/>
        </w:rPr>
        <w:t>Β.7.</w:t>
      </w:r>
      <w:r w:rsidRPr="001E4247">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1E4247">
        <w:rPr>
          <w:color w:val="000000"/>
        </w:rPr>
        <w:t>VII</w:t>
      </w:r>
      <w:r w:rsidRPr="001E4247">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38852F2" w14:textId="77777777" w:rsidR="002B2F6A" w:rsidRPr="001E4247" w:rsidRDefault="002B2F6A" w:rsidP="002B2F6A">
      <w:pPr>
        <w:rPr>
          <w:color w:val="000000"/>
          <w:lang w:val="el-GR"/>
        </w:rPr>
      </w:pPr>
      <w:r w:rsidRPr="001E4247">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FE2D192" w14:textId="77777777" w:rsidR="002B2F6A" w:rsidRPr="001E4247" w:rsidRDefault="002B2F6A" w:rsidP="002B2F6A">
      <w:pPr>
        <w:rPr>
          <w:color w:val="000000"/>
          <w:lang w:val="el-GR"/>
        </w:rPr>
      </w:pPr>
      <w:r w:rsidRPr="001E4247">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1E4247">
        <w:rPr>
          <w:color w:val="000000"/>
          <w:lang w:val="el-GR"/>
        </w:rPr>
        <w:t>καταλληλότητας</w:t>
      </w:r>
      <w:proofErr w:type="spellEnd"/>
      <w:r w:rsidRPr="001E4247">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6B8ECF10" w14:textId="77777777" w:rsidR="002B2F6A" w:rsidRPr="001E4247" w:rsidRDefault="002B2F6A" w:rsidP="002B2F6A">
      <w:pPr>
        <w:rPr>
          <w:color w:val="000000"/>
          <w:lang w:val="el-GR"/>
        </w:rPr>
      </w:pPr>
      <w:r w:rsidRPr="001E4247">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1E4247">
        <w:rPr>
          <w:color w:val="000000"/>
          <w:lang w:val="el-GR"/>
        </w:rPr>
        <w:t>υποπερ</w:t>
      </w:r>
      <w:proofErr w:type="spellEnd"/>
      <w:r w:rsidRPr="001E4247">
        <w:rPr>
          <w:color w:val="000000"/>
          <w:lang w:val="el-GR"/>
        </w:rPr>
        <w:t xml:space="preserve">. </w:t>
      </w:r>
      <w:proofErr w:type="spellStart"/>
      <w:r w:rsidRPr="001E4247">
        <w:rPr>
          <w:color w:val="000000"/>
          <w:lang w:val="en-US"/>
        </w:rPr>
        <w:t>i</w:t>
      </w:r>
      <w:proofErr w:type="spellEnd"/>
      <w:r w:rsidRPr="001E4247">
        <w:rPr>
          <w:color w:val="000000"/>
          <w:lang w:val="el-GR"/>
        </w:rPr>
        <w:t xml:space="preserve">, </w:t>
      </w:r>
      <w:r w:rsidRPr="001E4247">
        <w:rPr>
          <w:color w:val="000000"/>
          <w:lang w:val="en-US"/>
        </w:rPr>
        <w:t>ii</w:t>
      </w:r>
      <w:r w:rsidRPr="001E4247">
        <w:rPr>
          <w:color w:val="000000"/>
          <w:lang w:val="el-GR"/>
        </w:rPr>
        <w:t xml:space="preserve"> και </w:t>
      </w:r>
      <w:r w:rsidRPr="001E4247">
        <w:rPr>
          <w:color w:val="000000"/>
          <w:lang w:val="en-US"/>
        </w:rPr>
        <w:t>iii</w:t>
      </w:r>
      <w:r w:rsidRPr="001E4247">
        <w:rPr>
          <w:color w:val="000000"/>
          <w:lang w:val="el-GR"/>
        </w:rPr>
        <w:t xml:space="preserve"> της περ. β.</w:t>
      </w:r>
    </w:p>
    <w:p w14:paraId="60AA90EC" w14:textId="77777777" w:rsidR="00C81258" w:rsidRPr="001E4247" w:rsidRDefault="00C81258" w:rsidP="00AC2E76">
      <w:pPr>
        <w:rPr>
          <w:lang w:val="el-GR"/>
        </w:rPr>
      </w:pPr>
    </w:p>
    <w:p w14:paraId="0A868E2C" w14:textId="77777777" w:rsidR="002B2F6A" w:rsidRPr="001E4247" w:rsidRDefault="002B2F6A" w:rsidP="00C81258">
      <w:pPr>
        <w:rPr>
          <w:lang w:val="el-GR"/>
        </w:rPr>
      </w:pPr>
      <w:r w:rsidRPr="001E4247">
        <w:rPr>
          <w:b/>
          <w:bCs/>
          <w:lang w:val="el-GR"/>
        </w:rPr>
        <w:t>Β.8.</w:t>
      </w:r>
      <w:r w:rsidRPr="001E4247">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708D8B1" w14:textId="2BDE114D" w:rsidR="00C81258" w:rsidRPr="001E4247" w:rsidRDefault="00C81258" w:rsidP="00C81258">
      <w:pPr>
        <w:rPr>
          <w:lang w:val="el-GR"/>
        </w:rPr>
      </w:pPr>
      <w:r w:rsidRPr="001E4247">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1E4247">
        <w:rPr>
          <w:lang w:val="el-GR"/>
        </w:rPr>
        <w:t>οριοθετείται</w:t>
      </w:r>
      <w:proofErr w:type="spellEnd"/>
      <w:r w:rsidRPr="001E4247">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1E4247">
        <w:rPr>
          <w:lang w:val="el-GR"/>
        </w:rPr>
        <w:t>leader</w:t>
      </w:r>
      <w:proofErr w:type="spellEnd"/>
      <w:r w:rsidRPr="001E4247">
        <w:rPr>
          <w:lang w:val="el-GR"/>
        </w:rPr>
        <w:t xml:space="preserve">) δ) και ορίζεται κοινός εκπρόσωπος της Ένωσης και των μελών της για </w:t>
      </w:r>
      <w:r w:rsidRPr="001E4247">
        <w:rPr>
          <w:lang w:val="el-GR"/>
        </w:rPr>
        <w:lastRenderedPageBreak/>
        <w:t>τη συμμετοχή της στο Διαγωνισμό και την εκπροσώπηση της Ένωσης και των μελών της έναντι της Αναθέτουσας Αρχής.</w:t>
      </w:r>
    </w:p>
    <w:p w14:paraId="596DECAB" w14:textId="77777777" w:rsidR="00AC2E76" w:rsidRPr="001E4247" w:rsidRDefault="00AC2E76">
      <w:pPr>
        <w:rPr>
          <w:b/>
          <w:lang w:val="el-GR"/>
        </w:rPr>
      </w:pPr>
      <w:bookmarkStart w:id="215" w:name="msgfield"/>
      <w:bookmarkStart w:id="216" w:name="preformat"/>
      <w:bookmarkEnd w:id="215"/>
      <w:bookmarkEnd w:id="216"/>
    </w:p>
    <w:p w14:paraId="691D4B50" w14:textId="2E909F41" w:rsidR="002B2F6A" w:rsidRPr="001E4247" w:rsidRDefault="003355E7" w:rsidP="00A05D2C">
      <w:pPr>
        <w:rPr>
          <w:lang w:val="el-GR"/>
        </w:rPr>
      </w:pPr>
      <w:r w:rsidRPr="001E4247">
        <w:rPr>
          <w:b/>
          <w:bCs/>
          <w:lang w:val="el-GR"/>
        </w:rPr>
        <w:t>Β.</w:t>
      </w:r>
      <w:r w:rsidR="00EB7805" w:rsidRPr="001E4247">
        <w:rPr>
          <w:b/>
          <w:bCs/>
          <w:lang w:val="el-GR"/>
        </w:rPr>
        <w:t>9</w:t>
      </w:r>
      <w:r w:rsidRPr="001E4247">
        <w:rPr>
          <w:b/>
          <w:bCs/>
          <w:lang w:val="el-GR"/>
        </w:rPr>
        <w:t>.</w:t>
      </w:r>
      <w:r w:rsidRPr="001E4247">
        <w:rPr>
          <w:lang w:val="el-GR"/>
        </w:rPr>
        <w:t xml:space="preserve"> </w:t>
      </w:r>
      <w:r w:rsidR="002B2F6A" w:rsidRPr="001E4247">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23DF2B2F" w14:textId="6B03B95D" w:rsidR="002B2F6A" w:rsidRPr="001E4247" w:rsidRDefault="002B2F6A" w:rsidP="002B2F6A">
      <w:pPr>
        <w:rPr>
          <w:color w:val="000000"/>
          <w:lang w:val="el-GR"/>
        </w:rPr>
      </w:pPr>
      <w:r w:rsidRPr="001E4247">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340139" w:rsidRPr="001E4247">
        <w:rPr>
          <w:lang w:val="el-GR"/>
        </w:rPr>
        <w:t xml:space="preserve"> </w:t>
      </w:r>
      <w:r w:rsidRPr="001E4247">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3886BDD" w14:textId="77777777" w:rsidR="002B2F6A" w:rsidRPr="001E4247" w:rsidRDefault="002B2F6A" w:rsidP="002B2F6A">
      <w:pPr>
        <w:rPr>
          <w:color w:val="000000"/>
          <w:lang w:val="el-GR"/>
        </w:rPr>
      </w:pPr>
      <w:r w:rsidRPr="001E4247">
        <w:rPr>
          <w:color w:val="000000"/>
          <w:lang w:val="el-GR"/>
        </w:rPr>
        <w:t xml:space="preserve">Σε περίπτωση που ο τρίτος διαθέτει στοιχεία τεχνικής ή επαγγελματικής </w:t>
      </w:r>
      <w:proofErr w:type="spellStart"/>
      <w:r w:rsidRPr="001E4247">
        <w:rPr>
          <w:color w:val="000000"/>
          <w:lang w:val="el-GR"/>
        </w:rPr>
        <w:t>καταλληλότητας</w:t>
      </w:r>
      <w:proofErr w:type="spellEnd"/>
      <w:r w:rsidRPr="001E4247">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1E4247">
        <w:rPr>
          <w:lang w:val="el-GR"/>
        </w:rPr>
        <w:t xml:space="preserve"> </w:t>
      </w:r>
      <w:r w:rsidRPr="001E4247">
        <w:rPr>
          <w:color w:val="000000"/>
          <w:lang w:val="el-GR"/>
        </w:rPr>
        <w:t xml:space="preserve">δηλώνοντας το τμήμα της σύμβασης που θα εκτελέσει. </w:t>
      </w:r>
    </w:p>
    <w:p w14:paraId="639EC331" w14:textId="2BE7D374" w:rsidR="00EB1543" w:rsidRPr="001E4247" w:rsidRDefault="00EB1543" w:rsidP="00EB1543">
      <w:pPr>
        <w:rPr>
          <w:color w:val="000000"/>
          <w:lang w:val="el-GR"/>
        </w:rPr>
      </w:pPr>
      <w:r w:rsidRPr="001E4247">
        <w:rPr>
          <w:b/>
          <w:bCs/>
          <w:lang w:val="el-GR"/>
        </w:rPr>
        <w:t>Β.</w:t>
      </w:r>
      <w:r w:rsidR="00B0128E" w:rsidRPr="001E4247">
        <w:rPr>
          <w:b/>
          <w:bCs/>
          <w:lang w:val="el-GR"/>
        </w:rPr>
        <w:t>10</w:t>
      </w:r>
      <w:r w:rsidRPr="001E4247">
        <w:rPr>
          <w:b/>
          <w:bCs/>
          <w:lang w:val="el-GR"/>
        </w:rPr>
        <w:t>.</w:t>
      </w:r>
      <w:r w:rsidRPr="001E4247">
        <w:rPr>
          <w:lang w:val="el-GR"/>
        </w:rPr>
        <w:t xml:space="preserve"> </w:t>
      </w:r>
      <w:r w:rsidR="002B2F6A" w:rsidRPr="001E4247">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CB31AB2" w14:textId="77A7D125" w:rsidR="002B2F6A" w:rsidRPr="001E4247" w:rsidRDefault="002B2F6A" w:rsidP="002B2F6A">
      <w:pPr>
        <w:rPr>
          <w:b/>
          <w:bCs/>
          <w:lang w:val="el-GR"/>
        </w:rPr>
      </w:pPr>
      <w:r w:rsidRPr="001E4247">
        <w:rPr>
          <w:b/>
          <w:bCs/>
          <w:lang w:val="el-GR"/>
        </w:rPr>
        <w:t>Β.1</w:t>
      </w:r>
      <w:r w:rsidR="00B0128E" w:rsidRPr="001E4247">
        <w:rPr>
          <w:b/>
          <w:bCs/>
          <w:lang w:val="el-GR"/>
        </w:rPr>
        <w:t>1</w:t>
      </w:r>
      <w:r w:rsidRPr="001E4247">
        <w:rPr>
          <w:b/>
          <w:bCs/>
          <w:lang w:val="el-GR"/>
        </w:rPr>
        <w:t>. Επισημαίνεται ότι γίνονται αποδεκτές:</w:t>
      </w:r>
    </w:p>
    <w:p w14:paraId="5E140E15" w14:textId="77777777" w:rsidR="002B2F6A" w:rsidRPr="001E4247" w:rsidRDefault="002B2F6A">
      <w:pPr>
        <w:numPr>
          <w:ilvl w:val="0"/>
          <w:numId w:val="5"/>
        </w:numPr>
        <w:rPr>
          <w:b/>
          <w:bCs/>
          <w:lang w:val="el-GR"/>
        </w:rPr>
      </w:pPr>
      <w:r w:rsidRPr="001E4247">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26D194A" w14:textId="77777777" w:rsidR="00C40FB9" w:rsidRPr="001E4247" w:rsidRDefault="002B2F6A">
      <w:pPr>
        <w:numPr>
          <w:ilvl w:val="0"/>
          <w:numId w:val="5"/>
        </w:numPr>
        <w:rPr>
          <w:lang w:val="el-GR"/>
        </w:rPr>
      </w:pPr>
      <w:r w:rsidRPr="001E4247">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E7007AB" w14:textId="77777777" w:rsidR="00C33C73" w:rsidRPr="001E4247" w:rsidRDefault="00C33C73" w:rsidP="003A109E">
      <w:pPr>
        <w:pStyle w:val="Heading2"/>
        <w:rPr>
          <w:rFonts w:cs="Tahoma"/>
          <w:lang w:val="el-GR"/>
        </w:rPr>
      </w:pPr>
      <w:r w:rsidRPr="001E4247">
        <w:rPr>
          <w:rFonts w:cs="Tahoma"/>
          <w:lang w:val="el-GR"/>
        </w:rPr>
        <w:tab/>
      </w:r>
      <w:bookmarkStart w:id="217" w:name="_Toc97194289"/>
      <w:bookmarkStart w:id="218" w:name="_Toc97194431"/>
      <w:bookmarkStart w:id="219" w:name="_Toc97204911"/>
      <w:bookmarkStart w:id="220" w:name="_Toc129705082"/>
      <w:r w:rsidRPr="001E4247">
        <w:rPr>
          <w:rFonts w:cs="Tahoma"/>
          <w:lang w:val="el-GR"/>
        </w:rPr>
        <w:t>Κριτήρια Ανάθεσης</w:t>
      </w:r>
      <w:bookmarkEnd w:id="217"/>
      <w:bookmarkEnd w:id="218"/>
      <w:bookmarkEnd w:id="219"/>
      <w:bookmarkEnd w:id="220"/>
      <w:r w:rsidRPr="001E4247">
        <w:rPr>
          <w:rFonts w:cs="Tahoma"/>
          <w:lang w:val="el-GR"/>
        </w:rPr>
        <w:t xml:space="preserve"> </w:t>
      </w:r>
    </w:p>
    <w:p w14:paraId="5AE31884" w14:textId="77777777" w:rsidR="008338F0" w:rsidRPr="001E4247" w:rsidRDefault="003355E7" w:rsidP="00A9034C">
      <w:pPr>
        <w:pStyle w:val="Heading3"/>
        <w:ind w:left="709" w:hanging="709"/>
        <w:rPr>
          <w:lang w:val="el-GR"/>
        </w:rPr>
      </w:pPr>
      <w:bookmarkStart w:id="221" w:name="_Ref496542191"/>
      <w:bookmarkStart w:id="222" w:name="_Toc97194290"/>
      <w:bookmarkStart w:id="223" w:name="_Toc97194432"/>
      <w:bookmarkStart w:id="224" w:name="_Toc97204912"/>
      <w:bookmarkStart w:id="225" w:name="_Toc129705083"/>
      <w:r w:rsidRPr="001E4247">
        <w:rPr>
          <w:lang w:val="el-GR"/>
        </w:rPr>
        <w:t>Κριτήριο ανάθεσης</w:t>
      </w:r>
      <w:bookmarkEnd w:id="221"/>
      <w:bookmarkEnd w:id="222"/>
      <w:bookmarkEnd w:id="223"/>
      <w:bookmarkEnd w:id="224"/>
      <w:bookmarkEnd w:id="225"/>
    </w:p>
    <w:p w14:paraId="55306149" w14:textId="77777777" w:rsidR="00CF253A" w:rsidRPr="001E4247" w:rsidRDefault="00CF253A" w:rsidP="00CF253A">
      <w:pPr>
        <w:rPr>
          <w:i/>
          <w:color w:val="5B9BD5"/>
          <w:lang w:val="el-GR"/>
        </w:rPr>
      </w:pPr>
      <w:r w:rsidRPr="001E4247">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3C11057C" w14:textId="247CA93E" w:rsidR="00CF253A" w:rsidRPr="001E4247" w:rsidRDefault="00CF253A" w:rsidP="00A05D2C">
      <w:pPr>
        <w:rPr>
          <w:lang w:val="el-GR"/>
        </w:rPr>
      </w:pPr>
    </w:p>
    <w:p w14:paraId="740C4953" w14:textId="77777777" w:rsidR="00CF253A" w:rsidRPr="001E4247" w:rsidRDefault="00CF253A" w:rsidP="00A05D2C">
      <w:pPr>
        <w:rPr>
          <w:i/>
          <w:color w:val="5B9BD5"/>
          <w:lang w:val="el-GR"/>
        </w:rPr>
      </w:pPr>
    </w:p>
    <w:tbl>
      <w:tblPr>
        <w:tblW w:w="9168" w:type="dxa"/>
        <w:tblLayout w:type="fixed"/>
        <w:tblLook w:val="00A0" w:firstRow="1" w:lastRow="0" w:firstColumn="1" w:lastColumn="0" w:noHBand="0" w:noVBand="0"/>
      </w:tblPr>
      <w:tblGrid>
        <w:gridCol w:w="1172"/>
        <w:gridCol w:w="3058"/>
        <w:gridCol w:w="1815"/>
        <w:gridCol w:w="3123"/>
      </w:tblGrid>
      <w:tr w:rsidR="00585243" w:rsidRPr="001E4247" w14:paraId="17FC4C96" w14:textId="77777777" w:rsidTr="00A05D2C">
        <w:trPr>
          <w:trHeight w:val="600"/>
        </w:trPr>
        <w:tc>
          <w:tcPr>
            <w:tcW w:w="9168"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665E8D8" w14:textId="77777777" w:rsidR="00585243" w:rsidRPr="001E4247" w:rsidRDefault="00585243" w:rsidP="00F31598">
            <w:pPr>
              <w:spacing w:line="252" w:lineRule="auto"/>
              <w:rPr>
                <w:lang w:val="el-GR"/>
              </w:rPr>
            </w:pPr>
            <w:bookmarkStart w:id="226" w:name="_Hlk127872809"/>
            <w:r w:rsidRPr="001E4247">
              <w:rPr>
                <w:lang w:val="el-GR"/>
              </w:rPr>
              <w:br/>
            </w:r>
          </w:p>
          <w:p w14:paraId="5EA26B54" w14:textId="77777777" w:rsidR="00585243" w:rsidRPr="001E4247" w:rsidRDefault="00585243" w:rsidP="00A05D2C">
            <w:pPr>
              <w:spacing w:line="252" w:lineRule="auto"/>
              <w:jc w:val="center"/>
              <w:rPr>
                <w:rFonts w:eastAsia="Tahoma"/>
                <w:b/>
                <w:color w:val="000000" w:themeColor="text1"/>
              </w:rPr>
            </w:pPr>
            <w:r w:rsidRPr="001E4247">
              <w:rPr>
                <w:rFonts w:eastAsia="Tahoma"/>
                <w:b/>
                <w:color w:val="000000" w:themeColor="text1"/>
              </w:rPr>
              <w:t xml:space="preserve">ΠΙΝΑΚΑΣ ΚΡΙΤΗΡΙΩΝ ΑΞΙΟΛΟΓΗΣΗΣ </w:t>
            </w:r>
          </w:p>
        </w:tc>
      </w:tr>
      <w:tr w:rsidR="00D92F32" w:rsidRPr="00BC235C" w14:paraId="704D7495" w14:textId="77777777" w:rsidTr="00F31598">
        <w:trPr>
          <w:trHeight w:val="120"/>
        </w:trPr>
        <w:tc>
          <w:tcPr>
            <w:tcW w:w="11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512CC84" w14:textId="5D756ED6" w:rsidR="00585243" w:rsidRPr="001E4247" w:rsidRDefault="00585243" w:rsidP="00A05D2C">
            <w:pPr>
              <w:spacing w:line="252" w:lineRule="auto"/>
              <w:jc w:val="center"/>
              <w:rPr>
                <w:rFonts w:eastAsia="Tahoma"/>
                <w:b/>
                <w:color w:val="000000" w:themeColor="text1"/>
              </w:rPr>
            </w:pPr>
            <w:proofErr w:type="spellStart"/>
            <w:r w:rsidRPr="001E4247">
              <w:rPr>
                <w:rFonts w:eastAsia="Tahoma"/>
                <w:b/>
                <w:color w:val="000000" w:themeColor="text1"/>
              </w:rPr>
              <w:lastRenderedPageBreak/>
              <w:t>Κριτήριο</w:t>
            </w:r>
            <w:proofErr w:type="spellEnd"/>
          </w:p>
        </w:tc>
        <w:tc>
          <w:tcPr>
            <w:tcW w:w="3058"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7D3CBC5D" w14:textId="77777777" w:rsidR="00585243" w:rsidRPr="001E4247" w:rsidRDefault="00585243" w:rsidP="00A05D2C">
            <w:pPr>
              <w:spacing w:line="252" w:lineRule="auto"/>
              <w:jc w:val="center"/>
              <w:rPr>
                <w:rFonts w:eastAsia="Tahoma"/>
                <w:b/>
                <w:color w:val="000000" w:themeColor="text1"/>
              </w:rPr>
            </w:pPr>
            <w:proofErr w:type="spellStart"/>
            <w:r w:rsidRPr="001E4247">
              <w:rPr>
                <w:rFonts w:eastAsia="Tahoma"/>
                <w:b/>
                <w:color w:val="000000" w:themeColor="text1"/>
              </w:rPr>
              <w:t>Περιγρ</w:t>
            </w:r>
            <w:proofErr w:type="spellEnd"/>
            <w:r w:rsidRPr="001E4247">
              <w:rPr>
                <w:rFonts w:eastAsia="Tahoma"/>
                <w:b/>
                <w:color w:val="000000" w:themeColor="text1"/>
              </w:rPr>
              <w:t>αφή</w:t>
            </w:r>
          </w:p>
        </w:tc>
        <w:tc>
          <w:tcPr>
            <w:tcW w:w="1815"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E1348E1" w14:textId="7D29F43C" w:rsidR="00585243" w:rsidRPr="001E4247" w:rsidRDefault="00585243" w:rsidP="00A05D2C">
            <w:pPr>
              <w:spacing w:line="252" w:lineRule="auto"/>
              <w:jc w:val="center"/>
              <w:rPr>
                <w:rFonts w:eastAsia="Tahoma"/>
                <w:b/>
                <w:color w:val="000000" w:themeColor="text1"/>
              </w:rPr>
            </w:pPr>
            <w:proofErr w:type="spellStart"/>
            <w:r w:rsidRPr="001E4247">
              <w:rPr>
                <w:rFonts w:eastAsia="Tahoma"/>
                <w:b/>
                <w:bCs/>
                <w:color w:val="000000" w:themeColor="text1"/>
              </w:rPr>
              <w:t>Συντελεστής</w:t>
            </w:r>
            <w:proofErr w:type="spellEnd"/>
            <w:r w:rsidRPr="001E4247">
              <w:rPr>
                <w:rFonts w:eastAsia="Tahoma"/>
                <w:b/>
                <w:color w:val="000000" w:themeColor="text1"/>
              </w:rPr>
              <w:t xml:space="preserve"> Βα</w:t>
            </w:r>
            <w:proofErr w:type="spellStart"/>
            <w:r w:rsidRPr="001E4247">
              <w:rPr>
                <w:rFonts w:eastAsia="Tahoma"/>
                <w:b/>
                <w:color w:val="000000" w:themeColor="text1"/>
              </w:rPr>
              <w:t>ρύτητ</w:t>
            </w:r>
            <w:proofErr w:type="spellEnd"/>
            <w:r w:rsidRPr="001E4247">
              <w:rPr>
                <w:rFonts w:eastAsia="Tahoma"/>
                <w:b/>
                <w:color w:val="000000" w:themeColor="text1"/>
              </w:rPr>
              <w:t>ας</w:t>
            </w:r>
          </w:p>
        </w:tc>
        <w:tc>
          <w:tcPr>
            <w:tcW w:w="312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64DF9469" w14:textId="77777777" w:rsidR="00585243" w:rsidRPr="001E4247" w:rsidRDefault="00585243" w:rsidP="00A05D2C">
            <w:pPr>
              <w:spacing w:line="252" w:lineRule="auto"/>
              <w:jc w:val="center"/>
              <w:rPr>
                <w:rFonts w:eastAsia="Tahoma"/>
                <w:b/>
                <w:color w:val="000000" w:themeColor="text1"/>
                <w:lang w:val="el-GR"/>
              </w:rPr>
            </w:pPr>
            <w:r w:rsidRPr="001E4247">
              <w:rPr>
                <w:rFonts w:eastAsia="Tahoma"/>
                <w:b/>
                <w:color w:val="000000" w:themeColor="text1"/>
                <w:lang w:val="el-GR"/>
              </w:rPr>
              <w:t>Παραπομπή σε παρ. απαίτησης της διακήρυξης</w:t>
            </w:r>
          </w:p>
        </w:tc>
      </w:tr>
      <w:tr w:rsidR="00D92F32" w:rsidRPr="001E4247" w14:paraId="31706B4B" w14:textId="77777777" w:rsidTr="00F31598">
        <w:trPr>
          <w:trHeight w:val="600"/>
        </w:trPr>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67E5C4E" w14:textId="77777777" w:rsidR="00585243" w:rsidRPr="001E4247" w:rsidRDefault="00585243" w:rsidP="00A05D2C">
            <w:pPr>
              <w:spacing w:line="252" w:lineRule="auto"/>
              <w:jc w:val="center"/>
              <w:rPr>
                <w:rFonts w:eastAsia="Tahoma"/>
                <w:b/>
                <w:color w:val="000000" w:themeColor="text1"/>
              </w:rPr>
            </w:pPr>
            <w:r w:rsidRPr="001E4247">
              <w:rPr>
                <w:rFonts w:eastAsia="Tahoma"/>
                <w:b/>
                <w:bCs/>
                <w:color w:val="000000" w:themeColor="text1"/>
              </w:rPr>
              <w:t xml:space="preserve">Α </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8A816FF" w14:textId="5D7BA966" w:rsidR="00585243" w:rsidRPr="001E4247" w:rsidRDefault="00585243" w:rsidP="00A05D2C">
            <w:pPr>
              <w:spacing w:line="252" w:lineRule="auto"/>
              <w:jc w:val="left"/>
              <w:rPr>
                <w:rFonts w:eastAsia="Tahoma"/>
                <w:b/>
                <w:color w:val="000000" w:themeColor="text1"/>
                <w:lang w:val="el-GR"/>
              </w:rPr>
            </w:pPr>
            <w:r w:rsidRPr="001E4247">
              <w:rPr>
                <w:rFonts w:eastAsia="Tahoma"/>
                <w:b/>
                <w:bCs/>
                <w:color w:val="000000" w:themeColor="text1"/>
                <w:lang w:val="el-GR"/>
              </w:rPr>
              <w:t xml:space="preserve">Αντίληψη &amp; </w:t>
            </w:r>
            <w:r w:rsidR="00340139" w:rsidRPr="001E4247">
              <w:rPr>
                <w:rFonts w:eastAsia="Tahoma"/>
                <w:b/>
                <w:bCs/>
                <w:color w:val="000000" w:themeColor="text1"/>
                <w:lang w:val="el-GR"/>
              </w:rPr>
              <w:t>Μεθοδολογική Προσέγγιση Υπηρεσιών Έργου</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386F561" w14:textId="1259EB05" w:rsidR="00585243" w:rsidRPr="001E4247" w:rsidRDefault="00585243" w:rsidP="00A05D2C">
            <w:pPr>
              <w:spacing w:line="252" w:lineRule="auto"/>
              <w:jc w:val="center"/>
              <w:rPr>
                <w:rFonts w:eastAsia="Tahoma"/>
                <w:b/>
                <w:color w:val="000000" w:themeColor="text1"/>
              </w:rPr>
            </w:pPr>
            <w:r w:rsidRPr="001E4247">
              <w:rPr>
                <w:rFonts w:eastAsia="Tahoma"/>
                <w:b/>
                <w:bCs/>
                <w:color w:val="000000" w:themeColor="text1"/>
                <w:lang w:val="el-GR"/>
              </w:rPr>
              <w:t>2</w:t>
            </w:r>
            <w:r w:rsidRPr="001E4247">
              <w:rPr>
                <w:rFonts w:eastAsia="Tahoma"/>
                <w:b/>
                <w:bCs/>
                <w:color w:val="000000" w:themeColor="text1"/>
              </w:rPr>
              <w:t>0</w:t>
            </w:r>
            <w:r w:rsidRPr="001E4247">
              <w:rPr>
                <w:rFonts w:eastAsia="Tahoma"/>
                <w:b/>
                <w:color w:val="000000" w:themeColor="text1"/>
              </w:rPr>
              <w:t>%</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B803B50" w14:textId="77777777" w:rsidR="00585243" w:rsidRPr="001E4247" w:rsidRDefault="00585243" w:rsidP="00A05D2C">
            <w:pPr>
              <w:spacing w:line="252" w:lineRule="auto"/>
              <w:jc w:val="center"/>
              <w:rPr>
                <w:rFonts w:eastAsia="Tahoma"/>
                <w:b/>
              </w:rPr>
            </w:pPr>
            <w:r w:rsidRPr="001E4247">
              <w:rPr>
                <w:rFonts w:eastAsia="Tahoma"/>
                <w:b/>
                <w:bCs/>
              </w:rPr>
              <w:t xml:space="preserve"> </w:t>
            </w:r>
          </w:p>
        </w:tc>
      </w:tr>
      <w:tr w:rsidR="00585243" w:rsidRPr="001E4247" w14:paraId="6C3A68E9" w14:textId="77777777" w:rsidTr="00A05D2C">
        <w:trPr>
          <w:trHeight w:val="300"/>
        </w:trPr>
        <w:tc>
          <w:tcPr>
            <w:tcW w:w="1172" w:type="dxa"/>
            <w:tcBorders>
              <w:top w:val="single" w:sz="8" w:space="0" w:color="auto"/>
              <w:left w:val="single" w:sz="8" w:space="0" w:color="auto"/>
              <w:bottom w:val="single" w:sz="8" w:space="0" w:color="auto"/>
              <w:right w:val="single" w:sz="8" w:space="0" w:color="auto"/>
            </w:tcBorders>
            <w:vAlign w:val="center"/>
          </w:tcPr>
          <w:p w14:paraId="40D0E035" w14:textId="1E99CCF9" w:rsidR="00585243" w:rsidRPr="001E4247" w:rsidRDefault="00585243" w:rsidP="00A05D2C">
            <w:pPr>
              <w:spacing w:line="252" w:lineRule="auto"/>
              <w:jc w:val="center"/>
              <w:rPr>
                <w:rFonts w:eastAsia="Tahoma"/>
                <w:b/>
              </w:rPr>
            </w:pPr>
            <w:r w:rsidRPr="001E4247">
              <w:rPr>
                <w:rFonts w:eastAsia="Tahoma"/>
                <w:b/>
                <w:bCs/>
              </w:rPr>
              <w:t>Α1</w:t>
            </w:r>
          </w:p>
        </w:tc>
        <w:tc>
          <w:tcPr>
            <w:tcW w:w="3058" w:type="dxa"/>
            <w:tcBorders>
              <w:top w:val="single" w:sz="8" w:space="0" w:color="auto"/>
              <w:left w:val="single" w:sz="8" w:space="0" w:color="auto"/>
              <w:bottom w:val="single" w:sz="8" w:space="0" w:color="auto"/>
              <w:right w:val="single" w:sz="8" w:space="0" w:color="auto"/>
            </w:tcBorders>
            <w:vAlign w:val="center"/>
          </w:tcPr>
          <w:p w14:paraId="2836216E" w14:textId="091FB0AC" w:rsidR="00585243" w:rsidRPr="001E4247" w:rsidRDefault="00585243" w:rsidP="00A05D2C">
            <w:pPr>
              <w:spacing w:line="252" w:lineRule="auto"/>
              <w:jc w:val="left"/>
              <w:rPr>
                <w:rFonts w:eastAsia="Tahoma"/>
                <w:lang w:val="el-GR"/>
              </w:rPr>
            </w:pPr>
            <w:r w:rsidRPr="001E4247">
              <w:rPr>
                <w:rFonts w:eastAsia="Tahoma"/>
                <w:lang w:val="el-GR"/>
              </w:rPr>
              <w:t>Αντίληψη και κατανόηση του Έργου</w:t>
            </w:r>
          </w:p>
        </w:tc>
        <w:tc>
          <w:tcPr>
            <w:tcW w:w="1815" w:type="dxa"/>
            <w:tcBorders>
              <w:top w:val="single" w:sz="8" w:space="0" w:color="auto"/>
              <w:left w:val="single" w:sz="8" w:space="0" w:color="auto"/>
              <w:bottom w:val="single" w:sz="8" w:space="0" w:color="auto"/>
              <w:right w:val="single" w:sz="8" w:space="0" w:color="auto"/>
            </w:tcBorders>
            <w:vAlign w:val="center"/>
          </w:tcPr>
          <w:p w14:paraId="3FAD3A13" w14:textId="1FC96FBB" w:rsidR="00585243" w:rsidRPr="001E4247" w:rsidRDefault="00585243" w:rsidP="00A05D2C">
            <w:pPr>
              <w:spacing w:line="252" w:lineRule="auto"/>
              <w:jc w:val="center"/>
              <w:rPr>
                <w:rFonts w:eastAsia="Tahoma"/>
              </w:rPr>
            </w:pPr>
            <w:r w:rsidRPr="001E4247">
              <w:rPr>
                <w:rFonts w:eastAsia="Tahoma"/>
              </w:rPr>
              <w:t>5%</w:t>
            </w:r>
          </w:p>
        </w:tc>
        <w:tc>
          <w:tcPr>
            <w:tcW w:w="3123" w:type="dxa"/>
            <w:tcBorders>
              <w:top w:val="single" w:sz="8" w:space="0" w:color="auto"/>
              <w:left w:val="single" w:sz="8" w:space="0" w:color="auto"/>
              <w:bottom w:val="single" w:sz="8" w:space="0" w:color="auto"/>
              <w:right w:val="single" w:sz="8" w:space="0" w:color="auto"/>
            </w:tcBorders>
            <w:vAlign w:val="center"/>
          </w:tcPr>
          <w:p w14:paraId="7399BED2" w14:textId="649E85C1" w:rsidR="00585243" w:rsidRPr="001E4247" w:rsidRDefault="00B11DC2" w:rsidP="00A05D2C">
            <w:pPr>
              <w:spacing w:line="252" w:lineRule="auto"/>
              <w:jc w:val="center"/>
              <w:rPr>
                <w:rFonts w:eastAsia="Tahoma"/>
                <w:lang w:val="el-GR"/>
              </w:rPr>
            </w:pPr>
            <w:hyperlink w:anchor="_Εμπλεκόμενοι_στην_υλοποίηση" w:history="1">
              <w:r w:rsidR="00585243" w:rsidRPr="001E4247">
                <w:rPr>
                  <w:rStyle w:val="Hyperlink"/>
                  <w:rFonts w:eastAsia="Tahoma"/>
                  <w:lang w:val="el-GR"/>
                </w:rPr>
                <w:t>Παράρτημα Ι – παρ. 1.1</w:t>
              </w:r>
            </w:hyperlink>
            <w:r w:rsidR="00585243" w:rsidRPr="001E4247">
              <w:rPr>
                <w:rFonts w:eastAsia="Tahoma"/>
                <w:lang w:val="el-GR"/>
              </w:rPr>
              <w:t xml:space="preserve">, </w:t>
            </w:r>
            <w:hyperlink w:anchor="_Υφιστάμενη_Κατάσταση" w:history="1">
              <w:r w:rsidR="00585243" w:rsidRPr="001E4247">
                <w:rPr>
                  <w:rStyle w:val="Hyperlink"/>
                  <w:rFonts w:eastAsia="Tahoma"/>
                  <w:lang w:val="el-GR"/>
                </w:rPr>
                <w:t>1.2</w:t>
              </w:r>
            </w:hyperlink>
            <w:r w:rsidR="00585243" w:rsidRPr="001E4247">
              <w:rPr>
                <w:rFonts w:eastAsia="Tahoma"/>
                <w:lang w:val="el-GR"/>
              </w:rPr>
              <w:t xml:space="preserve"> </w:t>
            </w:r>
          </w:p>
        </w:tc>
      </w:tr>
      <w:tr w:rsidR="00585243" w:rsidRPr="001E4247" w14:paraId="12ED7A2C" w14:textId="77777777" w:rsidTr="00A05D2C">
        <w:tc>
          <w:tcPr>
            <w:tcW w:w="1172" w:type="dxa"/>
            <w:tcBorders>
              <w:top w:val="single" w:sz="8" w:space="0" w:color="auto"/>
              <w:left w:val="single" w:sz="8" w:space="0" w:color="auto"/>
              <w:bottom w:val="single" w:sz="8" w:space="0" w:color="auto"/>
              <w:right w:val="single" w:sz="8" w:space="0" w:color="auto"/>
            </w:tcBorders>
            <w:vAlign w:val="center"/>
          </w:tcPr>
          <w:p w14:paraId="17D79EC5" w14:textId="0DD02A16" w:rsidR="00585243" w:rsidRPr="001E4247" w:rsidRDefault="00585243" w:rsidP="00A05D2C">
            <w:pPr>
              <w:spacing w:line="252" w:lineRule="auto"/>
              <w:jc w:val="center"/>
              <w:rPr>
                <w:rFonts w:eastAsia="Tahoma"/>
                <w:b/>
              </w:rPr>
            </w:pPr>
            <w:r w:rsidRPr="001E4247">
              <w:rPr>
                <w:rFonts w:eastAsia="Tahoma"/>
                <w:b/>
                <w:bCs/>
              </w:rPr>
              <w:t>Α2</w:t>
            </w:r>
          </w:p>
        </w:tc>
        <w:tc>
          <w:tcPr>
            <w:tcW w:w="3058" w:type="dxa"/>
            <w:tcBorders>
              <w:top w:val="single" w:sz="8" w:space="0" w:color="auto"/>
              <w:left w:val="single" w:sz="8" w:space="0" w:color="auto"/>
              <w:bottom w:val="single" w:sz="8" w:space="0" w:color="auto"/>
              <w:right w:val="single" w:sz="8" w:space="0" w:color="auto"/>
            </w:tcBorders>
            <w:vAlign w:val="center"/>
          </w:tcPr>
          <w:p w14:paraId="45F2A33D" w14:textId="05EB369B" w:rsidR="00585243" w:rsidRPr="001E4247" w:rsidRDefault="00585243" w:rsidP="00A05D2C">
            <w:pPr>
              <w:spacing w:line="252" w:lineRule="auto"/>
              <w:jc w:val="left"/>
              <w:rPr>
                <w:rFonts w:eastAsia="Tahoma"/>
                <w:lang w:val="el-GR"/>
              </w:rPr>
            </w:pPr>
            <w:r w:rsidRPr="001E4247">
              <w:rPr>
                <w:lang w:val="el-GR"/>
              </w:rPr>
              <w:t>Κάλυψη απαιτήσεων του Έργου</w:t>
            </w:r>
            <w:r w:rsidRPr="001E4247">
              <w:rPr>
                <w:rFonts w:eastAsia="Tahoma"/>
                <w:lang w:val="el-GR"/>
              </w:rPr>
              <w:t xml:space="preserve"> </w:t>
            </w:r>
          </w:p>
        </w:tc>
        <w:tc>
          <w:tcPr>
            <w:tcW w:w="1815" w:type="dxa"/>
            <w:tcBorders>
              <w:top w:val="single" w:sz="8" w:space="0" w:color="auto"/>
              <w:left w:val="single" w:sz="8" w:space="0" w:color="auto"/>
              <w:bottom w:val="single" w:sz="8" w:space="0" w:color="auto"/>
              <w:right w:val="single" w:sz="8" w:space="0" w:color="auto"/>
            </w:tcBorders>
          </w:tcPr>
          <w:p w14:paraId="086D336E" w14:textId="2B9A9D05" w:rsidR="00585243" w:rsidRPr="001E4247" w:rsidRDefault="00585243" w:rsidP="00A05D2C">
            <w:pPr>
              <w:spacing w:line="252" w:lineRule="auto"/>
              <w:jc w:val="center"/>
              <w:rPr>
                <w:rFonts w:eastAsia="Tahoma"/>
              </w:rPr>
            </w:pPr>
            <w:r w:rsidRPr="001E4247">
              <w:rPr>
                <w:rFonts w:eastAsia="Tahoma"/>
                <w:lang w:val="el-GR"/>
              </w:rPr>
              <w:t>5</w:t>
            </w:r>
            <w:r w:rsidRPr="001E4247">
              <w:rPr>
                <w:rFonts w:eastAsia="Tahoma"/>
              </w:rPr>
              <w:t>%</w:t>
            </w:r>
          </w:p>
        </w:tc>
        <w:tc>
          <w:tcPr>
            <w:tcW w:w="3123" w:type="dxa"/>
            <w:tcBorders>
              <w:top w:val="single" w:sz="8" w:space="0" w:color="auto"/>
              <w:left w:val="single" w:sz="8" w:space="0" w:color="auto"/>
              <w:bottom w:val="single" w:sz="8" w:space="0" w:color="auto"/>
              <w:right w:val="single" w:sz="8" w:space="0" w:color="auto"/>
            </w:tcBorders>
            <w:vAlign w:val="center"/>
          </w:tcPr>
          <w:p w14:paraId="605AB563" w14:textId="3DB7D006" w:rsidR="00585243" w:rsidRPr="001E4247" w:rsidRDefault="00B11DC2" w:rsidP="00A05D2C">
            <w:pPr>
              <w:spacing w:line="252" w:lineRule="auto"/>
              <w:jc w:val="center"/>
              <w:rPr>
                <w:rFonts w:eastAsia="Tahoma"/>
                <w:lang w:val="el-GR"/>
              </w:rPr>
            </w:pPr>
            <w:hyperlink w:anchor="_Αντικείμενο_της_Σύμβασης" w:history="1">
              <w:r w:rsidR="00585243" w:rsidRPr="001E4247">
                <w:rPr>
                  <w:rStyle w:val="Hyperlink"/>
                  <w:rFonts w:eastAsia="Tahoma"/>
                  <w:lang w:val="el-GR"/>
                </w:rPr>
                <w:t xml:space="preserve">Παράρτημα Ι – παρ. 2.1 </w:t>
              </w:r>
            </w:hyperlink>
            <w:r w:rsidR="00585243" w:rsidRPr="001E4247">
              <w:rPr>
                <w:rFonts w:eastAsia="Tahoma"/>
                <w:lang w:val="el-GR"/>
              </w:rPr>
              <w:t xml:space="preserve"> </w:t>
            </w:r>
          </w:p>
        </w:tc>
      </w:tr>
      <w:tr w:rsidR="00585243" w:rsidRPr="001E4247" w14:paraId="15F75706" w14:textId="77777777" w:rsidTr="00A05D2C">
        <w:tc>
          <w:tcPr>
            <w:tcW w:w="1172" w:type="dxa"/>
            <w:tcBorders>
              <w:top w:val="single" w:sz="8" w:space="0" w:color="auto"/>
              <w:left w:val="single" w:sz="8" w:space="0" w:color="auto"/>
              <w:bottom w:val="single" w:sz="8" w:space="0" w:color="auto"/>
              <w:right w:val="single" w:sz="8" w:space="0" w:color="auto"/>
            </w:tcBorders>
            <w:vAlign w:val="center"/>
          </w:tcPr>
          <w:p w14:paraId="3B74B058" w14:textId="658691F2" w:rsidR="00585243" w:rsidRPr="001E4247" w:rsidRDefault="00585243" w:rsidP="00A05D2C">
            <w:pPr>
              <w:spacing w:line="252" w:lineRule="auto"/>
              <w:jc w:val="center"/>
              <w:rPr>
                <w:rFonts w:eastAsia="Tahoma"/>
                <w:b/>
              </w:rPr>
            </w:pPr>
            <w:r w:rsidRPr="001E4247">
              <w:rPr>
                <w:rFonts w:eastAsia="Tahoma"/>
                <w:b/>
                <w:bCs/>
              </w:rPr>
              <w:t>Α3</w:t>
            </w:r>
          </w:p>
        </w:tc>
        <w:tc>
          <w:tcPr>
            <w:tcW w:w="3058" w:type="dxa"/>
            <w:tcBorders>
              <w:top w:val="single" w:sz="8" w:space="0" w:color="auto"/>
              <w:left w:val="single" w:sz="8" w:space="0" w:color="auto"/>
              <w:bottom w:val="single" w:sz="8" w:space="0" w:color="auto"/>
              <w:right w:val="single" w:sz="8" w:space="0" w:color="auto"/>
            </w:tcBorders>
            <w:vAlign w:val="center"/>
          </w:tcPr>
          <w:p w14:paraId="069DE8F4" w14:textId="7699D58A" w:rsidR="00585243" w:rsidRPr="001E4247" w:rsidRDefault="00585243" w:rsidP="00A05D2C">
            <w:pPr>
              <w:spacing w:line="252" w:lineRule="auto"/>
              <w:jc w:val="left"/>
              <w:rPr>
                <w:rFonts w:eastAsia="Tahoma"/>
                <w:lang w:val="el-GR"/>
              </w:rPr>
            </w:pPr>
            <w:r w:rsidRPr="001E4247">
              <w:rPr>
                <w:lang w:val="el-GR"/>
              </w:rPr>
              <w:t>Μεθοδολογική προσέγγιση υπηρεσιών Έργου</w:t>
            </w:r>
          </w:p>
        </w:tc>
        <w:tc>
          <w:tcPr>
            <w:tcW w:w="1815" w:type="dxa"/>
            <w:tcBorders>
              <w:top w:val="single" w:sz="8" w:space="0" w:color="auto"/>
              <w:left w:val="single" w:sz="8" w:space="0" w:color="auto"/>
              <w:bottom w:val="single" w:sz="8" w:space="0" w:color="auto"/>
              <w:right w:val="single" w:sz="8" w:space="0" w:color="auto"/>
            </w:tcBorders>
          </w:tcPr>
          <w:p w14:paraId="72FE88F7" w14:textId="06A20D2B" w:rsidR="00585243" w:rsidRPr="001E4247" w:rsidRDefault="00585243" w:rsidP="00A05D2C">
            <w:pPr>
              <w:spacing w:line="252" w:lineRule="auto"/>
              <w:jc w:val="center"/>
              <w:rPr>
                <w:rFonts w:eastAsia="Tahoma"/>
              </w:rPr>
            </w:pPr>
            <w:r w:rsidRPr="001E4247">
              <w:rPr>
                <w:rFonts w:eastAsia="Tahoma"/>
              </w:rPr>
              <w:t>1</w:t>
            </w:r>
            <w:r w:rsidRPr="001E4247">
              <w:rPr>
                <w:rFonts w:eastAsia="Tahoma"/>
                <w:lang w:val="el-GR"/>
              </w:rPr>
              <w:t>0</w:t>
            </w:r>
            <w:r w:rsidRPr="001E4247">
              <w:rPr>
                <w:rFonts w:eastAsia="Tahoma"/>
              </w:rPr>
              <w:t>%</w:t>
            </w:r>
          </w:p>
        </w:tc>
        <w:tc>
          <w:tcPr>
            <w:tcW w:w="3123" w:type="dxa"/>
            <w:tcBorders>
              <w:top w:val="single" w:sz="8" w:space="0" w:color="auto"/>
              <w:left w:val="single" w:sz="8" w:space="0" w:color="auto"/>
              <w:bottom w:val="single" w:sz="8" w:space="0" w:color="auto"/>
              <w:right w:val="single" w:sz="8" w:space="0" w:color="auto"/>
            </w:tcBorders>
            <w:vAlign w:val="center"/>
          </w:tcPr>
          <w:p w14:paraId="29D97201" w14:textId="2C99F93A" w:rsidR="00585243" w:rsidRPr="001E4247" w:rsidRDefault="00B11DC2" w:rsidP="00A05D2C">
            <w:pPr>
              <w:spacing w:line="252" w:lineRule="auto"/>
              <w:jc w:val="center"/>
              <w:rPr>
                <w:rFonts w:eastAsia="Tahoma"/>
                <w:lang w:val="el-GR"/>
              </w:rPr>
            </w:pPr>
            <w:hyperlink w:anchor="_Αντικείμενο_της_Σύμβασης" w:history="1">
              <w:r w:rsidR="00585243" w:rsidRPr="001E4247">
                <w:rPr>
                  <w:rStyle w:val="Hyperlink"/>
                  <w:rFonts w:eastAsia="Tahoma"/>
                  <w:lang w:val="el-GR"/>
                </w:rPr>
                <w:t>Παράρτημα Ι – παρ. 2.1</w:t>
              </w:r>
            </w:hyperlink>
            <w:r w:rsidR="00585243" w:rsidRPr="001E4247">
              <w:rPr>
                <w:rFonts w:eastAsia="Tahoma"/>
                <w:lang w:val="el-GR"/>
              </w:rPr>
              <w:t xml:space="preserve">, </w:t>
            </w:r>
            <w:hyperlink w:anchor="_Υπηρεσίες" w:history="1">
              <w:r w:rsidR="00585243" w:rsidRPr="001E4247">
                <w:rPr>
                  <w:rStyle w:val="Hyperlink"/>
                  <w:rFonts w:eastAsia="Tahoma"/>
                  <w:lang w:val="el-GR"/>
                </w:rPr>
                <w:t>παρ. 3</w:t>
              </w:r>
            </w:hyperlink>
            <w:r w:rsidR="00585243" w:rsidRPr="001E4247">
              <w:rPr>
                <w:rFonts w:eastAsia="Tahoma"/>
                <w:lang w:val="el-GR"/>
              </w:rPr>
              <w:t xml:space="preserve"> </w:t>
            </w:r>
          </w:p>
        </w:tc>
      </w:tr>
      <w:tr w:rsidR="00D92F32" w:rsidRPr="001E4247" w14:paraId="627C8F18" w14:textId="77777777" w:rsidTr="00F31598">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4CD23FAB" w14:textId="519AD64F" w:rsidR="00585243" w:rsidRPr="001E4247" w:rsidRDefault="00585243" w:rsidP="00A05D2C">
            <w:pPr>
              <w:spacing w:line="252" w:lineRule="auto"/>
              <w:jc w:val="center"/>
              <w:rPr>
                <w:rFonts w:eastAsia="Tahoma"/>
                <w:b/>
                <w:color w:val="000000" w:themeColor="text1"/>
              </w:rPr>
            </w:pPr>
            <w:r w:rsidRPr="001E4247">
              <w:rPr>
                <w:rFonts w:eastAsia="Tahoma"/>
                <w:b/>
                <w:color w:val="000000" w:themeColor="text1"/>
              </w:rPr>
              <w:t>Β</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8E16FB1" w14:textId="71B5A4A4" w:rsidR="00585243" w:rsidRPr="001E4247" w:rsidRDefault="00585243" w:rsidP="00F31598">
            <w:pPr>
              <w:spacing w:line="252" w:lineRule="auto"/>
              <w:jc w:val="left"/>
              <w:rPr>
                <w:rFonts w:eastAsia="Tahoma"/>
                <w:b/>
                <w:bCs/>
                <w:color w:val="000000" w:themeColor="text1"/>
                <w:lang w:val="el-GR"/>
              </w:rPr>
            </w:pPr>
            <w:r w:rsidRPr="001E4247">
              <w:rPr>
                <w:rFonts w:eastAsia="Tahoma"/>
                <w:b/>
                <w:bCs/>
                <w:color w:val="000000" w:themeColor="text1"/>
                <w:lang w:val="el-GR"/>
              </w:rPr>
              <w:t xml:space="preserve">Υπηρεσίες Έργου </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86BAB5" w14:textId="3D975571" w:rsidR="00585243" w:rsidRPr="001E4247" w:rsidRDefault="00585243" w:rsidP="00F31598">
            <w:pPr>
              <w:spacing w:line="252" w:lineRule="auto"/>
              <w:jc w:val="center"/>
              <w:rPr>
                <w:rFonts w:eastAsia="Tahoma"/>
                <w:b/>
                <w:bCs/>
                <w:color w:val="000000" w:themeColor="text1"/>
              </w:rPr>
            </w:pPr>
            <w:r w:rsidRPr="001E4247">
              <w:rPr>
                <w:rFonts w:eastAsia="Tahoma"/>
                <w:b/>
                <w:bCs/>
                <w:color w:val="000000" w:themeColor="text1"/>
                <w:lang w:val="el-GR"/>
              </w:rPr>
              <w:t>5</w:t>
            </w:r>
            <w:r w:rsidRPr="001E4247">
              <w:rPr>
                <w:rFonts w:eastAsia="Tahoma"/>
                <w:b/>
                <w:bCs/>
                <w:color w:val="000000" w:themeColor="text1"/>
              </w:rPr>
              <w:t>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AB590B0" w14:textId="77777777" w:rsidR="00585243" w:rsidRPr="001E4247" w:rsidRDefault="00585243" w:rsidP="00F31598">
            <w:pPr>
              <w:spacing w:line="252" w:lineRule="auto"/>
              <w:jc w:val="center"/>
              <w:rPr>
                <w:rFonts w:eastAsia="Tahoma"/>
                <w:lang w:val="en-US"/>
              </w:rPr>
            </w:pPr>
          </w:p>
        </w:tc>
      </w:tr>
      <w:tr w:rsidR="00D92F32" w:rsidRPr="001E4247" w14:paraId="40743498" w14:textId="77777777" w:rsidTr="00F31598">
        <w:tc>
          <w:tcPr>
            <w:tcW w:w="1172" w:type="dxa"/>
            <w:tcBorders>
              <w:top w:val="single" w:sz="8" w:space="0" w:color="auto"/>
              <w:left w:val="single" w:sz="8" w:space="0" w:color="auto"/>
              <w:bottom w:val="single" w:sz="8" w:space="0" w:color="auto"/>
              <w:right w:val="single" w:sz="8" w:space="0" w:color="auto"/>
            </w:tcBorders>
            <w:vAlign w:val="center"/>
          </w:tcPr>
          <w:p w14:paraId="5F8A7FC8" w14:textId="2C6154B3" w:rsidR="00585243" w:rsidRPr="001E4247" w:rsidRDefault="00585243" w:rsidP="00A05D2C">
            <w:pPr>
              <w:spacing w:line="252" w:lineRule="auto"/>
              <w:jc w:val="center"/>
              <w:rPr>
                <w:rFonts w:eastAsia="Tahoma"/>
                <w:b/>
              </w:rPr>
            </w:pPr>
            <w:r w:rsidRPr="001E4247">
              <w:rPr>
                <w:rFonts w:eastAsia="Tahoma"/>
                <w:b/>
                <w:bCs/>
              </w:rPr>
              <w:t>Β1</w:t>
            </w:r>
          </w:p>
        </w:tc>
        <w:tc>
          <w:tcPr>
            <w:tcW w:w="3058" w:type="dxa"/>
            <w:tcBorders>
              <w:top w:val="single" w:sz="8" w:space="0" w:color="auto"/>
              <w:left w:val="single" w:sz="8" w:space="0" w:color="auto"/>
              <w:bottom w:val="single" w:sz="8" w:space="0" w:color="auto"/>
              <w:right w:val="single" w:sz="8" w:space="0" w:color="auto"/>
            </w:tcBorders>
          </w:tcPr>
          <w:p w14:paraId="5F55035B" w14:textId="3D4015C9" w:rsidR="00585243" w:rsidRPr="001E4247" w:rsidRDefault="00C55423" w:rsidP="00A05D2C">
            <w:pPr>
              <w:spacing w:line="252" w:lineRule="auto"/>
              <w:jc w:val="center"/>
              <w:rPr>
                <w:rFonts w:eastAsia="Tahoma"/>
                <w:lang w:val="el-GR"/>
              </w:rPr>
            </w:pPr>
            <w:r w:rsidRPr="001E4247">
              <w:rPr>
                <w:rFonts w:eastAsia="Tahoma"/>
                <w:lang w:val="el-GR"/>
              </w:rPr>
              <w:t>Καταγραφή της κατάστασης και των σχετικών πολιτικών σε άλλες ευρωπαϊκές χώρες και ανάλυση των δυνητικών εναλλακτικών επιλογών για το παροπλισμό του δικτύου χαλκού</w:t>
            </w:r>
          </w:p>
        </w:tc>
        <w:tc>
          <w:tcPr>
            <w:tcW w:w="1815" w:type="dxa"/>
            <w:tcBorders>
              <w:top w:val="single" w:sz="8" w:space="0" w:color="auto"/>
              <w:left w:val="single" w:sz="8" w:space="0" w:color="auto"/>
              <w:bottom w:val="single" w:sz="8" w:space="0" w:color="auto"/>
              <w:right w:val="single" w:sz="8" w:space="0" w:color="auto"/>
            </w:tcBorders>
          </w:tcPr>
          <w:p w14:paraId="5B6EA2E2" w14:textId="048246B6" w:rsidR="00585243" w:rsidRPr="001E4247" w:rsidRDefault="00D94197" w:rsidP="00A05D2C">
            <w:pPr>
              <w:spacing w:line="252" w:lineRule="auto"/>
              <w:jc w:val="center"/>
              <w:rPr>
                <w:rFonts w:eastAsia="Tahoma"/>
                <w:lang w:val="el-GR"/>
              </w:rPr>
            </w:pPr>
            <w:r w:rsidRPr="001E4247">
              <w:rPr>
                <w:rFonts w:eastAsia="Tahoma"/>
                <w:lang w:val="en-US"/>
              </w:rPr>
              <w:t>10</w:t>
            </w:r>
            <w:r w:rsidR="00585243" w:rsidRPr="001E4247">
              <w:rPr>
                <w:rFonts w:eastAsia="Tahoma"/>
                <w:lang w:val="el-GR"/>
              </w:rPr>
              <w:t>%</w:t>
            </w:r>
          </w:p>
        </w:tc>
        <w:tc>
          <w:tcPr>
            <w:tcW w:w="3123" w:type="dxa"/>
            <w:tcBorders>
              <w:top w:val="single" w:sz="8" w:space="0" w:color="auto"/>
              <w:left w:val="single" w:sz="8" w:space="0" w:color="auto"/>
              <w:bottom w:val="single" w:sz="8" w:space="0" w:color="auto"/>
              <w:right w:val="single" w:sz="8" w:space="0" w:color="auto"/>
            </w:tcBorders>
          </w:tcPr>
          <w:p w14:paraId="3E6B965D" w14:textId="45582A09" w:rsidR="00585243" w:rsidRPr="001E4247" w:rsidRDefault="00B11DC2" w:rsidP="00A05D2C">
            <w:pPr>
              <w:spacing w:line="252" w:lineRule="auto"/>
              <w:jc w:val="center"/>
              <w:rPr>
                <w:rFonts w:eastAsia="Tahoma"/>
                <w:lang w:val="el-GR"/>
              </w:rPr>
            </w:pPr>
            <w:hyperlink w:anchor="_Toc97195395" w:history="1">
              <w:r w:rsidR="00585243" w:rsidRPr="001E4247">
                <w:rPr>
                  <w:rStyle w:val="Hyperlink"/>
                  <w:rFonts w:eastAsia="Tahoma"/>
                  <w:lang w:val="el-GR"/>
                </w:rPr>
                <w:t>Παράρτημα Ι – παρ. 3.1</w:t>
              </w:r>
            </w:hyperlink>
            <w:r w:rsidR="00585243" w:rsidRPr="001E4247">
              <w:rPr>
                <w:rFonts w:eastAsia="Tahoma"/>
                <w:lang w:val="el-GR"/>
              </w:rPr>
              <w:t xml:space="preserve"> </w:t>
            </w:r>
          </w:p>
        </w:tc>
      </w:tr>
      <w:tr w:rsidR="00C55423" w:rsidRPr="001E4247" w14:paraId="66EB21A2" w14:textId="77777777" w:rsidTr="00F31598">
        <w:tc>
          <w:tcPr>
            <w:tcW w:w="1172" w:type="dxa"/>
            <w:tcBorders>
              <w:top w:val="single" w:sz="8" w:space="0" w:color="auto"/>
              <w:left w:val="single" w:sz="8" w:space="0" w:color="auto"/>
              <w:bottom w:val="single" w:sz="8" w:space="0" w:color="auto"/>
              <w:right w:val="single" w:sz="8" w:space="0" w:color="auto"/>
            </w:tcBorders>
            <w:vAlign w:val="center"/>
          </w:tcPr>
          <w:p w14:paraId="451277A5" w14:textId="24AFEBFF" w:rsidR="00C55423" w:rsidRPr="001E4247" w:rsidRDefault="00C55423" w:rsidP="00C55423">
            <w:pPr>
              <w:spacing w:line="252" w:lineRule="auto"/>
              <w:jc w:val="center"/>
              <w:rPr>
                <w:rFonts w:eastAsia="Tahoma"/>
                <w:b/>
                <w:bCs/>
              </w:rPr>
            </w:pPr>
            <w:r w:rsidRPr="001E4247">
              <w:rPr>
                <w:rFonts w:eastAsia="Tahoma"/>
                <w:b/>
                <w:bCs/>
              </w:rPr>
              <w:t>Β2</w:t>
            </w:r>
          </w:p>
        </w:tc>
        <w:tc>
          <w:tcPr>
            <w:tcW w:w="3058" w:type="dxa"/>
            <w:tcBorders>
              <w:top w:val="single" w:sz="8" w:space="0" w:color="auto"/>
              <w:left w:val="single" w:sz="8" w:space="0" w:color="auto"/>
              <w:bottom w:val="single" w:sz="8" w:space="0" w:color="auto"/>
              <w:right w:val="single" w:sz="8" w:space="0" w:color="auto"/>
            </w:tcBorders>
          </w:tcPr>
          <w:p w14:paraId="7084D945" w14:textId="4B760862" w:rsidR="00C55423" w:rsidRPr="001E4247" w:rsidRDefault="00C55423" w:rsidP="00D94197">
            <w:pPr>
              <w:spacing w:line="252" w:lineRule="auto"/>
              <w:jc w:val="center"/>
              <w:rPr>
                <w:rFonts w:eastAsia="Tahoma"/>
                <w:lang w:val="el-GR"/>
              </w:rPr>
            </w:pPr>
            <w:r w:rsidRPr="001E4247">
              <w:rPr>
                <w:rFonts w:eastAsia="Tahoma"/>
                <w:lang w:val="el-GR"/>
              </w:rPr>
              <w:t>Υπηρεσίες για την οργάνωση και διεξαγωγή διαβούλευσης</w:t>
            </w:r>
          </w:p>
        </w:tc>
        <w:tc>
          <w:tcPr>
            <w:tcW w:w="1815" w:type="dxa"/>
            <w:tcBorders>
              <w:top w:val="single" w:sz="8" w:space="0" w:color="auto"/>
              <w:left w:val="single" w:sz="8" w:space="0" w:color="auto"/>
              <w:bottom w:val="single" w:sz="8" w:space="0" w:color="auto"/>
              <w:right w:val="single" w:sz="8" w:space="0" w:color="auto"/>
            </w:tcBorders>
          </w:tcPr>
          <w:p w14:paraId="33900E39" w14:textId="5F6DE020" w:rsidR="00C55423" w:rsidRPr="001E4247" w:rsidRDefault="00D94197" w:rsidP="00D94197">
            <w:pPr>
              <w:spacing w:line="252" w:lineRule="auto"/>
              <w:jc w:val="center"/>
              <w:rPr>
                <w:rFonts w:eastAsia="Tahoma"/>
                <w:lang w:val="el-GR"/>
              </w:rPr>
            </w:pPr>
            <w:r w:rsidRPr="001E4247">
              <w:rPr>
                <w:rFonts w:eastAsia="Tahoma"/>
                <w:lang w:val="en-US"/>
              </w:rPr>
              <w:t>5</w:t>
            </w:r>
            <w:r w:rsidR="00C55423" w:rsidRPr="001E4247">
              <w:rPr>
                <w:rFonts w:eastAsia="Tahoma"/>
                <w:lang w:val="el-GR"/>
              </w:rPr>
              <w:t>%</w:t>
            </w:r>
          </w:p>
        </w:tc>
        <w:tc>
          <w:tcPr>
            <w:tcW w:w="3123" w:type="dxa"/>
            <w:tcBorders>
              <w:top w:val="single" w:sz="8" w:space="0" w:color="auto"/>
              <w:left w:val="single" w:sz="8" w:space="0" w:color="auto"/>
              <w:bottom w:val="single" w:sz="8" w:space="0" w:color="auto"/>
              <w:right w:val="single" w:sz="8" w:space="0" w:color="auto"/>
            </w:tcBorders>
          </w:tcPr>
          <w:p w14:paraId="387E78C0" w14:textId="1316B429" w:rsidR="00C55423" w:rsidRPr="001E4247" w:rsidRDefault="00B11DC2" w:rsidP="00C55423">
            <w:pPr>
              <w:spacing w:line="252" w:lineRule="auto"/>
              <w:jc w:val="center"/>
              <w:rPr>
                <w:rFonts w:eastAsia="Tahoma"/>
                <w:lang w:val="el-GR"/>
              </w:rPr>
            </w:pPr>
            <w:hyperlink w:anchor="_Υπηρεσίες_για_την" w:history="1">
              <w:r w:rsidR="00C55423" w:rsidRPr="001E4247">
                <w:rPr>
                  <w:rStyle w:val="Hyperlink"/>
                  <w:rFonts w:eastAsia="Tahoma"/>
                  <w:lang w:val="el-GR"/>
                </w:rPr>
                <w:t>Παράρτημα Ι – παρ. 3.2</w:t>
              </w:r>
            </w:hyperlink>
            <w:r w:rsidR="00C55423" w:rsidRPr="001E4247">
              <w:rPr>
                <w:rFonts w:eastAsia="Tahoma"/>
                <w:lang w:val="el-GR"/>
              </w:rPr>
              <w:t xml:space="preserve"> </w:t>
            </w:r>
          </w:p>
        </w:tc>
      </w:tr>
      <w:tr w:rsidR="00C55423" w:rsidRPr="001E4247" w14:paraId="57C1AB5B" w14:textId="77777777" w:rsidTr="00F31598">
        <w:tc>
          <w:tcPr>
            <w:tcW w:w="1172" w:type="dxa"/>
            <w:tcBorders>
              <w:top w:val="single" w:sz="8" w:space="0" w:color="auto"/>
              <w:left w:val="single" w:sz="8" w:space="0" w:color="auto"/>
              <w:bottom w:val="single" w:sz="8" w:space="0" w:color="auto"/>
              <w:right w:val="single" w:sz="8" w:space="0" w:color="auto"/>
            </w:tcBorders>
            <w:vAlign w:val="center"/>
          </w:tcPr>
          <w:p w14:paraId="3E5F8925" w14:textId="35E76DB6" w:rsidR="00C55423" w:rsidRPr="001E4247" w:rsidRDefault="00C55423" w:rsidP="00C55423">
            <w:pPr>
              <w:spacing w:line="252" w:lineRule="auto"/>
              <w:jc w:val="center"/>
              <w:rPr>
                <w:rFonts w:eastAsia="Tahoma"/>
                <w:b/>
                <w:bCs/>
              </w:rPr>
            </w:pPr>
            <w:r w:rsidRPr="001E4247">
              <w:rPr>
                <w:rFonts w:eastAsia="Tahoma"/>
                <w:b/>
                <w:bCs/>
              </w:rPr>
              <w:t>B3</w:t>
            </w:r>
          </w:p>
        </w:tc>
        <w:tc>
          <w:tcPr>
            <w:tcW w:w="3058" w:type="dxa"/>
            <w:tcBorders>
              <w:top w:val="single" w:sz="8" w:space="0" w:color="auto"/>
              <w:left w:val="single" w:sz="8" w:space="0" w:color="auto"/>
              <w:bottom w:val="single" w:sz="8" w:space="0" w:color="auto"/>
              <w:right w:val="single" w:sz="8" w:space="0" w:color="auto"/>
            </w:tcBorders>
          </w:tcPr>
          <w:p w14:paraId="721D28EE" w14:textId="41F09B86" w:rsidR="00C55423" w:rsidRPr="001E4247" w:rsidRDefault="00C55423" w:rsidP="00D94197">
            <w:pPr>
              <w:spacing w:line="252" w:lineRule="auto"/>
              <w:jc w:val="center"/>
              <w:rPr>
                <w:rFonts w:eastAsia="Tahoma"/>
                <w:lang w:val="el-GR"/>
              </w:rPr>
            </w:pPr>
            <w:r w:rsidRPr="001E4247">
              <w:rPr>
                <w:rFonts w:eastAsia="Tahoma"/>
                <w:lang w:val="el-GR"/>
              </w:rPr>
              <w:t>Υπηρεσίες για την εκπόνηση μελέτης κόστους – οφέλους από τον παροπλισμό του δικτύου χαλκού</w:t>
            </w:r>
          </w:p>
        </w:tc>
        <w:tc>
          <w:tcPr>
            <w:tcW w:w="1815" w:type="dxa"/>
            <w:tcBorders>
              <w:top w:val="single" w:sz="8" w:space="0" w:color="auto"/>
              <w:left w:val="single" w:sz="8" w:space="0" w:color="auto"/>
              <w:bottom w:val="single" w:sz="8" w:space="0" w:color="auto"/>
              <w:right w:val="single" w:sz="8" w:space="0" w:color="auto"/>
            </w:tcBorders>
          </w:tcPr>
          <w:p w14:paraId="63B82027" w14:textId="39EF46F1" w:rsidR="00C55423" w:rsidRPr="001E4247" w:rsidRDefault="00D94197" w:rsidP="00D94197">
            <w:pPr>
              <w:spacing w:line="252" w:lineRule="auto"/>
              <w:jc w:val="center"/>
              <w:rPr>
                <w:rFonts w:eastAsia="Tahoma"/>
                <w:lang w:val="en-US"/>
              </w:rPr>
            </w:pPr>
            <w:r w:rsidRPr="001E4247">
              <w:rPr>
                <w:rFonts w:eastAsia="Tahoma"/>
                <w:lang w:val="en-US"/>
              </w:rPr>
              <w:t>10%</w:t>
            </w:r>
          </w:p>
        </w:tc>
        <w:tc>
          <w:tcPr>
            <w:tcW w:w="3123" w:type="dxa"/>
            <w:tcBorders>
              <w:top w:val="single" w:sz="8" w:space="0" w:color="auto"/>
              <w:left w:val="single" w:sz="8" w:space="0" w:color="auto"/>
              <w:bottom w:val="single" w:sz="8" w:space="0" w:color="auto"/>
              <w:right w:val="single" w:sz="8" w:space="0" w:color="auto"/>
            </w:tcBorders>
          </w:tcPr>
          <w:p w14:paraId="29B67560" w14:textId="32BA969F" w:rsidR="00C55423" w:rsidRPr="001E4247" w:rsidRDefault="00B11DC2" w:rsidP="00C55423">
            <w:pPr>
              <w:spacing w:line="252" w:lineRule="auto"/>
              <w:jc w:val="center"/>
              <w:rPr>
                <w:rFonts w:eastAsia="Tahoma"/>
                <w:lang w:val="el-GR"/>
              </w:rPr>
            </w:pPr>
            <w:hyperlink w:anchor="_Υπηρεσίες_για_την_1" w:history="1">
              <w:r w:rsidR="00C55423" w:rsidRPr="001E4247">
                <w:rPr>
                  <w:rStyle w:val="Hyperlink"/>
                  <w:rFonts w:eastAsia="Tahoma"/>
                  <w:lang w:val="el-GR"/>
                </w:rPr>
                <w:t>Παράρτημα Ι – παρ. 3.</w:t>
              </w:r>
              <w:r w:rsidR="00C55423" w:rsidRPr="001E4247">
                <w:rPr>
                  <w:rStyle w:val="Hyperlink"/>
                  <w:rFonts w:eastAsia="Tahoma"/>
                  <w:lang w:val="en-US"/>
                </w:rPr>
                <w:t>3</w:t>
              </w:r>
            </w:hyperlink>
            <w:r w:rsidR="00C55423" w:rsidRPr="001E4247">
              <w:rPr>
                <w:rFonts w:eastAsia="Tahoma"/>
                <w:lang w:val="el-GR"/>
              </w:rPr>
              <w:t xml:space="preserve"> </w:t>
            </w:r>
          </w:p>
        </w:tc>
      </w:tr>
      <w:tr w:rsidR="00C55423" w:rsidRPr="001E4247" w14:paraId="58748403" w14:textId="77777777" w:rsidTr="00A05D2C">
        <w:tc>
          <w:tcPr>
            <w:tcW w:w="1172" w:type="dxa"/>
            <w:tcBorders>
              <w:top w:val="single" w:sz="8" w:space="0" w:color="auto"/>
              <w:left w:val="single" w:sz="8" w:space="0" w:color="auto"/>
              <w:bottom w:val="single" w:sz="8" w:space="0" w:color="auto"/>
              <w:right w:val="single" w:sz="8" w:space="0" w:color="auto"/>
            </w:tcBorders>
            <w:vAlign w:val="center"/>
          </w:tcPr>
          <w:p w14:paraId="65F1B454" w14:textId="14DF5FCE" w:rsidR="00C55423" w:rsidRPr="001E4247" w:rsidRDefault="00C55423" w:rsidP="00A05D2C">
            <w:pPr>
              <w:spacing w:line="252" w:lineRule="auto"/>
              <w:jc w:val="center"/>
              <w:rPr>
                <w:rFonts w:eastAsia="Tahoma"/>
                <w:b/>
                <w:lang w:val="en-US"/>
              </w:rPr>
            </w:pPr>
            <w:r w:rsidRPr="001E4247">
              <w:rPr>
                <w:rFonts w:eastAsia="Tahoma"/>
                <w:b/>
                <w:bCs/>
                <w:lang w:val="en-US"/>
              </w:rPr>
              <w:t>B4</w:t>
            </w:r>
          </w:p>
        </w:tc>
        <w:tc>
          <w:tcPr>
            <w:tcW w:w="3058" w:type="dxa"/>
            <w:tcBorders>
              <w:top w:val="single" w:sz="8" w:space="0" w:color="auto"/>
              <w:left w:val="single" w:sz="8" w:space="0" w:color="auto"/>
              <w:bottom w:val="single" w:sz="8" w:space="0" w:color="auto"/>
              <w:right w:val="single" w:sz="8" w:space="0" w:color="auto"/>
            </w:tcBorders>
          </w:tcPr>
          <w:p w14:paraId="049FF5DA" w14:textId="1E851697" w:rsidR="00C55423" w:rsidRPr="001E4247" w:rsidRDefault="00C55423" w:rsidP="00A05D2C">
            <w:pPr>
              <w:spacing w:line="252" w:lineRule="auto"/>
              <w:jc w:val="center"/>
              <w:rPr>
                <w:rFonts w:eastAsia="Tahoma"/>
                <w:lang w:val="el-GR"/>
              </w:rPr>
            </w:pPr>
            <w:r w:rsidRPr="001E4247">
              <w:rPr>
                <w:rFonts w:eastAsia="Tahoma"/>
                <w:lang w:val="el-GR"/>
              </w:rPr>
              <w:t>Υπηρεσίες για τον καθορισμό των χρονικών στόχων για τον παροπλισμό και τον προσδιορισμό εναλλακτικών επιλογών δημόσιας παρέμβασης</w:t>
            </w:r>
          </w:p>
        </w:tc>
        <w:tc>
          <w:tcPr>
            <w:tcW w:w="1815" w:type="dxa"/>
            <w:tcBorders>
              <w:top w:val="single" w:sz="8" w:space="0" w:color="auto"/>
              <w:left w:val="single" w:sz="8" w:space="0" w:color="auto"/>
              <w:bottom w:val="single" w:sz="8" w:space="0" w:color="auto"/>
              <w:right w:val="single" w:sz="8" w:space="0" w:color="auto"/>
            </w:tcBorders>
          </w:tcPr>
          <w:p w14:paraId="07A75EED" w14:textId="214FF666" w:rsidR="00C55423" w:rsidRPr="001E4247" w:rsidRDefault="00D94197" w:rsidP="00A05D2C">
            <w:pPr>
              <w:spacing w:line="252" w:lineRule="auto"/>
              <w:jc w:val="center"/>
              <w:rPr>
                <w:rFonts w:eastAsia="Tahoma"/>
                <w:lang w:val="en-US"/>
              </w:rPr>
            </w:pPr>
            <w:r w:rsidRPr="001E4247">
              <w:rPr>
                <w:rFonts w:eastAsia="Tahoma"/>
                <w:lang w:val="en-US"/>
              </w:rPr>
              <w:t>15%</w:t>
            </w:r>
          </w:p>
        </w:tc>
        <w:tc>
          <w:tcPr>
            <w:tcW w:w="3123" w:type="dxa"/>
            <w:tcBorders>
              <w:top w:val="single" w:sz="8" w:space="0" w:color="auto"/>
              <w:left w:val="single" w:sz="8" w:space="0" w:color="auto"/>
              <w:bottom w:val="single" w:sz="8" w:space="0" w:color="auto"/>
              <w:right w:val="single" w:sz="8" w:space="0" w:color="auto"/>
            </w:tcBorders>
          </w:tcPr>
          <w:p w14:paraId="3AF15C73" w14:textId="7C9306E8" w:rsidR="00C55423" w:rsidRPr="001E4247" w:rsidRDefault="00B11DC2" w:rsidP="00A05D2C">
            <w:pPr>
              <w:spacing w:line="252" w:lineRule="auto"/>
              <w:jc w:val="center"/>
              <w:rPr>
                <w:rFonts w:eastAsia="Tahoma"/>
                <w:lang w:val="el-GR"/>
              </w:rPr>
            </w:pPr>
            <w:hyperlink w:anchor="_Υπηρεσίες_για_τον" w:history="1">
              <w:r w:rsidR="00C55423" w:rsidRPr="001E4247">
                <w:rPr>
                  <w:rStyle w:val="Hyperlink"/>
                  <w:rFonts w:eastAsia="Tahoma"/>
                  <w:lang w:val="el-GR"/>
                </w:rPr>
                <w:t>Παράρτημα Ι – παρ. 3.</w:t>
              </w:r>
              <w:r w:rsidR="00C55423" w:rsidRPr="001E4247">
                <w:rPr>
                  <w:rStyle w:val="Hyperlink"/>
                  <w:rFonts w:eastAsia="Tahoma"/>
                  <w:lang w:val="en-US"/>
                </w:rPr>
                <w:t>4</w:t>
              </w:r>
            </w:hyperlink>
            <w:r w:rsidR="00C55423" w:rsidRPr="001E4247">
              <w:rPr>
                <w:rFonts w:eastAsia="Tahoma"/>
                <w:lang w:val="el-GR"/>
              </w:rPr>
              <w:t xml:space="preserve"> </w:t>
            </w:r>
          </w:p>
        </w:tc>
      </w:tr>
      <w:tr w:rsidR="00C55423" w:rsidRPr="001E4247" w14:paraId="35F06705" w14:textId="77777777" w:rsidTr="00F31598">
        <w:tc>
          <w:tcPr>
            <w:tcW w:w="1172" w:type="dxa"/>
            <w:tcBorders>
              <w:top w:val="single" w:sz="8" w:space="0" w:color="auto"/>
              <w:left w:val="single" w:sz="8" w:space="0" w:color="auto"/>
              <w:bottom w:val="single" w:sz="8" w:space="0" w:color="auto"/>
              <w:right w:val="single" w:sz="8" w:space="0" w:color="auto"/>
            </w:tcBorders>
            <w:vAlign w:val="center"/>
          </w:tcPr>
          <w:p w14:paraId="74C5FB1C" w14:textId="45AADC45" w:rsidR="00C55423" w:rsidRPr="001E4247" w:rsidRDefault="00C55423" w:rsidP="00C55423">
            <w:pPr>
              <w:spacing w:line="252" w:lineRule="auto"/>
              <w:jc w:val="center"/>
              <w:rPr>
                <w:rFonts w:eastAsia="Tahoma"/>
                <w:b/>
                <w:bCs/>
                <w:lang w:val="en-US"/>
              </w:rPr>
            </w:pPr>
            <w:r w:rsidRPr="001E4247">
              <w:rPr>
                <w:rFonts w:eastAsia="Tahoma"/>
                <w:b/>
                <w:bCs/>
                <w:lang w:val="en-US"/>
              </w:rPr>
              <w:t>B5</w:t>
            </w:r>
          </w:p>
        </w:tc>
        <w:tc>
          <w:tcPr>
            <w:tcW w:w="3058" w:type="dxa"/>
            <w:tcBorders>
              <w:top w:val="single" w:sz="8" w:space="0" w:color="auto"/>
              <w:left w:val="single" w:sz="8" w:space="0" w:color="auto"/>
              <w:bottom w:val="single" w:sz="8" w:space="0" w:color="auto"/>
              <w:right w:val="single" w:sz="8" w:space="0" w:color="auto"/>
            </w:tcBorders>
          </w:tcPr>
          <w:p w14:paraId="6A3F47BF" w14:textId="434F4849" w:rsidR="00C55423" w:rsidRPr="001E4247" w:rsidRDefault="00C55423" w:rsidP="00D94197">
            <w:pPr>
              <w:spacing w:line="252" w:lineRule="auto"/>
              <w:jc w:val="center"/>
              <w:rPr>
                <w:rFonts w:eastAsia="Tahoma"/>
                <w:lang w:val="el-GR"/>
              </w:rPr>
            </w:pPr>
            <w:r w:rsidRPr="001E4247">
              <w:rPr>
                <w:rFonts w:eastAsia="Tahoma"/>
                <w:lang w:val="el-GR"/>
              </w:rPr>
              <w:t>Υπηρεσίες για τη διαμόρφωση του Οδικού Χάρτη για την υλοποίηση του παροπλισμού του δικτύου χαλκού</w:t>
            </w:r>
          </w:p>
        </w:tc>
        <w:tc>
          <w:tcPr>
            <w:tcW w:w="1815" w:type="dxa"/>
            <w:tcBorders>
              <w:top w:val="single" w:sz="8" w:space="0" w:color="auto"/>
              <w:left w:val="single" w:sz="8" w:space="0" w:color="auto"/>
              <w:bottom w:val="single" w:sz="8" w:space="0" w:color="auto"/>
              <w:right w:val="single" w:sz="8" w:space="0" w:color="auto"/>
            </w:tcBorders>
          </w:tcPr>
          <w:p w14:paraId="18B05DDB" w14:textId="640233D4" w:rsidR="00C55423" w:rsidRPr="001E4247" w:rsidRDefault="00D94197" w:rsidP="00D94197">
            <w:pPr>
              <w:spacing w:line="252" w:lineRule="auto"/>
              <w:jc w:val="center"/>
              <w:rPr>
                <w:rFonts w:eastAsia="Tahoma"/>
                <w:lang w:val="en-US"/>
              </w:rPr>
            </w:pPr>
            <w:r w:rsidRPr="001E4247">
              <w:rPr>
                <w:rFonts w:eastAsia="Tahoma"/>
                <w:lang w:val="en-US"/>
              </w:rPr>
              <w:t>10%</w:t>
            </w:r>
          </w:p>
        </w:tc>
        <w:tc>
          <w:tcPr>
            <w:tcW w:w="3123" w:type="dxa"/>
            <w:tcBorders>
              <w:top w:val="single" w:sz="8" w:space="0" w:color="auto"/>
              <w:left w:val="single" w:sz="8" w:space="0" w:color="auto"/>
              <w:bottom w:val="single" w:sz="8" w:space="0" w:color="auto"/>
              <w:right w:val="single" w:sz="8" w:space="0" w:color="auto"/>
            </w:tcBorders>
          </w:tcPr>
          <w:p w14:paraId="410D4A83" w14:textId="5F252E78" w:rsidR="00C55423" w:rsidRPr="001E4247" w:rsidRDefault="00B11DC2" w:rsidP="00C55423">
            <w:pPr>
              <w:spacing w:line="252" w:lineRule="auto"/>
              <w:jc w:val="center"/>
              <w:rPr>
                <w:rFonts w:eastAsia="Tahoma"/>
                <w:lang w:val="el-GR"/>
              </w:rPr>
            </w:pPr>
            <w:hyperlink w:anchor="_Υπηρεσίες_για_τη" w:history="1">
              <w:r w:rsidR="00C55423" w:rsidRPr="001E4247">
                <w:rPr>
                  <w:rStyle w:val="Hyperlink"/>
                  <w:rFonts w:eastAsia="Tahoma"/>
                  <w:lang w:val="el-GR"/>
                </w:rPr>
                <w:t>Παράρτημα Ι – παρ. 3.</w:t>
              </w:r>
              <w:r w:rsidR="00C55423" w:rsidRPr="001E4247">
                <w:rPr>
                  <w:rStyle w:val="Hyperlink"/>
                  <w:rFonts w:eastAsia="Tahoma"/>
                  <w:lang w:val="en-US"/>
                </w:rPr>
                <w:t>5</w:t>
              </w:r>
            </w:hyperlink>
            <w:r w:rsidR="00C55423" w:rsidRPr="001E4247">
              <w:rPr>
                <w:rFonts w:eastAsia="Tahoma"/>
                <w:lang w:val="el-GR"/>
              </w:rPr>
              <w:t xml:space="preserve"> </w:t>
            </w:r>
          </w:p>
        </w:tc>
      </w:tr>
      <w:tr w:rsidR="00C55423" w:rsidRPr="001E4247" w14:paraId="2488D337" w14:textId="77777777" w:rsidTr="00F31598">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576336B" w14:textId="77777777" w:rsidR="00C55423" w:rsidRPr="001E4247" w:rsidRDefault="00C55423" w:rsidP="00C55423">
            <w:pPr>
              <w:spacing w:line="252" w:lineRule="auto"/>
              <w:jc w:val="center"/>
              <w:rPr>
                <w:rFonts w:eastAsia="Tahoma"/>
                <w:b/>
                <w:bCs/>
                <w:color w:val="000000" w:themeColor="text1"/>
                <w:lang w:val="el-GR"/>
              </w:rPr>
            </w:pPr>
            <w:r w:rsidRPr="001E4247">
              <w:rPr>
                <w:rFonts w:eastAsia="Tahoma"/>
                <w:b/>
                <w:bCs/>
                <w:color w:val="000000" w:themeColor="text1"/>
                <w:lang w:val="el-GR"/>
              </w:rPr>
              <w:t>Γ</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029F7B79" w14:textId="77777777" w:rsidR="00C55423" w:rsidRPr="001E4247" w:rsidRDefault="00C55423" w:rsidP="00C55423">
            <w:pPr>
              <w:spacing w:line="252" w:lineRule="auto"/>
              <w:jc w:val="left"/>
              <w:rPr>
                <w:rFonts w:eastAsia="Tahoma"/>
                <w:b/>
                <w:bCs/>
                <w:color w:val="000000" w:themeColor="text1"/>
                <w:lang w:val="el-GR"/>
              </w:rPr>
            </w:pPr>
            <w:r w:rsidRPr="001E4247">
              <w:rPr>
                <w:rFonts w:eastAsia="Tahoma"/>
                <w:b/>
                <w:bCs/>
                <w:color w:val="000000" w:themeColor="text1"/>
                <w:lang w:val="el-GR"/>
              </w:rPr>
              <w:t>Μεθοδολογία Υλοποίησης – Διοίκησης Έργου</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507E24" w14:textId="77E559BC" w:rsidR="00C55423" w:rsidRPr="001E4247" w:rsidRDefault="00C55423" w:rsidP="00C55423">
            <w:pPr>
              <w:spacing w:line="252" w:lineRule="auto"/>
              <w:jc w:val="center"/>
              <w:rPr>
                <w:rFonts w:eastAsia="Tahoma"/>
                <w:b/>
                <w:bCs/>
                <w:color w:val="000000" w:themeColor="text1"/>
              </w:rPr>
            </w:pPr>
            <w:r w:rsidRPr="001E4247">
              <w:rPr>
                <w:rFonts w:eastAsia="Tahoma"/>
                <w:b/>
                <w:bCs/>
                <w:color w:val="000000" w:themeColor="text1"/>
                <w:lang w:val="el-GR"/>
              </w:rPr>
              <w:t>30</w:t>
            </w:r>
            <w:r w:rsidRPr="001E4247">
              <w:rPr>
                <w:rFonts w:eastAsia="Tahoma"/>
                <w:b/>
                <w:bCs/>
                <w:color w:val="000000" w:themeColor="text1"/>
              </w:rPr>
              <w:t>%</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1A03F2DD" w14:textId="77777777" w:rsidR="00C55423" w:rsidRPr="001E4247" w:rsidRDefault="00C55423" w:rsidP="00C55423">
            <w:pPr>
              <w:spacing w:line="252" w:lineRule="auto"/>
              <w:jc w:val="center"/>
              <w:rPr>
                <w:rFonts w:eastAsia="Tahoma"/>
                <w:lang w:val="en-US"/>
              </w:rPr>
            </w:pPr>
          </w:p>
        </w:tc>
      </w:tr>
      <w:tr w:rsidR="00C55423" w:rsidRPr="001E4247" w14:paraId="4066CA40" w14:textId="77777777" w:rsidTr="00A05D2C">
        <w:tc>
          <w:tcPr>
            <w:tcW w:w="1172" w:type="dxa"/>
            <w:tcBorders>
              <w:top w:val="single" w:sz="8" w:space="0" w:color="auto"/>
              <w:left w:val="single" w:sz="8" w:space="0" w:color="auto"/>
              <w:bottom w:val="single" w:sz="8" w:space="0" w:color="auto"/>
              <w:right w:val="single" w:sz="8" w:space="0" w:color="auto"/>
            </w:tcBorders>
            <w:vAlign w:val="center"/>
          </w:tcPr>
          <w:p w14:paraId="301BB109" w14:textId="72C06C7A" w:rsidR="00C55423" w:rsidRPr="001E4247" w:rsidRDefault="00C55423" w:rsidP="00A05D2C">
            <w:pPr>
              <w:spacing w:line="252" w:lineRule="auto"/>
              <w:jc w:val="center"/>
              <w:rPr>
                <w:rFonts w:eastAsia="Tahoma"/>
                <w:b/>
              </w:rPr>
            </w:pPr>
            <w:r w:rsidRPr="001E4247">
              <w:rPr>
                <w:rFonts w:eastAsia="Tahoma"/>
                <w:b/>
                <w:bCs/>
                <w:lang w:val="el-GR"/>
              </w:rPr>
              <w:t>Γ</w:t>
            </w:r>
            <w:r w:rsidRPr="001E4247">
              <w:rPr>
                <w:rFonts w:eastAsia="Tahoma"/>
                <w:b/>
                <w:bCs/>
              </w:rPr>
              <w:t>1</w:t>
            </w:r>
          </w:p>
        </w:tc>
        <w:tc>
          <w:tcPr>
            <w:tcW w:w="3058" w:type="dxa"/>
            <w:tcBorders>
              <w:top w:val="single" w:sz="8" w:space="0" w:color="auto"/>
              <w:left w:val="single" w:sz="8" w:space="0" w:color="auto"/>
              <w:bottom w:val="single" w:sz="8" w:space="0" w:color="auto"/>
              <w:right w:val="single" w:sz="8" w:space="0" w:color="auto"/>
            </w:tcBorders>
            <w:vAlign w:val="center"/>
          </w:tcPr>
          <w:p w14:paraId="316367C2" w14:textId="5B0E8B6A" w:rsidR="00C55423" w:rsidRPr="001E4247" w:rsidRDefault="00C55423" w:rsidP="00A05D2C">
            <w:pPr>
              <w:spacing w:line="252" w:lineRule="auto"/>
              <w:rPr>
                <w:rFonts w:eastAsia="Tahoma"/>
                <w:lang w:val="el-GR"/>
              </w:rPr>
            </w:pPr>
            <w:r w:rsidRPr="001E4247">
              <w:rPr>
                <w:rFonts w:eastAsia="Tahoma"/>
                <w:lang w:val="el-GR"/>
              </w:rPr>
              <w:t>Οργάνωση Υλοποίησης Έργου (Χρονοδιάγραμμα, Φάσεις Έργου, Παραδοτέα, Πακέτα Εργασίας)</w:t>
            </w:r>
          </w:p>
        </w:tc>
        <w:tc>
          <w:tcPr>
            <w:tcW w:w="1815" w:type="dxa"/>
            <w:tcBorders>
              <w:top w:val="single" w:sz="8" w:space="0" w:color="auto"/>
              <w:left w:val="single" w:sz="8" w:space="0" w:color="auto"/>
              <w:bottom w:val="single" w:sz="8" w:space="0" w:color="auto"/>
              <w:right w:val="single" w:sz="8" w:space="0" w:color="auto"/>
            </w:tcBorders>
          </w:tcPr>
          <w:p w14:paraId="4D904DE0" w14:textId="703DB8EA" w:rsidR="00C55423" w:rsidRPr="001E4247" w:rsidRDefault="00C55423" w:rsidP="00A05D2C">
            <w:pPr>
              <w:spacing w:line="252" w:lineRule="auto"/>
              <w:jc w:val="center"/>
              <w:rPr>
                <w:rFonts w:eastAsia="Tahoma"/>
              </w:rPr>
            </w:pPr>
            <w:r w:rsidRPr="001E4247">
              <w:rPr>
                <w:rFonts w:eastAsia="Tahoma"/>
                <w:lang w:val="el-GR"/>
              </w:rPr>
              <w:t>1</w:t>
            </w:r>
            <w:r w:rsidRPr="001E4247">
              <w:rPr>
                <w:rFonts w:eastAsia="Tahoma"/>
                <w:lang w:val="en-US"/>
              </w:rPr>
              <w:t>0</w:t>
            </w:r>
            <w:r w:rsidRPr="001E4247">
              <w:rPr>
                <w:rFonts w:eastAsia="Tahoma"/>
              </w:rPr>
              <w:t>%</w:t>
            </w:r>
          </w:p>
        </w:tc>
        <w:tc>
          <w:tcPr>
            <w:tcW w:w="3123" w:type="dxa"/>
            <w:tcBorders>
              <w:top w:val="single" w:sz="8" w:space="0" w:color="auto"/>
              <w:left w:val="single" w:sz="8" w:space="0" w:color="auto"/>
              <w:bottom w:val="single" w:sz="8" w:space="0" w:color="auto"/>
              <w:right w:val="single" w:sz="8" w:space="0" w:color="auto"/>
            </w:tcBorders>
          </w:tcPr>
          <w:p w14:paraId="34086065" w14:textId="634DCDCD" w:rsidR="00C55423" w:rsidRPr="001E4247" w:rsidRDefault="00B11DC2" w:rsidP="00A05D2C">
            <w:pPr>
              <w:spacing w:line="252" w:lineRule="auto"/>
              <w:jc w:val="center"/>
              <w:rPr>
                <w:rFonts w:eastAsia="Tahoma"/>
                <w:lang w:val="el-GR"/>
              </w:rPr>
            </w:pPr>
            <w:hyperlink w:anchor="_Χρονοδιάγραμμα" w:history="1">
              <w:r w:rsidR="00C55423" w:rsidRPr="001E4247">
                <w:rPr>
                  <w:rStyle w:val="Hyperlink"/>
                  <w:rFonts w:eastAsia="Tahoma"/>
                  <w:lang w:val="el-GR"/>
                </w:rPr>
                <w:t>Παράρτημα Ι – παρ. 4.1</w:t>
              </w:r>
            </w:hyperlink>
            <w:r w:rsidR="00C55423" w:rsidRPr="001E4247">
              <w:rPr>
                <w:rFonts w:eastAsia="Tahoma"/>
                <w:lang w:val="el-GR"/>
              </w:rPr>
              <w:t xml:space="preserve">, </w:t>
            </w:r>
            <w:hyperlink w:anchor="_Παραδοτέα" w:history="1">
              <w:r w:rsidR="00C55423" w:rsidRPr="001E4247">
                <w:rPr>
                  <w:rStyle w:val="Hyperlink"/>
                  <w:rFonts w:eastAsia="Tahoma"/>
                  <w:lang w:val="el-GR"/>
                </w:rPr>
                <w:t>4.2</w:t>
              </w:r>
            </w:hyperlink>
          </w:p>
        </w:tc>
      </w:tr>
      <w:tr w:rsidR="00C55423" w:rsidRPr="001E4247" w14:paraId="718239D0" w14:textId="77777777" w:rsidTr="00A05D2C">
        <w:tc>
          <w:tcPr>
            <w:tcW w:w="1172" w:type="dxa"/>
            <w:tcBorders>
              <w:top w:val="single" w:sz="8" w:space="0" w:color="auto"/>
              <w:left w:val="single" w:sz="8" w:space="0" w:color="auto"/>
              <w:bottom w:val="single" w:sz="8" w:space="0" w:color="auto"/>
              <w:right w:val="single" w:sz="8" w:space="0" w:color="auto"/>
            </w:tcBorders>
            <w:vAlign w:val="center"/>
          </w:tcPr>
          <w:p w14:paraId="4269BEA2" w14:textId="58074E87" w:rsidR="00C55423" w:rsidRPr="001E4247" w:rsidRDefault="00C55423" w:rsidP="00A05D2C">
            <w:pPr>
              <w:spacing w:line="252" w:lineRule="auto"/>
              <w:jc w:val="center"/>
              <w:rPr>
                <w:rFonts w:eastAsia="Tahoma"/>
                <w:b/>
              </w:rPr>
            </w:pPr>
            <w:r w:rsidRPr="001E4247">
              <w:rPr>
                <w:rFonts w:eastAsia="Tahoma"/>
                <w:b/>
                <w:bCs/>
                <w:lang w:val="el-GR"/>
              </w:rPr>
              <w:lastRenderedPageBreak/>
              <w:t>Γ</w:t>
            </w:r>
            <w:r w:rsidRPr="001E4247">
              <w:rPr>
                <w:rFonts w:eastAsia="Tahoma"/>
                <w:b/>
                <w:bCs/>
              </w:rPr>
              <w:t>2</w:t>
            </w:r>
          </w:p>
        </w:tc>
        <w:tc>
          <w:tcPr>
            <w:tcW w:w="3058" w:type="dxa"/>
            <w:tcBorders>
              <w:top w:val="single" w:sz="8" w:space="0" w:color="auto"/>
              <w:left w:val="single" w:sz="8" w:space="0" w:color="auto"/>
              <w:bottom w:val="single" w:sz="8" w:space="0" w:color="auto"/>
              <w:right w:val="single" w:sz="8" w:space="0" w:color="auto"/>
            </w:tcBorders>
            <w:vAlign w:val="center"/>
          </w:tcPr>
          <w:p w14:paraId="6DC32E55" w14:textId="77777777" w:rsidR="00C55423" w:rsidRPr="001E4247" w:rsidRDefault="00C55423" w:rsidP="00A05D2C">
            <w:pPr>
              <w:spacing w:line="252" w:lineRule="auto"/>
              <w:rPr>
                <w:rFonts w:eastAsia="Tahoma"/>
                <w:lang w:val="el-GR"/>
              </w:rPr>
            </w:pPr>
            <w:r w:rsidRPr="001E4247">
              <w:rPr>
                <w:rFonts w:eastAsia="Tahoma"/>
                <w:lang w:val="el-GR"/>
              </w:rPr>
              <w:t>Προτεινόμενο σχήμα διοίκησης έργου</w:t>
            </w:r>
          </w:p>
        </w:tc>
        <w:tc>
          <w:tcPr>
            <w:tcW w:w="1815" w:type="dxa"/>
            <w:tcBorders>
              <w:top w:val="single" w:sz="8" w:space="0" w:color="auto"/>
              <w:left w:val="single" w:sz="8" w:space="0" w:color="auto"/>
              <w:bottom w:val="single" w:sz="8" w:space="0" w:color="auto"/>
              <w:right w:val="single" w:sz="8" w:space="0" w:color="auto"/>
            </w:tcBorders>
          </w:tcPr>
          <w:p w14:paraId="73D558C7" w14:textId="4DF1DED4" w:rsidR="00C55423" w:rsidRPr="001E4247" w:rsidRDefault="00C55423" w:rsidP="00A05D2C">
            <w:pPr>
              <w:spacing w:line="252" w:lineRule="auto"/>
              <w:jc w:val="center"/>
              <w:rPr>
                <w:rFonts w:eastAsia="Tahoma"/>
              </w:rPr>
            </w:pPr>
            <w:r w:rsidRPr="001E4247">
              <w:rPr>
                <w:rFonts w:eastAsia="Tahoma"/>
                <w:lang w:val="el-GR"/>
              </w:rPr>
              <w:t>2</w:t>
            </w:r>
            <w:r w:rsidRPr="001E4247">
              <w:rPr>
                <w:rFonts w:eastAsia="Tahoma"/>
              </w:rPr>
              <w:t>0%</w:t>
            </w:r>
          </w:p>
        </w:tc>
        <w:tc>
          <w:tcPr>
            <w:tcW w:w="3123" w:type="dxa"/>
            <w:tcBorders>
              <w:top w:val="single" w:sz="8" w:space="0" w:color="auto"/>
              <w:left w:val="single" w:sz="8" w:space="0" w:color="auto"/>
              <w:bottom w:val="single" w:sz="8" w:space="0" w:color="auto"/>
              <w:right w:val="single" w:sz="8" w:space="0" w:color="auto"/>
            </w:tcBorders>
          </w:tcPr>
          <w:p w14:paraId="5ABBCBB1" w14:textId="5552A32D" w:rsidR="00C55423" w:rsidRPr="001E4247" w:rsidRDefault="00B11DC2" w:rsidP="00A05D2C">
            <w:pPr>
              <w:spacing w:line="252" w:lineRule="auto"/>
              <w:jc w:val="center"/>
              <w:rPr>
                <w:rFonts w:eastAsia="Tahoma"/>
                <w:lang w:val="el-GR"/>
              </w:rPr>
            </w:pPr>
            <w:hyperlink w:anchor="_Ομάδα_Έργου/Σχήμα_Διοίκησης" w:history="1">
              <w:r w:rsidR="00C55423" w:rsidRPr="001E4247">
                <w:rPr>
                  <w:rStyle w:val="Hyperlink"/>
                  <w:rFonts w:eastAsia="Tahoma"/>
                  <w:lang w:val="el-GR"/>
                </w:rPr>
                <w:t>Παράρτημα Ι – παρ. 4.3</w:t>
              </w:r>
            </w:hyperlink>
            <w:r w:rsidR="00C55423" w:rsidRPr="001E4247">
              <w:rPr>
                <w:rFonts w:eastAsia="Tahoma"/>
                <w:lang w:val="el-GR"/>
              </w:rPr>
              <w:t xml:space="preserve">, </w:t>
            </w:r>
            <w:hyperlink w:anchor="_Μεθοδολογία_διοίκησης_και" w:history="1">
              <w:r w:rsidR="00C55423" w:rsidRPr="001E4247">
                <w:rPr>
                  <w:rStyle w:val="Hyperlink"/>
                  <w:rFonts w:eastAsia="Tahoma"/>
                  <w:lang w:val="el-GR"/>
                </w:rPr>
                <w:t>4.4</w:t>
              </w:r>
            </w:hyperlink>
          </w:p>
        </w:tc>
      </w:tr>
      <w:tr w:rsidR="00D92F32" w:rsidRPr="001E4247" w14:paraId="10CF8A3C" w14:textId="77777777" w:rsidTr="00F31598">
        <w:tc>
          <w:tcPr>
            <w:tcW w:w="4230" w:type="dxa"/>
            <w:gridSpan w:val="2"/>
            <w:tcBorders>
              <w:top w:val="single" w:sz="8" w:space="0" w:color="auto"/>
              <w:left w:val="single" w:sz="8" w:space="0" w:color="auto"/>
              <w:bottom w:val="single" w:sz="8" w:space="0" w:color="auto"/>
              <w:right w:val="single" w:sz="8" w:space="0" w:color="auto"/>
            </w:tcBorders>
            <w:shd w:val="clear" w:color="auto" w:fill="C0C0C0"/>
          </w:tcPr>
          <w:p w14:paraId="2BF0CBB6" w14:textId="77777777" w:rsidR="00C55423" w:rsidRPr="001E4247" w:rsidRDefault="00C55423" w:rsidP="00A05D2C">
            <w:pPr>
              <w:spacing w:line="252" w:lineRule="auto"/>
              <w:rPr>
                <w:rFonts w:eastAsia="Tahoma"/>
                <w:b/>
                <w:color w:val="000000" w:themeColor="text1"/>
              </w:rPr>
            </w:pPr>
            <w:r w:rsidRPr="001E4247">
              <w:rPr>
                <w:rFonts w:eastAsia="Tahoma"/>
                <w:b/>
                <w:color w:val="000000" w:themeColor="text1"/>
              </w:rPr>
              <w:t xml:space="preserve">ΣΥΝΟΛΟ </w:t>
            </w:r>
          </w:p>
        </w:tc>
        <w:tc>
          <w:tcPr>
            <w:tcW w:w="1815" w:type="dxa"/>
            <w:tcBorders>
              <w:top w:val="single" w:sz="8" w:space="0" w:color="auto"/>
              <w:left w:val="nil"/>
              <w:bottom w:val="single" w:sz="8" w:space="0" w:color="auto"/>
              <w:right w:val="single" w:sz="8" w:space="0" w:color="auto"/>
            </w:tcBorders>
            <w:shd w:val="clear" w:color="auto" w:fill="C0C0C0"/>
          </w:tcPr>
          <w:p w14:paraId="4FC3D55D" w14:textId="77777777" w:rsidR="00C55423" w:rsidRPr="001E4247" w:rsidRDefault="00C55423" w:rsidP="00A05D2C">
            <w:pPr>
              <w:spacing w:line="252" w:lineRule="auto"/>
              <w:jc w:val="center"/>
              <w:rPr>
                <w:rFonts w:eastAsia="Tahoma"/>
                <w:b/>
                <w:color w:val="000000" w:themeColor="text1"/>
              </w:rPr>
            </w:pPr>
            <w:r w:rsidRPr="001E4247">
              <w:rPr>
                <w:rFonts w:eastAsia="Tahoma"/>
                <w:b/>
                <w:color w:val="000000" w:themeColor="text1"/>
              </w:rPr>
              <w:t>100%</w:t>
            </w:r>
          </w:p>
        </w:tc>
        <w:tc>
          <w:tcPr>
            <w:tcW w:w="3123" w:type="dxa"/>
            <w:tcBorders>
              <w:top w:val="single" w:sz="8" w:space="0" w:color="auto"/>
              <w:left w:val="single" w:sz="8" w:space="0" w:color="auto"/>
              <w:bottom w:val="single" w:sz="8" w:space="0" w:color="auto"/>
              <w:right w:val="single" w:sz="8" w:space="0" w:color="auto"/>
            </w:tcBorders>
            <w:shd w:val="clear" w:color="auto" w:fill="C0C0C0"/>
          </w:tcPr>
          <w:p w14:paraId="26DD3F3B" w14:textId="77777777" w:rsidR="00C55423" w:rsidRPr="001E4247" w:rsidRDefault="00C55423" w:rsidP="00A05D2C">
            <w:pPr>
              <w:spacing w:line="252" w:lineRule="auto"/>
              <w:jc w:val="center"/>
              <w:rPr>
                <w:rFonts w:eastAsia="Tahoma"/>
                <w:b/>
              </w:rPr>
            </w:pPr>
            <w:r w:rsidRPr="001E4247">
              <w:rPr>
                <w:rFonts w:eastAsia="Tahoma"/>
                <w:b/>
                <w:bCs/>
              </w:rPr>
              <w:t xml:space="preserve"> </w:t>
            </w:r>
          </w:p>
        </w:tc>
      </w:tr>
      <w:bookmarkEnd w:id="226"/>
    </w:tbl>
    <w:p w14:paraId="04F6E46F" w14:textId="77777777" w:rsidR="00585243" w:rsidRPr="001E4247" w:rsidRDefault="00585243" w:rsidP="00CF253A">
      <w:pPr>
        <w:spacing w:before="120"/>
        <w:rPr>
          <w:b/>
          <w:i/>
          <w:lang w:val="el-GR"/>
        </w:rPr>
      </w:pPr>
    </w:p>
    <w:p w14:paraId="0EA6387D" w14:textId="77777777" w:rsidR="00585243" w:rsidRPr="001E4247" w:rsidRDefault="00585243" w:rsidP="00A05D2C">
      <w:pPr>
        <w:spacing w:before="120"/>
        <w:rPr>
          <w:b/>
          <w:i/>
          <w:lang w:val="el-GR"/>
        </w:rPr>
      </w:pPr>
    </w:p>
    <w:p w14:paraId="19D1D5CD" w14:textId="77777777" w:rsidR="00CF253A" w:rsidRPr="001E4247" w:rsidRDefault="00CF253A" w:rsidP="00CF253A">
      <w:pPr>
        <w:spacing w:before="120"/>
        <w:rPr>
          <w:b/>
          <w:i/>
          <w:lang w:val="el-GR"/>
        </w:rPr>
      </w:pPr>
      <w:r w:rsidRPr="001E4247">
        <w:rPr>
          <w:b/>
          <w:i/>
          <w:lang w:val="el-GR"/>
        </w:rPr>
        <w:t xml:space="preserve">Επεξήγηση Κριτηρίων: </w:t>
      </w:r>
    </w:p>
    <w:p w14:paraId="2203CA67" w14:textId="77777777" w:rsidR="00CF253A" w:rsidRPr="001E4247" w:rsidRDefault="00CF253A" w:rsidP="00CF253A">
      <w:pPr>
        <w:spacing w:before="120" w:line="360" w:lineRule="auto"/>
        <w:rPr>
          <w:lang w:val="el-GR"/>
        </w:rPr>
      </w:pPr>
      <w:bookmarkStart w:id="227" w:name="_Hlk126495957"/>
      <w:r w:rsidRPr="001E4247">
        <w:rPr>
          <w:lang w:val="el-GR"/>
        </w:rPr>
        <w:t>Ανά κατηγορία και κριτήριο αξιολογούνται:</w:t>
      </w:r>
    </w:p>
    <w:bookmarkEnd w:id="227"/>
    <w:tbl>
      <w:tblPr>
        <w:tblW w:w="9855" w:type="dxa"/>
        <w:tblLayout w:type="fixed"/>
        <w:tblLook w:val="01E0" w:firstRow="1" w:lastRow="1" w:firstColumn="1" w:lastColumn="1" w:noHBand="0" w:noVBand="0"/>
      </w:tblPr>
      <w:tblGrid>
        <w:gridCol w:w="9855"/>
      </w:tblGrid>
      <w:tr w:rsidR="00CF253A" w:rsidRPr="00BC235C" w14:paraId="5C12CE62" w14:textId="77777777" w:rsidTr="00F31598">
        <w:tc>
          <w:tcPr>
            <w:tcW w:w="9855" w:type="dxa"/>
            <w:shd w:val="clear" w:color="auto" w:fill="E6E6E6"/>
          </w:tcPr>
          <w:p w14:paraId="06789C5A" w14:textId="533D713B" w:rsidR="00CF253A" w:rsidRPr="001E4247" w:rsidRDefault="00CF253A" w:rsidP="00F31598">
            <w:pPr>
              <w:spacing w:before="120"/>
              <w:rPr>
                <w:u w:val="single"/>
                <w:lang w:val="el-GR"/>
              </w:rPr>
            </w:pPr>
            <w:r w:rsidRPr="001E4247">
              <w:rPr>
                <w:u w:val="single"/>
                <w:lang w:val="el-GR"/>
              </w:rPr>
              <w:br w:type="page"/>
            </w:r>
            <w:r w:rsidRPr="001E4247">
              <w:rPr>
                <w:b/>
                <w:lang w:val="el-GR"/>
              </w:rPr>
              <w:t xml:space="preserve">Ομάδα Α - Αντίληψη &amp; </w:t>
            </w:r>
            <w:r w:rsidR="00340139" w:rsidRPr="001E4247">
              <w:rPr>
                <w:b/>
                <w:lang w:val="el-GR"/>
              </w:rPr>
              <w:t xml:space="preserve">Μεθοδολογική Προσέγγιση Υπηρεσιών </w:t>
            </w:r>
            <w:r w:rsidR="00340139" w:rsidRPr="001E4247" w:rsidDel="00340139">
              <w:rPr>
                <w:b/>
                <w:lang w:val="el-GR"/>
              </w:rPr>
              <w:t xml:space="preserve"> </w:t>
            </w:r>
            <w:r w:rsidRPr="001E4247">
              <w:rPr>
                <w:b/>
                <w:lang w:val="el-GR"/>
              </w:rPr>
              <w:t>Έργου</w:t>
            </w:r>
          </w:p>
        </w:tc>
      </w:tr>
      <w:tr w:rsidR="00CF253A" w:rsidRPr="00BC235C" w14:paraId="01E4127E" w14:textId="77777777" w:rsidTr="00F31598">
        <w:tc>
          <w:tcPr>
            <w:tcW w:w="9855" w:type="dxa"/>
            <w:shd w:val="clear" w:color="auto" w:fill="auto"/>
          </w:tcPr>
          <w:p w14:paraId="58846D73" w14:textId="77777777" w:rsidR="00CF253A" w:rsidRPr="001E4247" w:rsidRDefault="00CF253A" w:rsidP="00F31598">
            <w:pPr>
              <w:spacing w:before="120"/>
              <w:rPr>
                <w:lang w:val="el-GR"/>
              </w:rPr>
            </w:pPr>
          </w:p>
          <w:p w14:paraId="6B67CB89" w14:textId="77777777" w:rsidR="00CF253A" w:rsidRPr="001E4247" w:rsidRDefault="00CF253A" w:rsidP="00F31598">
            <w:pPr>
              <w:spacing w:before="120" w:line="276" w:lineRule="auto"/>
              <w:rPr>
                <w:b/>
                <w:iCs/>
                <w:lang w:val="el-GR"/>
              </w:rPr>
            </w:pPr>
            <w:r w:rsidRPr="001E4247">
              <w:rPr>
                <w:b/>
                <w:iCs/>
                <w:lang w:val="el-GR"/>
              </w:rPr>
              <w:t xml:space="preserve">Κριτήριο Α1 </w:t>
            </w:r>
            <w:r w:rsidRPr="001E4247">
              <w:rPr>
                <w:b/>
                <w:iCs/>
                <w:lang w:val="el-GR"/>
              </w:rPr>
              <w:tab/>
              <w:t>Αντίληψη και κατανόηση του έργου</w:t>
            </w:r>
          </w:p>
          <w:p w14:paraId="07F84327" w14:textId="77777777" w:rsidR="00CF253A" w:rsidRPr="001E4247" w:rsidRDefault="00CF253A" w:rsidP="00F31598">
            <w:pPr>
              <w:spacing w:before="120" w:line="276" w:lineRule="auto"/>
              <w:rPr>
                <w:bCs/>
                <w:iCs/>
                <w:lang w:val="el-GR"/>
              </w:rPr>
            </w:pPr>
            <w:r w:rsidRPr="001E4247">
              <w:rPr>
                <w:bCs/>
                <w:iCs/>
                <w:lang w:val="el-GR"/>
              </w:rPr>
              <w:t xml:space="preserve">Αξιολογείται: </w:t>
            </w:r>
          </w:p>
          <w:p w14:paraId="5A34F6B9" w14:textId="77777777" w:rsidR="00CF253A" w:rsidRPr="001E4247" w:rsidRDefault="00CF253A">
            <w:pPr>
              <w:pStyle w:val="ListParagraph"/>
              <w:numPr>
                <w:ilvl w:val="0"/>
                <w:numId w:val="32"/>
              </w:numPr>
              <w:spacing w:before="120"/>
              <w:contextualSpacing w:val="0"/>
              <w:rPr>
                <w:lang w:val="el-GR"/>
              </w:rPr>
            </w:pPr>
            <w:r w:rsidRPr="001E4247">
              <w:rPr>
                <w:lang w:val="el-GR"/>
              </w:rPr>
              <w:t>Ο βαθμός σαφήνειας, περιεκτικότητας, σφαιρικότητας της αντίληψης και κατανόησης των  απαιτήσεων του έργου, της περιγραφόμενης πολυπλοκότητας των στόχων, του σκοπού, της έκτασης του αντικειμένου του έργου, των αναμενόμενων αποτελεσμάτων, των κρίσιμων παραγόντων επιτυχίας, των κινδύνων και των τρόπων και μεθόδων αντιμετώπισής τους, όπως αυτά θα τεκμηριώνονται στην προσφορά των συμμετεχόντων.</w:t>
            </w:r>
          </w:p>
          <w:p w14:paraId="3CEA02F4" w14:textId="77777777" w:rsidR="00CF253A" w:rsidRPr="001E4247" w:rsidRDefault="00CF253A">
            <w:pPr>
              <w:pStyle w:val="ListParagraph"/>
              <w:numPr>
                <w:ilvl w:val="0"/>
                <w:numId w:val="32"/>
              </w:numPr>
              <w:spacing w:before="120"/>
              <w:contextualSpacing w:val="0"/>
              <w:rPr>
                <w:lang w:val="el-GR"/>
              </w:rPr>
            </w:pPr>
            <w:r w:rsidRPr="001E4247">
              <w:rPr>
                <w:lang w:val="el-GR"/>
              </w:rPr>
              <w:t>Η συνολική αντίληψη του υποψηφίου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78802C1F" w14:textId="77777777" w:rsidR="00CF253A" w:rsidRPr="001E4247" w:rsidRDefault="00CF253A">
            <w:pPr>
              <w:pStyle w:val="ListParagraph"/>
              <w:numPr>
                <w:ilvl w:val="0"/>
                <w:numId w:val="32"/>
              </w:numPr>
              <w:spacing w:before="120"/>
              <w:contextualSpacing w:val="0"/>
              <w:rPr>
                <w:lang w:val="el-GR"/>
              </w:rPr>
            </w:pPr>
            <w:r w:rsidRPr="001E4247">
              <w:rPr>
                <w:lang w:val="el-GR"/>
              </w:rPr>
              <w:t>Η κατανόηση από πλευράς του υποψηφίου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68298729" w14:textId="77777777" w:rsidR="00CF253A" w:rsidRPr="001E4247" w:rsidRDefault="00CF253A">
            <w:pPr>
              <w:pStyle w:val="ListParagraph"/>
              <w:numPr>
                <w:ilvl w:val="0"/>
                <w:numId w:val="32"/>
              </w:numPr>
              <w:spacing w:before="120"/>
              <w:contextualSpacing w:val="0"/>
              <w:rPr>
                <w:lang w:val="el-GR"/>
              </w:rPr>
            </w:pPr>
            <w:r w:rsidRPr="001E4247">
              <w:rPr>
                <w:lang w:val="el-GR"/>
              </w:rPr>
              <w:t>Η τεκμηριωμένη αντίληψη του υποψηφίου Αναδόχου σχετικά με τις παραμέτρους που συνθέτουν την υφιστάμενη κατάσταση τόσο σε επιχειρησιακό, όσο και σε τεχνολογικό επίπεδο.</w:t>
            </w:r>
          </w:p>
          <w:p w14:paraId="1C33314C" w14:textId="03BFE92E" w:rsidR="00CF253A" w:rsidRPr="001E4247" w:rsidRDefault="00CF253A" w:rsidP="00310130">
            <w:pPr>
              <w:pStyle w:val="ListParagraph"/>
              <w:spacing w:before="120"/>
              <w:contextualSpacing w:val="0"/>
              <w:rPr>
                <w:lang w:val="el-GR"/>
              </w:rPr>
            </w:pPr>
          </w:p>
          <w:p w14:paraId="6620B768" w14:textId="77777777" w:rsidR="00CF253A" w:rsidRPr="001E4247" w:rsidRDefault="00CF253A" w:rsidP="00F31598">
            <w:pPr>
              <w:spacing w:before="120" w:line="276" w:lineRule="auto"/>
              <w:rPr>
                <w:b/>
                <w:iCs/>
                <w:lang w:val="el-GR"/>
              </w:rPr>
            </w:pPr>
            <w:r w:rsidRPr="001E4247">
              <w:rPr>
                <w:b/>
                <w:iCs/>
                <w:lang w:val="el-GR"/>
              </w:rPr>
              <w:t>Κριτήριο Α2 Κάλυψη απαιτήσεων του Έργου</w:t>
            </w:r>
          </w:p>
          <w:p w14:paraId="1028F7E3" w14:textId="77777777" w:rsidR="00CF253A" w:rsidRPr="001E4247" w:rsidRDefault="00CF253A" w:rsidP="00F31598">
            <w:pPr>
              <w:spacing w:before="120" w:line="276" w:lineRule="auto"/>
              <w:rPr>
                <w:bCs/>
                <w:iCs/>
                <w:lang w:val="el-GR"/>
              </w:rPr>
            </w:pPr>
            <w:r w:rsidRPr="001E4247">
              <w:rPr>
                <w:bCs/>
                <w:iCs/>
                <w:lang w:val="el-GR"/>
              </w:rPr>
              <w:t>Αξιολογείται:</w:t>
            </w:r>
          </w:p>
          <w:p w14:paraId="0EBA708C" w14:textId="77777777" w:rsidR="00CF253A" w:rsidRPr="001E4247" w:rsidRDefault="00CF253A" w:rsidP="00F31598">
            <w:pPr>
              <w:spacing w:before="120"/>
              <w:rPr>
                <w:lang w:val="el-GR"/>
              </w:rPr>
            </w:pPr>
            <w:r w:rsidRPr="001E4247">
              <w:rPr>
                <w:lang w:val="el-GR"/>
              </w:rPr>
              <w:t xml:space="preserve">Αξιολογείται ο βαθμός σαφήνειας, απλότητας, πρακτικότητας και αποτελεσματικότητας της προτεινόμενης λύσης σχετικά με την ικανοποίηση των απαιτήσεων για την παροχή των υπηρεσιών που ζητούνται, και γενικώς η κάλυψη των απαιτήσεων του Παραρτήματος Ι και των σχετικών Πινάκων Συμμόρφωσης. </w:t>
            </w:r>
          </w:p>
          <w:p w14:paraId="217C5D5D" w14:textId="77777777" w:rsidR="00CF253A" w:rsidRPr="001E4247" w:rsidRDefault="00CF253A" w:rsidP="00F31598">
            <w:pPr>
              <w:spacing w:before="120" w:line="276" w:lineRule="auto"/>
              <w:rPr>
                <w:b/>
                <w:iCs/>
                <w:lang w:val="el-GR"/>
              </w:rPr>
            </w:pPr>
          </w:p>
          <w:p w14:paraId="3B167C99" w14:textId="77777777" w:rsidR="00CF253A" w:rsidRPr="001E4247" w:rsidRDefault="00CF253A" w:rsidP="00F31598">
            <w:pPr>
              <w:spacing w:before="120" w:line="276" w:lineRule="auto"/>
              <w:rPr>
                <w:b/>
                <w:iCs/>
                <w:lang w:val="el-GR"/>
              </w:rPr>
            </w:pPr>
            <w:r w:rsidRPr="001E4247">
              <w:rPr>
                <w:b/>
                <w:iCs/>
                <w:lang w:val="el-GR"/>
              </w:rPr>
              <w:t xml:space="preserve">Κριτήριο Α3 Μεθοδολογική προσέγγιση υπηρεσιών Έργου </w:t>
            </w:r>
          </w:p>
          <w:p w14:paraId="68B6BBD1" w14:textId="77777777" w:rsidR="00CF253A" w:rsidRPr="001E4247" w:rsidRDefault="00CF253A" w:rsidP="00F31598">
            <w:pPr>
              <w:spacing w:before="120" w:line="276" w:lineRule="auto"/>
              <w:rPr>
                <w:bCs/>
                <w:iCs/>
                <w:lang w:val="el-GR"/>
              </w:rPr>
            </w:pPr>
            <w:r w:rsidRPr="001E4247">
              <w:rPr>
                <w:bCs/>
                <w:iCs/>
                <w:lang w:val="el-GR"/>
              </w:rPr>
              <w:t>Αξιολογείται:</w:t>
            </w:r>
          </w:p>
          <w:p w14:paraId="455030A5" w14:textId="561B69DB" w:rsidR="00CF253A" w:rsidRPr="001E4247" w:rsidRDefault="00CF253A">
            <w:pPr>
              <w:pStyle w:val="ListParagraph"/>
              <w:numPr>
                <w:ilvl w:val="0"/>
                <w:numId w:val="32"/>
              </w:numPr>
              <w:spacing w:before="120"/>
              <w:rPr>
                <w:lang w:val="el-GR"/>
              </w:rPr>
            </w:pPr>
            <w:r w:rsidRPr="001E4247">
              <w:rPr>
                <w:lang w:val="el-GR"/>
              </w:rPr>
              <w:t>Η μεθοδολογία που θα ακολουθηθεί για την υλοποίηση των υπηρεσιών του έργου,</w:t>
            </w:r>
          </w:p>
          <w:p w14:paraId="3066FD1D" w14:textId="77777777" w:rsidR="00CF253A" w:rsidRPr="001E4247" w:rsidRDefault="00CF253A">
            <w:pPr>
              <w:pStyle w:val="ListParagraph"/>
              <w:numPr>
                <w:ilvl w:val="0"/>
                <w:numId w:val="32"/>
              </w:numPr>
              <w:spacing w:before="120"/>
              <w:rPr>
                <w:lang w:val="el-GR"/>
              </w:rPr>
            </w:pPr>
            <w:r w:rsidRPr="001E4247">
              <w:rPr>
                <w:lang w:val="el-GR"/>
              </w:rPr>
              <w:t>η κάλυψη των λειτουργικών και τεχνικών απαιτήσεων του Έργου,</w:t>
            </w:r>
          </w:p>
          <w:p w14:paraId="7A090CD6" w14:textId="77777777" w:rsidR="00CF253A" w:rsidRPr="001E4247" w:rsidRDefault="00CF253A">
            <w:pPr>
              <w:pStyle w:val="ListParagraph"/>
              <w:numPr>
                <w:ilvl w:val="0"/>
                <w:numId w:val="32"/>
              </w:numPr>
              <w:spacing w:before="120"/>
              <w:rPr>
                <w:lang w:val="el-GR"/>
              </w:rPr>
            </w:pPr>
            <w:r w:rsidRPr="001E4247">
              <w:rPr>
                <w:lang w:val="el-GR"/>
              </w:rPr>
              <w:t>η αναλυτική και τεκμηριωμένη περιγραφή των παρεχόμενων υπηρεσιών,</w:t>
            </w:r>
          </w:p>
          <w:p w14:paraId="1B74AC76" w14:textId="77777777" w:rsidR="00CF253A" w:rsidRPr="001E4247" w:rsidRDefault="00CF253A" w:rsidP="00F31598">
            <w:pPr>
              <w:spacing w:before="120" w:line="276" w:lineRule="auto"/>
              <w:rPr>
                <w:b/>
                <w:iCs/>
                <w:lang w:val="el-GR"/>
              </w:rPr>
            </w:pPr>
          </w:p>
          <w:p w14:paraId="6608FD23" w14:textId="77777777" w:rsidR="00CF253A" w:rsidRPr="001E4247" w:rsidRDefault="00CF253A" w:rsidP="00F31598">
            <w:pPr>
              <w:spacing w:before="120"/>
              <w:rPr>
                <w:lang w:val="el-GR"/>
              </w:rPr>
            </w:pPr>
          </w:p>
        </w:tc>
      </w:tr>
      <w:tr w:rsidR="00C5390F" w:rsidRPr="001E4247" w14:paraId="05CF2781" w14:textId="77777777" w:rsidTr="00236E9A">
        <w:tc>
          <w:tcPr>
            <w:tcW w:w="9855" w:type="dxa"/>
            <w:shd w:val="clear" w:color="auto" w:fill="E6E6E6"/>
          </w:tcPr>
          <w:p w14:paraId="5200DA9A" w14:textId="371CEB61" w:rsidR="00C5390F" w:rsidRPr="001E4247" w:rsidRDefault="00C5390F" w:rsidP="00236E9A">
            <w:pPr>
              <w:spacing w:before="120"/>
              <w:rPr>
                <w:u w:val="single"/>
                <w:lang w:val="el-GR"/>
              </w:rPr>
            </w:pPr>
            <w:r w:rsidRPr="001E4247">
              <w:rPr>
                <w:u w:val="single"/>
                <w:lang w:val="el-GR"/>
              </w:rPr>
              <w:lastRenderedPageBreak/>
              <w:br w:type="page"/>
            </w:r>
            <w:r w:rsidRPr="001E4247">
              <w:rPr>
                <w:b/>
                <w:lang w:val="el-GR"/>
              </w:rPr>
              <w:t xml:space="preserve">Ομάδα Β - </w:t>
            </w:r>
            <w:r w:rsidRPr="001E4247">
              <w:rPr>
                <w:rFonts w:eastAsia="Tahoma"/>
                <w:b/>
                <w:bCs/>
                <w:color w:val="000000" w:themeColor="text1"/>
                <w:lang w:val="el-GR"/>
              </w:rPr>
              <w:t>Υπηρεσίες Έργου</w:t>
            </w:r>
          </w:p>
        </w:tc>
      </w:tr>
      <w:tr w:rsidR="00CF253A" w:rsidRPr="00BC235C" w14:paraId="594760E7" w14:textId="77777777" w:rsidTr="00A05D2C">
        <w:tc>
          <w:tcPr>
            <w:tcW w:w="9855" w:type="dxa"/>
            <w:shd w:val="clear" w:color="auto" w:fill="auto"/>
          </w:tcPr>
          <w:p w14:paraId="5A411833" w14:textId="3995ED54" w:rsidR="00CF253A" w:rsidRPr="001E4247" w:rsidRDefault="00CF253A" w:rsidP="00F31598">
            <w:pPr>
              <w:spacing w:before="120" w:line="276" w:lineRule="auto"/>
              <w:rPr>
                <w:b/>
                <w:iCs/>
                <w:lang w:val="el-GR"/>
              </w:rPr>
            </w:pPr>
            <w:r w:rsidRPr="001E4247">
              <w:rPr>
                <w:b/>
                <w:iCs/>
                <w:lang w:val="el-GR"/>
              </w:rPr>
              <w:t xml:space="preserve">Κριτήριο Β1 </w:t>
            </w:r>
            <w:r w:rsidR="00D94197" w:rsidRPr="001E4247">
              <w:rPr>
                <w:rFonts w:eastAsia="Tahoma"/>
                <w:b/>
                <w:bCs/>
                <w:lang w:val="el-GR"/>
              </w:rPr>
              <w:t>Καταγραφή της κατάστασης και των σχετικών πολιτικών σε άλλες ευρωπαϊκές χώρες και ανάλυση των δυνητικών εναλλακτικών επιλογών για το παροπλισμό του δικτύου χαλκού</w:t>
            </w:r>
          </w:p>
          <w:p w14:paraId="0E4A4F65" w14:textId="64E43E4E" w:rsidR="00CF253A" w:rsidRPr="001E4247" w:rsidRDefault="00CF253A" w:rsidP="00F31598">
            <w:pPr>
              <w:spacing w:before="120" w:line="276" w:lineRule="auto"/>
              <w:rPr>
                <w:bCs/>
                <w:iCs/>
                <w:lang w:val="el-GR"/>
              </w:rPr>
            </w:pPr>
            <w:r w:rsidRPr="001E4247">
              <w:rPr>
                <w:bCs/>
                <w:iCs/>
                <w:lang w:val="el-GR"/>
              </w:rPr>
              <w:t xml:space="preserve">Αξιολογείται: </w:t>
            </w:r>
          </w:p>
          <w:p w14:paraId="53D49AA0" w14:textId="3838DC6D" w:rsidR="00CF253A" w:rsidRPr="001E4247" w:rsidRDefault="00CF253A">
            <w:pPr>
              <w:pStyle w:val="ListParagraph"/>
              <w:numPr>
                <w:ilvl w:val="0"/>
                <w:numId w:val="33"/>
              </w:numPr>
              <w:spacing w:before="120" w:line="276" w:lineRule="auto"/>
              <w:rPr>
                <w:b/>
                <w:iCs/>
                <w:lang w:val="el-GR"/>
              </w:rPr>
            </w:pPr>
            <w:r w:rsidRPr="001E4247">
              <w:rPr>
                <w:bCs/>
                <w:iCs/>
                <w:lang w:val="el-GR"/>
              </w:rPr>
              <w:t xml:space="preserve">Η προτεινόμενη μεθοδολογία παροχής των υπηρεσιών </w:t>
            </w:r>
            <w:r w:rsidR="00D94197" w:rsidRPr="001E4247">
              <w:rPr>
                <w:rFonts w:eastAsia="Tahoma"/>
                <w:lang w:val="el-GR"/>
              </w:rPr>
              <w:t>καταγραφής της κατάστασης και των σχετικών πολιτικών σε άλλες ευρωπαϊκές χώρες και ανάλυσης των δυνητικών εναλλακτικών επιλογών για το παροπλισμό του δικτύου χαλκού</w:t>
            </w:r>
            <w:r w:rsidR="00D94197" w:rsidRPr="001E4247">
              <w:rPr>
                <w:bCs/>
                <w:iCs/>
                <w:lang w:val="el-GR"/>
              </w:rPr>
              <w:t xml:space="preserve"> </w:t>
            </w:r>
            <w:r w:rsidRPr="001E4247">
              <w:rPr>
                <w:bCs/>
                <w:iCs/>
                <w:lang w:val="el-GR"/>
              </w:rPr>
              <w:t xml:space="preserve">και συγκεκριμένα η κάλυψη των απαιτήσεων της παρ.3.1 του Παραρτήματος Ι. </w:t>
            </w:r>
          </w:p>
          <w:p w14:paraId="1E3CCA2A" w14:textId="15CFBE34" w:rsidR="00CF253A" w:rsidRPr="001E4247" w:rsidRDefault="00CF253A">
            <w:pPr>
              <w:pStyle w:val="ListParagraph"/>
              <w:numPr>
                <w:ilvl w:val="0"/>
                <w:numId w:val="33"/>
              </w:numPr>
              <w:spacing w:before="120" w:line="276" w:lineRule="auto"/>
              <w:rPr>
                <w:bCs/>
                <w:iCs/>
                <w:lang w:val="el-GR"/>
              </w:rPr>
            </w:pPr>
            <w:r w:rsidRPr="001E4247">
              <w:rPr>
                <w:bCs/>
                <w:iCs/>
                <w:lang w:val="el-GR"/>
              </w:rPr>
              <w:t xml:space="preserve">Η προσφερόμενη </w:t>
            </w:r>
            <w:proofErr w:type="spellStart"/>
            <w:r w:rsidRPr="001E4247">
              <w:rPr>
                <w:bCs/>
                <w:iCs/>
                <w:lang w:val="el-GR"/>
              </w:rPr>
              <w:t>ανθρωποπροσπάθεια</w:t>
            </w:r>
            <w:proofErr w:type="spellEnd"/>
            <w:r w:rsidRPr="001E4247">
              <w:rPr>
                <w:bCs/>
                <w:iCs/>
                <w:lang w:val="el-GR"/>
              </w:rPr>
              <w:t>.</w:t>
            </w:r>
          </w:p>
          <w:p w14:paraId="1D245F2A" w14:textId="5DC08198" w:rsidR="00CF253A" w:rsidRPr="001E4247" w:rsidRDefault="00CF253A" w:rsidP="00F31598">
            <w:pPr>
              <w:pStyle w:val="ListParagraph"/>
              <w:spacing w:before="120" w:line="276" w:lineRule="auto"/>
              <w:rPr>
                <w:b/>
                <w:iCs/>
                <w:lang w:val="el-GR"/>
              </w:rPr>
            </w:pPr>
          </w:p>
          <w:p w14:paraId="176380B0" w14:textId="3BBC5B0C" w:rsidR="00CF253A" w:rsidRPr="001E4247" w:rsidRDefault="00CF253A" w:rsidP="00F31598">
            <w:pPr>
              <w:spacing w:before="120" w:line="276" w:lineRule="auto"/>
              <w:rPr>
                <w:b/>
                <w:iCs/>
                <w:lang w:val="el-GR"/>
              </w:rPr>
            </w:pPr>
            <w:r w:rsidRPr="001E4247">
              <w:rPr>
                <w:b/>
                <w:iCs/>
                <w:lang w:val="el-GR"/>
              </w:rPr>
              <w:t xml:space="preserve">Κριτήριο Β2 </w:t>
            </w:r>
            <w:r w:rsidR="00D94197" w:rsidRPr="001E4247">
              <w:rPr>
                <w:rFonts w:eastAsia="Tahoma"/>
                <w:b/>
                <w:bCs/>
                <w:lang w:val="el-GR"/>
              </w:rPr>
              <w:t>Υπηρεσίες για την οργάνωση και διεξαγωγή διαβούλευσης</w:t>
            </w:r>
          </w:p>
          <w:p w14:paraId="5F4C9CC7" w14:textId="57500CF6" w:rsidR="00CF253A" w:rsidRPr="001E4247" w:rsidRDefault="00CF253A" w:rsidP="00F31598">
            <w:pPr>
              <w:spacing w:before="120" w:line="276" w:lineRule="auto"/>
              <w:rPr>
                <w:bCs/>
                <w:iCs/>
                <w:lang w:val="el-GR"/>
              </w:rPr>
            </w:pPr>
            <w:r w:rsidRPr="001E4247">
              <w:rPr>
                <w:bCs/>
                <w:iCs/>
                <w:lang w:val="el-GR"/>
              </w:rPr>
              <w:t xml:space="preserve">Αξιολογείται: </w:t>
            </w:r>
          </w:p>
          <w:p w14:paraId="19276B04" w14:textId="7A56514F" w:rsidR="00CF253A" w:rsidRPr="001E4247" w:rsidRDefault="00CF253A">
            <w:pPr>
              <w:pStyle w:val="ListParagraph"/>
              <w:numPr>
                <w:ilvl w:val="0"/>
                <w:numId w:val="33"/>
              </w:numPr>
              <w:spacing w:before="120" w:line="276" w:lineRule="auto"/>
              <w:rPr>
                <w:bCs/>
                <w:iCs/>
                <w:lang w:val="el-GR"/>
              </w:rPr>
            </w:pPr>
            <w:r w:rsidRPr="001E4247">
              <w:rPr>
                <w:bCs/>
                <w:iCs/>
                <w:lang w:val="el-GR"/>
              </w:rPr>
              <w:t xml:space="preserve">Η προτεινόμενη μεθοδολογία παροχής των υπηρεσιών </w:t>
            </w:r>
            <w:r w:rsidR="00D94197" w:rsidRPr="001E4247">
              <w:rPr>
                <w:rFonts w:eastAsia="Tahoma"/>
                <w:lang w:val="el-GR"/>
              </w:rPr>
              <w:t>για την οργάνωση και διεξαγωγή διαβούλευσης</w:t>
            </w:r>
            <w:r w:rsidR="00D94197" w:rsidRPr="001E4247" w:rsidDel="00D94197">
              <w:rPr>
                <w:bCs/>
                <w:iCs/>
                <w:lang w:val="el-GR"/>
              </w:rPr>
              <w:t xml:space="preserve"> </w:t>
            </w:r>
            <w:r w:rsidRPr="001E4247">
              <w:rPr>
                <w:bCs/>
                <w:iCs/>
                <w:lang w:val="el-GR"/>
              </w:rPr>
              <w:t xml:space="preserve">και συγκεκριμένα η κάλυψη των απαιτήσεων της παρ.3.2 του Παραρτήματος Ι. </w:t>
            </w:r>
          </w:p>
          <w:p w14:paraId="18414170" w14:textId="20A3B656" w:rsidR="00CF253A" w:rsidRPr="001E4247" w:rsidRDefault="00CF253A">
            <w:pPr>
              <w:pStyle w:val="ListParagraph"/>
              <w:numPr>
                <w:ilvl w:val="0"/>
                <w:numId w:val="33"/>
              </w:numPr>
              <w:spacing w:before="120" w:line="276" w:lineRule="auto"/>
              <w:rPr>
                <w:bCs/>
                <w:iCs/>
                <w:lang w:val="el-GR"/>
              </w:rPr>
            </w:pPr>
            <w:r w:rsidRPr="001E4247">
              <w:rPr>
                <w:bCs/>
                <w:iCs/>
                <w:lang w:val="el-GR"/>
              </w:rPr>
              <w:t xml:space="preserve">Η προσφερόμενη </w:t>
            </w:r>
            <w:proofErr w:type="spellStart"/>
            <w:r w:rsidRPr="001E4247">
              <w:rPr>
                <w:bCs/>
                <w:iCs/>
                <w:lang w:val="el-GR"/>
              </w:rPr>
              <w:t>ανθρωποπροσπάθεια</w:t>
            </w:r>
            <w:proofErr w:type="spellEnd"/>
            <w:r w:rsidRPr="001E4247">
              <w:rPr>
                <w:bCs/>
                <w:iCs/>
                <w:lang w:val="el-GR"/>
              </w:rPr>
              <w:t>.</w:t>
            </w:r>
          </w:p>
          <w:p w14:paraId="1A781605" w14:textId="4396B7F1" w:rsidR="00CF253A" w:rsidRPr="001E4247" w:rsidRDefault="00CF253A" w:rsidP="00F31598">
            <w:pPr>
              <w:pStyle w:val="ListParagraph"/>
              <w:spacing w:before="120" w:line="276" w:lineRule="auto"/>
              <w:rPr>
                <w:bCs/>
                <w:iCs/>
                <w:lang w:val="el-GR"/>
              </w:rPr>
            </w:pPr>
          </w:p>
          <w:p w14:paraId="0BF1775D" w14:textId="15D1B82B" w:rsidR="00CF253A" w:rsidRPr="001E4247" w:rsidRDefault="00CF253A" w:rsidP="00F31598">
            <w:pPr>
              <w:spacing w:before="120" w:line="276" w:lineRule="auto"/>
              <w:rPr>
                <w:lang w:val="el-GR"/>
              </w:rPr>
            </w:pPr>
            <w:r w:rsidRPr="001E4247">
              <w:rPr>
                <w:lang w:val="el-GR"/>
              </w:rPr>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p>
          <w:p w14:paraId="29931527" w14:textId="63B8773F" w:rsidR="00D94197" w:rsidRPr="001E4247" w:rsidRDefault="00D94197" w:rsidP="00F31598">
            <w:pPr>
              <w:spacing w:before="120" w:line="276" w:lineRule="auto"/>
              <w:rPr>
                <w:lang w:val="el-GR"/>
              </w:rPr>
            </w:pPr>
          </w:p>
          <w:p w14:paraId="3D564029" w14:textId="31224B38" w:rsidR="00D94197" w:rsidRPr="001E4247" w:rsidRDefault="00D94197" w:rsidP="00D94197">
            <w:pPr>
              <w:spacing w:before="120" w:line="276" w:lineRule="auto"/>
              <w:rPr>
                <w:b/>
                <w:iCs/>
                <w:lang w:val="el-GR"/>
              </w:rPr>
            </w:pPr>
            <w:r w:rsidRPr="001E4247">
              <w:rPr>
                <w:b/>
                <w:iCs/>
                <w:lang w:val="el-GR"/>
              </w:rPr>
              <w:t xml:space="preserve">Κριτήριο Β3 </w:t>
            </w:r>
            <w:r w:rsidRPr="001E4247">
              <w:rPr>
                <w:rFonts w:eastAsia="Tahoma"/>
                <w:b/>
                <w:bCs/>
                <w:lang w:val="el-GR"/>
              </w:rPr>
              <w:t>Υπηρεσίες για την εκπόνηση μελέτης κόστους – οφέλους από τον παροπλισμό του δικτύου χαλκού</w:t>
            </w:r>
          </w:p>
          <w:p w14:paraId="30E84375" w14:textId="77777777" w:rsidR="00D94197" w:rsidRPr="001E4247" w:rsidRDefault="00D94197" w:rsidP="00D94197">
            <w:pPr>
              <w:spacing w:before="120" w:line="276" w:lineRule="auto"/>
              <w:rPr>
                <w:bCs/>
                <w:iCs/>
                <w:lang w:val="el-GR"/>
              </w:rPr>
            </w:pPr>
            <w:r w:rsidRPr="001E4247">
              <w:rPr>
                <w:bCs/>
                <w:iCs/>
                <w:lang w:val="el-GR"/>
              </w:rPr>
              <w:t xml:space="preserve">Αξιολογείται: </w:t>
            </w:r>
          </w:p>
          <w:p w14:paraId="59709BD2" w14:textId="3E12D3DF" w:rsidR="00D94197" w:rsidRPr="001E4247" w:rsidRDefault="00D94197">
            <w:pPr>
              <w:pStyle w:val="ListParagraph"/>
              <w:numPr>
                <w:ilvl w:val="0"/>
                <w:numId w:val="33"/>
              </w:numPr>
              <w:spacing w:before="120" w:line="276" w:lineRule="auto"/>
              <w:rPr>
                <w:bCs/>
                <w:iCs/>
                <w:lang w:val="el-GR"/>
              </w:rPr>
            </w:pPr>
            <w:r w:rsidRPr="001E4247">
              <w:rPr>
                <w:bCs/>
                <w:iCs/>
                <w:lang w:val="el-GR"/>
              </w:rPr>
              <w:t xml:space="preserve">Η προτεινόμενη μεθοδολογία παροχής των υπηρεσιών </w:t>
            </w:r>
            <w:r w:rsidRPr="001E4247">
              <w:rPr>
                <w:rFonts w:eastAsia="Tahoma"/>
                <w:lang w:val="el-GR"/>
              </w:rPr>
              <w:t>για την εκπόνηση μελέτης κόστους – οφέλους από τον παροπλισμό του δικτύου χαλκού</w:t>
            </w:r>
            <w:r w:rsidRPr="001E4247">
              <w:rPr>
                <w:bCs/>
                <w:iCs/>
                <w:lang w:val="el-GR"/>
              </w:rPr>
              <w:t xml:space="preserve"> και συγκεκριμένα η κάλυψη των απαιτήσεων της παρ.3.3 του Παραρτήματος Ι. </w:t>
            </w:r>
          </w:p>
          <w:p w14:paraId="5016A998" w14:textId="77777777" w:rsidR="00D94197" w:rsidRPr="001E4247" w:rsidRDefault="00D94197">
            <w:pPr>
              <w:pStyle w:val="ListParagraph"/>
              <w:numPr>
                <w:ilvl w:val="0"/>
                <w:numId w:val="33"/>
              </w:numPr>
              <w:spacing w:before="120" w:line="276" w:lineRule="auto"/>
              <w:rPr>
                <w:bCs/>
                <w:iCs/>
                <w:lang w:val="el-GR"/>
              </w:rPr>
            </w:pPr>
            <w:r w:rsidRPr="001E4247">
              <w:rPr>
                <w:bCs/>
                <w:iCs/>
                <w:lang w:val="el-GR"/>
              </w:rPr>
              <w:t xml:space="preserve">Η προσφερόμενη </w:t>
            </w:r>
            <w:proofErr w:type="spellStart"/>
            <w:r w:rsidRPr="001E4247">
              <w:rPr>
                <w:bCs/>
                <w:iCs/>
                <w:lang w:val="el-GR"/>
              </w:rPr>
              <w:t>ανθρωποπροσπάθεια</w:t>
            </w:r>
            <w:proofErr w:type="spellEnd"/>
            <w:r w:rsidRPr="001E4247">
              <w:rPr>
                <w:bCs/>
                <w:iCs/>
                <w:lang w:val="el-GR"/>
              </w:rPr>
              <w:t>.</w:t>
            </w:r>
          </w:p>
          <w:p w14:paraId="1075120D" w14:textId="77777777" w:rsidR="00D94197" w:rsidRPr="001E4247" w:rsidRDefault="00D94197" w:rsidP="00D94197">
            <w:pPr>
              <w:pStyle w:val="ListParagraph"/>
              <w:spacing w:before="120" w:line="276" w:lineRule="auto"/>
              <w:rPr>
                <w:bCs/>
                <w:iCs/>
                <w:lang w:val="el-GR"/>
              </w:rPr>
            </w:pPr>
          </w:p>
          <w:p w14:paraId="36C385BA" w14:textId="5FB8B346" w:rsidR="00D94197" w:rsidRPr="001E4247" w:rsidRDefault="00D94197" w:rsidP="00D94197">
            <w:pPr>
              <w:spacing w:before="120" w:line="276" w:lineRule="auto"/>
              <w:rPr>
                <w:lang w:val="el-GR"/>
              </w:rPr>
            </w:pPr>
            <w:r w:rsidRPr="001E4247">
              <w:rPr>
                <w:lang w:val="el-GR"/>
              </w:rPr>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p>
          <w:p w14:paraId="4BC26F21" w14:textId="0C68D6CD" w:rsidR="00D94197" w:rsidRPr="001E4247" w:rsidRDefault="00D94197" w:rsidP="00D94197">
            <w:pPr>
              <w:spacing w:before="120" w:line="276" w:lineRule="auto"/>
              <w:rPr>
                <w:lang w:val="el-GR"/>
              </w:rPr>
            </w:pPr>
          </w:p>
          <w:p w14:paraId="5F330AF1" w14:textId="0771FD47" w:rsidR="00D94197" w:rsidRPr="001E4247" w:rsidRDefault="00D94197" w:rsidP="00D94197">
            <w:pPr>
              <w:spacing w:before="120" w:line="276" w:lineRule="auto"/>
              <w:rPr>
                <w:b/>
                <w:iCs/>
                <w:lang w:val="el-GR"/>
              </w:rPr>
            </w:pPr>
            <w:r w:rsidRPr="001E4247">
              <w:rPr>
                <w:b/>
                <w:iCs/>
                <w:lang w:val="el-GR"/>
              </w:rPr>
              <w:t xml:space="preserve">Κριτήριο Β4 </w:t>
            </w:r>
            <w:r w:rsidRPr="001E4247">
              <w:rPr>
                <w:rFonts w:eastAsia="Tahoma"/>
                <w:b/>
                <w:bCs/>
                <w:lang w:val="el-GR"/>
              </w:rPr>
              <w:t>Υπηρεσίες για τον καθορισμό των χρονικών στόχων για τον παροπλισμό και τον προσδιορισμό εναλλακτικών επιλογών δημόσιας παρέμβασης</w:t>
            </w:r>
          </w:p>
          <w:p w14:paraId="4437B976" w14:textId="77777777" w:rsidR="00D94197" w:rsidRPr="001E4247" w:rsidRDefault="00D94197" w:rsidP="00D94197">
            <w:pPr>
              <w:spacing w:before="120" w:line="276" w:lineRule="auto"/>
              <w:rPr>
                <w:bCs/>
                <w:iCs/>
                <w:lang w:val="el-GR"/>
              </w:rPr>
            </w:pPr>
            <w:r w:rsidRPr="001E4247">
              <w:rPr>
                <w:bCs/>
                <w:iCs/>
                <w:lang w:val="el-GR"/>
              </w:rPr>
              <w:t xml:space="preserve">Αξιολογείται: </w:t>
            </w:r>
          </w:p>
          <w:p w14:paraId="28D2ABA6" w14:textId="1111813A" w:rsidR="00D94197" w:rsidRPr="001E4247" w:rsidRDefault="00D94197">
            <w:pPr>
              <w:pStyle w:val="ListParagraph"/>
              <w:numPr>
                <w:ilvl w:val="0"/>
                <w:numId w:val="33"/>
              </w:numPr>
              <w:spacing w:before="120" w:line="276" w:lineRule="auto"/>
              <w:rPr>
                <w:bCs/>
                <w:iCs/>
                <w:lang w:val="el-GR"/>
              </w:rPr>
            </w:pPr>
            <w:r w:rsidRPr="001E4247">
              <w:rPr>
                <w:bCs/>
                <w:iCs/>
                <w:lang w:val="el-GR"/>
              </w:rPr>
              <w:lastRenderedPageBreak/>
              <w:t xml:space="preserve">Η προτεινόμενη μεθοδολογία παροχής των υπηρεσιών </w:t>
            </w:r>
            <w:r w:rsidRPr="001E4247">
              <w:rPr>
                <w:rFonts w:eastAsia="Tahoma"/>
                <w:lang w:val="el-GR"/>
              </w:rPr>
              <w:t>για τον καθορισμό των χρονικών στόχων για τον παροπλισμό και τον προσδιορισμό εναλλακτικών επιλογών δημόσιας παρέμβασης</w:t>
            </w:r>
            <w:r w:rsidRPr="001E4247">
              <w:rPr>
                <w:bCs/>
                <w:iCs/>
                <w:lang w:val="el-GR"/>
              </w:rPr>
              <w:t xml:space="preserve"> και συγκεκριμένα η κάλυψη των απαιτήσεων της παρ.3.4 του Παραρτήματος Ι. </w:t>
            </w:r>
          </w:p>
          <w:p w14:paraId="350FD998" w14:textId="77777777" w:rsidR="00D94197" w:rsidRPr="001E4247" w:rsidRDefault="00D94197">
            <w:pPr>
              <w:pStyle w:val="ListParagraph"/>
              <w:numPr>
                <w:ilvl w:val="0"/>
                <w:numId w:val="33"/>
              </w:numPr>
              <w:spacing w:before="120" w:line="276" w:lineRule="auto"/>
              <w:rPr>
                <w:bCs/>
                <w:iCs/>
                <w:lang w:val="el-GR"/>
              </w:rPr>
            </w:pPr>
            <w:r w:rsidRPr="001E4247">
              <w:rPr>
                <w:bCs/>
                <w:iCs/>
                <w:lang w:val="el-GR"/>
              </w:rPr>
              <w:t xml:space="preserve">Η προσφερόμενη </w:t>
            </w:r>
            <w:proofErr w:type="spellStart"/>
            <w:r w:rsidRPr="001E4247">
              <w:rPr>
                <w:bCs/>
                <w:iCs/>
                <w:lang w:val="el-GR"/>
              </w:rPr>
              <w:t>ανθρωποπροσπάθεια</w:t>
            </w:r>
            <w:proofErr w:type="spellEnd"/>
            <w:r w:rsidRPr="001E4247">
              <w:rPr>
                <w:bCs/>
                <w:iCs/>
                <w:lang w:val="el-GR"/>
              </w:rPr>
              <w:t>.</w:t>
            </w:r>
          </w:p>
          <w:p w14:paraId="3C1B7156" w14:textId="77777777" w:rsidR="00D94197" w:rsidRPr="001E4247" w:rsidRDefault="00D94197" w:rsidP="00D94197">
            <w:pPr>
              <w:pStyle w:val="ListParagraph"/>
              <w:spacing w:before="120" w:line="276" w:lineRule="auto"/>
              <w:rPr>
                <w:bCs/>
                <w:iCs/>
                <w:lang w:val="el-GR"/>
              </w:rPr>
            </w:pPr>
          </w:p>
          <w:p w14:paraId="2D052EF8" w14:textId="1D5AE512" w:rsidR="00D94197" w:rsidRPr="001E4247" w:rsidRDefault="00D94197" w:rsidP="00D94197">
            <w:pPr>
              <w:spacing w:before="120" w:line="276" w:lineRule="auto"/>
              <w:rPr>
                <w:lang w:val="el-GR"/>
              </w:rPr>
            </w:pPr>
            <w:r w:rsidRPr="001E4247">
              <w:rPr>
                <w:lang w:val="el-GR"/>
              </w:rPr>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p>
          <w:p w14:paraId="4312A64D" w14:textId="45C4F243" w:rsidR="00D94197" w:rsidRPr="001E4247" w:rsidRDefault="00D94197" w:rsidP="00D94197">
            <w:pPr>
              <w:spacing w:before="120" w:line="276" w:lineRule="auto"/>
              <w:rPr>
                <w:lang w:val="el-GR"/>
              </w:rPr>
            </w:pPr>
          </w:p>
          <w:p w14:paraId="0208956F" w14:textId="511D3DAE" w:rsidR="00D94197" w:rsidRPr="001E4247" w:rsidRDefault="00D94197" w:rsidP="00D94197">
            <w:pPr>
              <w:spacing w:before="120" w:line="276" w:lineRule="auto"/>
              <w:rPr>
                <w:b/>
                <w:iCs/>
                <w:lang w:val="el-GR"/>
              </w:rPr>
            </w:pPr>
            <w:r w:rsidRPr="001E4247">
              <w:rPr>
                <w:b/>
                <w:iCs/>
                <w:lang w:val="el-GR"/>
              </w:rPr>
              <w:t xml:space="preserve">Κριτήριο Β5 </w:t>
            </w:r>
            <w:r w:rsidRPr="001E4247">
              <w:rPr>
                <w:rFonts w:eastAsia="Tahoma"/>
                <w:b/>
                <w:bCs/>
                <w:lang w:val="el-GR"/>
              </w:rPr>
              <w:t>Υπηρεσίες για τη διαμόρφωση του Οδικού Χάρτη για την υλοποίηση του παροπλισμού του δικτύου χαλκού</w:t>
            </w:r>
          </w:p>
          <w:p w14:paraId="1E596232" w14:textId="77777777" w:rsidR="00D94197" w:rsidRPr="001E4247" w:rsidRDefault="00D94197" w:rsidP="00D94197">
            <w:pPr>
              <w:spacing w:before="120" w:line="276" w:lineRule="auto"/>
              <w:rPr>
                <w:bCs/>
                <w:iCs/>
                <w:lang w:val="el-GR"/>
              </w:rPr>
            </w:pPr>
            <w:r w:rsidRPr="001E4247">
              <w:rPr>
                <w:bCs/>
                <w:iCs/>
                <w:lang w:val="el-GR"/>
              </w:rPr>
              <w:t xml:space="preserve">Αξιολογείται: </w:t>
            </w:r>
          </w:p>
          <w:p w14:paraId="6618EBB6" w14:textId="52964545" w:rsidR="00D94197" w:rsidRPr="001E4247" w:rsidRDefault="00D94197">
            <w:pPr>
              <w:pStyle w:val="ListParagraph"/>
              <w:numPr>
                <w:ilvl w:val="0"/>
                <w:numId w:val="33"/>
              </w:numPr>
              <w:spacing w:before="120" w:line="276" w:lineRule="auto"/>
              <w:rPr>
                <w:bCs/>
                <w:iCs/>
                <w:lang w:val="el-GR"/>
              </w:rPr>
            </w:pPr>
            <w:r w:rsidRPr="001E4247">
              <w:rPr>
                <w:bCs/>
                <w:iCs/>
                <w:lang w:val="el-GR"/>
              </w:rPr>
              <w:t xml:space="preserve">Η προτεινόμενη μεθοδολογία παροχής των υπηρεσιών </w:t>
            </w:r>
            <w:r w:rsidRPr="001E4247">
              <w:rPr>
                <w:rFonts w:eastAsia="Tahoma"/>
                <w:lang w:val="el-GR"/>
              </w:rPr>
              <w:t>για τη διαμόρφωση του Οδικού Χάρτη για την υλοποίηση του παροπλισμού του δικτύου χαλκού</w:t>
            </w:r>
            <w:r w:rsidRPr="001E4247">
              <w:rPr>
                <w:bCs/>
                <w:iCs/>
                <w:lang w:val="el-GR"/>
              </w:rPr>
              <w:t xml:space="preserve"> και συγκεκριμένα η κάλυψη των απαιτήσεων της παρ.3.5 του Παραρτήματος Ι. </w:t>
            </w:r>
          </w:p>
          <w:p w14:paraId="651783E6" w14:textId="77777777" w:rsidR="00D94197" w:rsidRPr="001E4247" w:rsidRDefault="00D94197">
            <w:pPr>
              <w:pStyle w:val="ListParagraph"/>
              <w:numPr>
                <w:ilvl w:val="0"/>
                <w:numId w:val="33"/>
              </w:numPr>
              <w:spacing w:before="120" w:line="276" w:lineRule="auto"/>
              <w:rPr>
                <w:bCs/>
                <w:iCs/>
                <w:lang w:val="el-GR"/>
              </w:rPr>
            </w:pPr>
            <w:r w:rsidRPr="001E4247">
              <w:rPr>
                <w:bCs/>
                <w:iCs/>
                <w:lang w:val="el-GR"/>
              </w:rPr>
              <w:t xml:space="preserve">Η προσφερόμενη </w:t>
            </w:r>
            <w:proofErr w:type="spellStart"/>
            <w:r w:rsidRPr="001E4247">
              <w:rPr>
                <w:bCs/>
                <w:iCs/>
                <w:lang w:val="el-GR"/>
              </w:rPr>
              <w:t>ανθρωποπροσπάθεια</w:t>
            </w:r>
            <w:proofErr w:type="spellEnd"/>
            <w:r w:rsidRPr="001E4247">
              <w:rPr>
                <w:bCs/>
                <w:iCs/>
                <w:lang w:val="el-GR"/>
              </w:rPr>
              <w:t>.</w:t>
            </w:r>
          </w:p>
          <w:p w14:paraId="522C0624" w14:textId="77777777" w:rsidR="00D94197" w:rsidRPr="001E4247" w:rsidRDefault="00D94197" w:rsidP="00D94197">
            <w:pPr>
              <w:pStyle w:val="ListParagraph"/>
              <w:spacing w:before="120" w:line="276" w:lineRule="auto"/>
              <w:rPr>
                <w:bCs/>
                <w:iCs/>
                <w:lang w:val="el-GR"/>
              </w:rPr>
            </w:pPr>
          </w:p>
          <w:p w14:paraId="2F8EDCF1" w14:textId="7DF46904" w:rsidR="00D94197" w:rsidRPr="001E4247" w:rsidRDefault="00D94197" w:rsidP="00D94197">
            <w:pPr>
              <w:spacing w:before="120" w:line="276" w:lineRule="auto"/>
              <w:rPr>
                <w:bCs/>
                <w:iCs/>
                <w:lang w:val="el-GR"/>
              </w:rPr>
            </w:pPr>
            <w:r w:rsidRPr="001E4247">
              <w:rPr>
                <w:lang w:val="el-GR"/>
              </w:rPr>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p>
          <w:p w14:paraId="497CF171" w14:textId="77777777" w:rsidR="00CF253A" w:rsidRPr="001E4247" w:rsidRDefault="00CF253A" w:rsidP="00A05D2C">
            <w:pPr>
              <w:spacing w:before="120" w:line="276" w:lineRule="auto"/>
              <w:rPr>
                <w:b/>
                <w:iCs/>
                <w:lang w:val="el-GR"/>
              </w:rPr>
            </w:pPr>
          </w:p>
        </w:tc>
      </w:tr>
      <w:tr w:rsidR="00CF253A" w:rsidRPr="00BC235C" w14:paraId="74CB1ED0" w14:textId="77777777" w:rsidTr="00A05D2C">
        <w:tc>
          <w:tcPr>
            <w:tcW w:w="9855" w:type="dxa"/>
            <w:shd w:val="clear" w:color="auto" w:fill="D9D9D9" w:themeFill="background1" w:themeFillShade="D9"/>
          </w:tcPr>
          <w:p w14:paraId="225D6A7E" w14:textId="13E2D905" w:rsidR="00CF253A" w:rsidRPr="001E4247" w:rsidRDefault="00CF253A" w:rsidP="00A05D2C">
            <w:pPr>
              <w:spacing w:before="120"/>
              <w:rPr>
                <w:b/>
                <w:lang w:val="el-GR"/>
              </w:rPr>
            </w:pPr>
            <w:r w:rsidRPr="001E4247">
              <w:rPr>
                <w:b/>
                <w:lang w:val="el-GR"/>
              </w:rPr>
              <w:lastRenderedPageBreak/>
              <w:br w:type="page"/>
              <w:t xml:space="preserve">Ομάδα 3 – Μεθοδολογία Υλοποίησης – Διοίκησης Έργου </w:t>
            </w:r>
          </w:p>
        </w:tc>
      </w:tr>
      <w:tr w:rsidR="00CF253A" w:rsidRPr="00BC235C" w14:paraId="0D84117C" w14:textId="77777777" w:rsidTr="00F31598">
        <w:tc>
          <w:tcPr>
            <w:tcW w:w="9855" w:type="dxa"/>
            <w:shd w:val="clear" w:color="auto" w:fill="auto"/>
          </w:tcPr>
          <w:p w14:paraId="2F6A16DC" w14:textId="58B3F829" w:rsidR="00CF253A" w:rsidRPr="001E4247" w:rsidRDefault="00CF253A" w:rsidP="00F31598">
            <w:pPr>
              <w:spacing w:before="120" w:line="276" w:lineRule="auto"/>
              <w:rPr>
                <w:b/>
                <w:iCs/>
                <w:lang w:val="el-GR"/>
              </w:rPr>
            </w:pPr>
            <w:r w:rsidRPr="001E4247">
              <w:rPr>
                <w:b/>
                <w:iCs/>
                <w:lang w:val="el-GR"/>
              </w:rPr>
              <w:t xml:space="preserve">Κριτήριο Γ1 </w:t>
            </w:r>
            <w:r w:rsidRPr="001E4247">
              <w:rPr>
                <w:b/>
                <w:iCs/>
                <w:lang w:val="el-GR"/>
              </w:rPr>
              <w:tab/>
              <w:t xml:space="preserve">Οργάνωση Υλοποίησης Έργου (Χρονοδιάγραμμα,  Παραδοτέα, Πακέτα Εργασίας) </w:t>
            </w:r>
          </w:p>
          <w:p w14:paraId="13FBD529" w14:textId="77777777" w:rsidR="00CF253A" w:rsidRPr="001E4247" w:rsidRDefault="00CF253A" w:rsidP="00F31598">
            <w:pPr>
              <w:spacing w:before="120" w:line="276" w:lineRule="auto"/>
              <w:rPr>
                <w:bCs/>
                <w:iCs/>
                <w:lang w:val="el-GR"/>
              </w:rPr>
            </w:pPr>
            <w:r w:rsidRPr="001E4247">
              <w:rPr>
                <w:bCs/>
                <w:iCs/>
                <w:lang w:val="el-GR"/>
              </w:rPr>
              <w:t xml:space="preserve">Αξιολογείται: </w:t>
            </w:r>
          </w:p>
          <w:p w14:paraId="3F2D3433" w14:textId="77777777" w:rsidR="00CF253A" w:rsidRPr="001E4247" w:rsidRDefault="00CF253A">
            <w:pPr>
              <w:pStyle w:val="ListParagraph"/>
              <w:numPr>
                <w:ilvl w:val="0"/>
                <w:numId w:val="32"/>
              </w:numPr>
              <w:spacing w:before="120"/>
              <w:rPr>
                <w:lang w:val="el-GR"/>
              </w:rPr>
            </w:pPr>
            <w:r w:rsidRPr="001E4247">
              <w:rPr>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1E4247">
              <w:rPr>
                <w:lang w:val="el-GR"/>
              </w:rPr>
              <w:t>ανθρωποχρόνο</w:t>
            </w:r>
            <w:proofErr w:type="spellEnd"/>
            <w:r w:rsidRPr="001E4247">
              <w:rPr>
                <w:lang w:val="el-GR"/>
              </w:rPr>
              <w:t xml:space="preserve">, </w:t>
            </w:r>
          </w:p>
          <w:p w14:paraId="44386C1B" w14:textId="77777777" w:rsidR="00CF253A" w:rsidRPr="001E4247" w:rsidRDefault="00CF253A">
            <w:pPr>
              <w:pStyle w:val="ListParagraph"/>
              <w:numPr>
                <w:ilvl w:val="0"/>
                <w:numId w:val="32"/>
              </w:numPr>
              <w:spacing w:before="120"/>
              <w:rPr>
                <w:lang w:val="el-GR"/>
              </w:rPr>
            </w:pPr>
            <w:r w:rsidRPr="001E4247">
              <w:rPr>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43983102" w14:textId="77777777" w:rsidR="00CF253A" w:rsidRPr="001E4247" w:rsidRDefault="00CF253A">
            <w:pPr>
              <w:pStyle w:val="ListParagraph"/>
              <w:numPr>
                <w:ilvl w:val="0"/>
                <w:numId w:val="32"/>
              </w:numPr>
              <w:spacing w:before="120"/>
              <w:rPr>
                <w:lang w:val="el-GR"/>
              </w:rPr>
            </w:pPr>
            <w:r w:rsidRPr="001E4247">
              <w:rPr>
                <w:lang w:val="el-GR"/>
              </w:rPr>
              <w:t xml:space="preserve">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 </w:t>
            </w:r>
          </w:p>
          <w:p w14:paraId="409CF477" w14:textId="77777777" w:rsidR="00CF253A" w:rsidRPr="001E4247" w:rsidRDefault="00CF253A">
            <w:pPr>
              <w:pStyle w:val="ListParagraph"/>
              <w:numPr>
                <w:ilvl w:val="0"/>
                <w:numId w:val="32"/>
              </w:numPr>
              <w:spacing w:before="120"/>
              <w:rPr>
                <w:lang w:val="el-GR"/>
              </w:rPr>
            </w:pPr>
            <w:r w:rsidRPr="001E4247">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1E4247">
              <w:rPr>
                <w:lang w:val="el-GR"/>
              </w:rPr>
              <w:t>ρεαλιστικότητα</w:t>
            </w:r>
            <w:proofErr w:type="spellEnd"/>
            <w:r w:rsidRPr="001E4247">
              <w:rPr>
                <w:lang w:val="el-GR"/>
              </w:rPr>
              <w:t xml:space="preserve"> της προσέγγισης και την ολοκληρωμένη αντίληψη του υποψήφιου Αναδόχου για το Έργο, </w:t>
            </w:r>
          </w:p>
          <w:p w14:paraId="605B51CB" w14:textId="77777777" w:rsidR="00CF253A" w:rsidRPr="001E4247" w:rsidRDefault="00CF253A">
            <w:pPr>
              <w:pStyle w:val="ListParagraph"/>
              <w:numPr>
                <w:ilvl w:val="0"/>
                <w:numId w:val="32"/>
              </w:numPr>
              <w:spacing w:before="120"/>
              <w:rPr>
                <w:lang w:val="el-GR"/>
              </w:rPr>
            </w:pPr>
            <w:r w:rsidRPr="001E4247">
              <w:rPr>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1E4247">
              <w:rPr>
                <w:lang w:val="el-GR"/>
              </w:rPr>
              <w:t>απεμπλέκεται</w:t>
            </w:r>
            <w:proofErr w:type="spellEnd"/>
            <w:r w:rsidRPr="001E4247">
              <w:rPr>
                <w:lang w:val="el-GR"/>
              </w:rPr>
              <w:t xml:space="preserve"> από κάποιο σημαντικό ρίσκο ή/και επιτυγχάνει κάποιο σημαντικό (ενδιάμεσο) στόχο.</w:t>
            </w:r>
          </w:p>
          <w:p w14:paraId="2A5DCD69" w14:textId="77777777" w:rsidR="00CF253A" w:rsidRPr="001E4247" w:rsidRDefault="00CF253A" w:rsidP="00F31598">
            <w:pPr>
              <w:spacing w:before="120"/>
              <w:ind w:left="321" w:hanging="321"/>
              <w:rPr>
                <w:lang w:val="el-GR"/>
              </w:rPr>
            </w:pPr>
          </w:p>
          <w:p w14:paraId="6B9E07DD" w14:textId="4A080033" w:rsidR="00CF253A" w:rsidRPr="001E4247" w:rsidRDefault="00CF253A" w:rsidP="00F31598">
            <w:pPr>
              <w:spacing w:before="120" w:line="276" w:lineRule="auto"/>
              <w:rPr>
                <w:b/>
                <w:iCs/>
                <w:lang w:val="el-GR"/>
              </w:rPr>
            </w:pPr>
            <w:r w:rsidRPr="001E4247">
              <w:rPr>
                <w:b/>
                <w:iCs/>
                <w:lang w:val="el-GR"/>
              </w:rPr>
              <w:t xml:space="preserve">Κριτήριο Γ2 </w:t>
            </w:r>
            <w:r w:rsidRPr="001E4247">
              <w:rPr>
                <w:b/>
                <w:iCs/>
                <w:lang w:val="el-GR"/>
              </w:rPr>
              <w:tab/>
              <w:t xml:space="preserve">Προτεινόμενο σχήμα Διοίκησης Έργου  </w:t>
            </w:r>
          </w:p>
          <w:p w14:paraId="28A09782" w14:textId="77777777" w:rsidR="00CF253A" w:rsidRPr="001E4247" w:rsidRDefault="00CF253A" w:rsidP="00F31598">
            <w:pPr>
              <w:spacing w:before="120" w:line="276" w:lineRule="auto"/>
              <w:rPr>
                <w:bCs/>
                <w:iCs/>
                <w:lang w:val="el-GR"/>
              </w:rPr>
            </w:pPr>
            <w:r w:rsidRPr="001E4247">
              <w:rPr>
                <w:bCs/>
                <w:iCs/>
                <w:lang w:val="el-GR"/>
              </w:rPr>
              <w:t xml:space="preserve">Αξιολογείται: </w:t>
            </w:r>
          </w:p>
          <w:p w14:paraId="33E11132" w14:textId="77777777" w:rsidR="00CF253A" w:rsidRPr="001E4247" w:rsidRDefault="00CF253A">
            <w:pPr>
              <w:pStyle w:val="ListParagraph"/>
              <w:numPr>
                <w:ilvl w:val="0"/>
                <w:numId w:val="32"/>
              </w:numPr>
              <w:spacing w:before="120"/>
              <w:rPr>
                <w:lang w:val="el-GR"/>
              </w:rPr>
            </w:pPr>
            <w:r w:rsidRPr="001E4247">
              <w:rPr>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w:t>
            </w:r>
            <w:r w:rsidRPr="001E4247">
              <w:rPr>
                <w:lang w:val="el-GR"/>
              </w:rPr>
              <w:lastRenderedPageBreak/>
              <w:t xml:space="preserve">εξωτερικών συνεργατών, ή υπεργολάβων συντελεί στην ομαλή διακυβέρνηση χωρίς να αυξάνεται η πολυπλοκότητα, </w:t>
            </w:r>
          </w:p>
          <w:p w14:paraId="5C5D8321" w14:textId="77777777" w:rsidR="00CF253A" w:rsidRPr="001E4247" w:rsidRDefault="00CF253A">
            <w:pPr>
              <w:pStyle w:val="ListParagraph"/>
              <w:numPr>
                <w:ilvl w:val="0"/>
                <w:numId w:val="32"/>
              </w:numPr>
              <w:spacing w:before="120"/>
              <w:rPr>
                <w:lang w:val="el-GR"/>
              </w:rPr>
            </w:pPr>
            <w:r w:rsidRPr="001E4247">
              <w:rPr>
                <w:lang w:val="el-GR"/>
              </w:rPr>
              <w:t xml:space="preserve">η </w:t>
            </w:r>
            <w:proofErr w:type="spellStart"/>
            <w:r w:rsidRPr="001E4247">
              <w:rPr>
                <w:lang w:val="el-GR"/>
              </w:rPr>
              <w:t>καταλληλότητα</w:t>
            </w:r>
            <w:proofErr w:type="spellEnd"/>
            <w:r w:rsidRPr="001E4247">
              <w:rPr>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ΓΓTT, αλλά και με τους λοιπούς φορείς που εμπλέκονται στην υλοποίηση/εκτέλεση του Έργου με στόχο τόσο τη μεταφορά τεχνογνωσίας στα στελέχη της ΓΓΑ όσο και την αποτελεσματικότερη υλοποίηση του έργου, </w:t>
            </w:r>
          </w:p>
          <w:p w14:paraId="0A7C6C46" w14:textId="77777777" w:rsidR="00CF253A" w:rsidRPr="001E4247" w:rsidRDefault="00CF253A">
            <w:pPr>
              <w:pStyle w:val="ListParagraph"/>
              <w:numPr>
                <w:ilvl w:val="0"/>
                <w:numId w:val="32"/>
              </w:numPr>
              <w:spacing w:before="120"/>
              <w:rPr>
                <w:lang w:val="el-GR"/>
              </w:rPr>
            </w:pPr>
            <w:r w:rsidRPr="001E4247">
              <w:rPr>
                <w:lang w:val="el-GR"/>
              </w:rPr>
              <w:t>η αποτελεσματικότητα της προτεινόμενης μεθοδολογίας διοίκησης και διασφάλισης ποιότητας.</w:t>
            </w:r>
          </w:p>
          <w:p w14:paraId="62526064" w14:textId="77777777" w:rsidR="00CF253A" w:rsidRPr="001E4247" w:rsidRDefault="00CF253A">
            <w:pPr>
              <w:pStyle w:val="ListParagraph"/>
              <w:numPr>
                <w:ilvl w:val="0"/>
                <w:numId w:val="32"/>
              </w:numPr>
              <w:spacing w:before="120"/>
              <w:rPr>
                <w:lang w:val="el-GR"/>
              </w:rPr>
            </w:pPr>
            <w:r w:rsidRPr="001E4247">
              <w:rPr>
                <w:lang w:val="el-GR"/>
              </w:rPr>
              <w:t xml:space="preserve">Η επάρκεια του προσφερόμενου </w:t>
            </w:r>
            <w:proofErr w:type="spellStart"/>
            <w:r w:rsidRPr="001E4247">
              <w:rPr>
                <w:lang w:val="el-GR"/>
              </w:rPr>
              <w:t>ανθρωποχρόνου</w:t>
            </w:r>
            <w:proofErr w:type="spellEnd"/>
            <w:r w:rsidRPr="001E4247">
              <w:rPr>
                <w:lang w:val="el-GR"/>
              </w:rPr>
              <w:t xml:space="preserve"> σε σχέση με τη φύση των επί μέρους Παραδοτέων και Πακέτων Εργασίας</w:t>
            </w:r>
          </w:p>
          <w:p w14:paraId="0D48C78E" w14:textId="77777777" w:rsidR="00CF253A" w:rsidRPr="001E4247" w:rsidRDefault="00CF253A">
            <w:pPr>
              <w:pStyle w:val="ListParagraph"/>
              <w:numPr>
                <w:ilvl w:val="0"/>
                <w:numId w:val="32"/>
              </w:numPr>
              <w:spacing w:before="120"/>
              <w:rPr>
                <w:lang w:val="el-GR"/>
              </w:rPr>
            </w:pPr>
            <w:r w:rsidRPr="001E4247">
              <w:rPr>
                <w:lang w:val="el-GR"/>
              </w:rPr>
              <w:t>Η μεθοδολογική προσέγγιση του Αναδόχου όσον αφορά στη Διοίκηση και Υλοποίηση του Έργου, σε αντιστοιχία με καταξιωμένα πρότυπα.</w:t>
            </w:r>
          </w:p>
          <w:p w14:paraId="3C1C434A" w14:textId="77777777" w:rsidR="00CF253A" w:rsidRPr="001E4247" w:rsidRDefault="00CF253A" w:rsidP="00F31598">
            <w:pPr>
              <w:spacing w:before="120"/>
              <w:ind w:left="321" w:hanging="321"/>
              <w:rPr>
                <w:lang w:val="el-GR"/>
              </w:rPr>
            </w:pPr>
          </w:p>
          <w:p w14:paraId="234E4A45" w14:textId="77777777" w:rsidR="00CF253A" w:rsidRPr="001E4247" w:rsidRDefault="00CF253A" w:rsidP="00310130">
            <w:pPr>
              <w:spacing w:before="120"/>
              <w:rPr>
                <w:lang w:val="el-GR"/>
              </w:rPr>
            </w:pPr>
          </w:p>
        </w:tc>
      </w:tr>
    </w:tbl>
    <w:p w14:paraId="1E9F826A" w14:textId="77777777" w:rsidR="00CF253A" w:rsidRPr="001E4247" w:rsidRDefault="00CF253A" w:rsidP="00CF253A">
      <w:pPr>
        <w:pStyle w:val="Heading3"/>
        <w:ind w:left="709" w:hanging="709"/>
        <w:rPr>
          <w:lang w:val="el-GR"/>
        </w:rPr>
      </w:pPr>
      <w:bookmarkStart w:id="228" w:name="_Toc97194291"/>
      <w:bookmarkStart w:id="229" w:name="_Toc97194433"/>
      <w:bookmarkStart w:id="230" w:name="_Toc97204913"/>
      <w:bookmarkStart w:id="231" w:name="_Toc129705084"/>
      <w:r w:rsidRPr="001E4247">
        <w:rPr>
          <w:lang w:val="el-GR"/>
        </w:rPr>
        <w:lastRenderedPageBreak/>
        <w:t>Βαθμολόγηση και κατάταξη προσφορών</w:t>
      </w:r>
      <w:bookmarkEnd w:id="228"/>
      <w:bookmarkEnd w:id="229"/>
      <w:bookmarkEnd w:id="230"/>
      <w:bookmarkEnd w:id="231"/>
      <w:r w:rsidRPr="001E4247">
        <w:rPr>
          <w:lang w:val="el-GR"/>
        </w:rPr>
        <w:t xml:space="preserve"> </w:t>
      </w:r>
    </w:p>
    <w:p w14:paraId="685AD11B" w14:textId="33115B5C" w:rsidR="00CF253A" w:rsidRPr="001E4247" w:rsidRDefault="00CF253A">
      <w:pPr>
        <w:rPr>
          <w:i/>
          <w:color w:val="5B9BD5"/>
          <w:lang w:val="el-GR"/>
        </w:rPr>
      </w:pPr>
    </w:p>
    <w:p w14:paraId="7F14E646" w14:textId="77777777" w:rsidR="00CF253A" w:rsidRPr="001E4247" w:rsidRDefault="00CF253A" w:rsidP="00CF253A">
      <w:pPr>
        <w:pStyle w:val="Heading4"/>
        <w:rPr>
          <w:rFonts w:cs="Tahoma"/>
          <w:szCs w:val="22"/>
          <w:u w:val="single"/>
          <w:lang w:val="el-GR"/>
        </w:rPr>
      </w:pPr>
      <w:bookmarkStart w:id="232" w:name="_Toc97194292"/>
      <w:bookmarkStart w:id="233" w:name="_Toc97204914"/>
      <w:bookmarkStart w:id="234" w:name="_Toc129705085"/>
      <w:r w:rsidRPr="001E4247">
        <w:rPr>
          <w:rFonts w:cs="Tahoma"/>
          <w:szCs w:val="22"/>
          <w:u w:val="single"/>
          <w:lang w:val="el-GR"/>
        </w:rPr>
        <w:t>Βαθμολόγηση Τεχνικών Προσφορών</w:t>
      </w:r>
      <w:bookmarkEnd w:id="232"/>
      <w:bookmarkEnd w:id="233"/>
      <w:bookmarkEnd w:id="234"/>
      <w:r w:rsidRPr="001E4247">
        <w:rPr>
          <w:rFonts w:cs="Tahoma"/>
          <w:szCs w:val="22"/>
          <w:u w:val="single"/>
          <w:lang w:val="el-GR"/>
        </w:rPr>
        <w:t xml:space="preserve"> </w:t>
      </w:r>
    </w:p>
    <w:p w14:paraId="5FD31A17" w14:textId="3DE96507" w:rsidR="00CF253A" w:rsidRPr="001E4247" w:rsidRDefault="00CF253A" w:rsidP="00CF253A">
      <w:pPr>
        <w:rPr>
          <w:lang w:val="el-GR"/>
        </w:rPr>
      </w:pPr>
      <w:r w:rsidRPr="001E4247">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496542191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2.3.1</w:t>
      </w:r>
      <w:r w:rsidR="00355E7C" w:rsidRPr="001E4247">
        <w:fldChar w:fldCharType="end"/>
      </w:r>
      <w:r w:rsidRPr="001E4247">
        <w:rPr>
          <w:lang w:val="el-GR"/>
        </w:rPr>
        <w:t>.</w:t>
      </w:r>
    </w:p>
    <w:p w14:paraId="409CDE90" w14:textId="77777777" w:rsidR="00CF253A" w:rsidRPr="001E4247" w:rsidRDefault="00CF253A" w:rsidP="00CF253A">
      <w:pPr>
        <w:rPr>
          <w:lang w:val="el-GR"/>
        </w:rPr>
      </w:pPr>
      <w:r w:rsidRPr="001E4247">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1E4247">
        <w:rPr>
          <w:rStyle w:val="14"/>
          <w:b/>
          <w:lang w:val="el-GR"/>
        </w:rPr>
        <w:t>.</w:t>
      </w:r>
      <w:r w:rsidRPr="001E4247">
        <w:rPr>
          <w:b/>
          <w:lang w:val="el-GR"/>
        </w:rPr>
        <w:t xml:space="preserve"> </w:t>
      </w:r>
    </w:p>
    <w:p w14:paraId="5D131DF7" w14:textId="77777777" w:rsidR="00CF253A" w:rsidRPr="001E4247" w:rsidRDefault="00CF253A" w:rsidP="00CF253A">
      <w:pPr>
        <w:rPr>
          <w:lang w:val="el-GR"/>
        </w:rPr>
      </w:pPr>
      <w:r w:rsidRPr="001E4247">
        <w:rPr>
          <w:lang w:val="el-GR"/>
        </w:rPr>
        <w:t xml:space="preserve">Κάθε κριτήριο αξιολόγησης βαθμολογείται αυτόνομα με βάση τα στοιχεία της προσφοράς. </w:t>
      </w:r>
    </w:p>
    <w:p w14:paraId="41717CE6" w14:textId="77777777" w:rsidR="00CF253A" w:rsidRPr="001E4247" w:rsidRDefault="00CF253A" w:rsidP="00CF253A">
      <w:pPr>
        <w:rPr>
          <w:i/>
          <w:color w:val="5B9BD5"/>
          <w:lang w:val="el-GR"/>
        </w:rPr>
      </w:pPr>
      <w:bookmarkStart w:id="235" w:name="_Hlk126496186"/>
      <w:r w:rsidRPr="001E4247">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bookmarkEnd w:id="235"/>
    <w:p w14:paraId="39D15A2C" w14:textId="77777777" w:rsidR="00CF253A" w:rsidRPr="001E4247" w:rsidRDefault="00CF253A" w:rsidP="00CF253A">
      <w:pPr>
        <w:rPr>
          <w:lang w:val="el-GR"/>
        </w:rPr>
      </w:pPr>
      <w:r w:rsidRPr="001E4247">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1E4247">
        <w:rPr>
          <w:vertAlign w:val="subscript"/>
        </w:rPr>
        <w:t>i</w:t>
      </w:r>
      <w:proofErr w:type="spellEnd"/>
      <w:r w:rsidRPr="001E4247">
        <w:rPr>
          <w:lang w:val="el-GR"/>
        </w:rPr>
        <w:t>) θα προκύπτει από το άθροισμα των σταθμισμένων βαθμολογιών όλων των κριτηρίων.</w:t>
      </w:r>
    </w:p>
    <w:p w14:paraId="2F7D22ED" w14:textId="77777777" w:rsidR="00CF253A" w:rsidRPr="001E4247" w:rsidRDefault="00CF253A" w:rsidP="00CF253A">
      <w:pPr>
        <w:rPr>
          <w:lang w:val="el-GR"/>
        </w:rPr>
      </w:pPr>
      <w:bookmarkStart w:id="236" w:name="_Hlk49962342"/>
      <w:r w:rsidRPr="001E4247">
        <w:rPr>
          <w:lang w:val="el-GR"/>
        </w:rPr>
        <w:t xml:space="preserve">Η συνολική βαθμολογία της τεχνικής προσφοράς υπολογίζεται με βάση τον παρακάτω τύπο : </w:t>
      </w:r>
    </w:p>
    <w:p w14:paraId="6EB1A8E0" w14:textId="77777777" w:rsidR="00CF253A" w:rsidRPr="001E4247" w:rsidRDefault="00CF253A" w:rsidP="00CF253A">
      <w:r w:rsidRPr="001E4247">
        <w:t>Β = σ1χΚ1 + σ2χΚ2 +……+</w:t>
      </w:r>
      <w:proofErr w:type="spellStart"/>
      <w:r w:rsidRPr="001E4247">
        <w:t>σνχΚν</w:t>
      </w:r>
      <w:proofErr w:type="spellEnd"/>
    </w:p>
    <w:bookmarkEnd w:id="236"/>
    <w:p w14:paraId="30A87DDB" w14:textId="77777777" w:rsidR="00CF253A" w:rsidRPr="001E4247" w:rsidRDefault="00CF253A">
      <w:pPr>
        <w:rPr>
          <w:i/>
          <w:color w:val="5B9BD5"/>
          <w:lang w:val="el-GR"/>
        </w:rPr>
      </w:pPr>
    </w:p>
    <w:p w14:paraId="4AF1045D" w14:textId="258C411B" w:rsidR="00CF253A" w:rsidRPr="001E4247" w:rsidRDefault="00CF253A" w:rsidP="00CF253A">
      <w:pPr>
        <w:pStyle w:val="Heading4"/>
        <w:rPr>
          <w:rFonts w:cs="Tahoma"/>
          <w:szCs w:val="22"/>
          <w:u w:val="single"/>
          <w:lang w:val="el-GR"/>
        </w:rPr>
      </w:pPr>
      <w:bookmarkStart w:id="237" w:name="_Toc97194293"/>
      <w:bookmarkStart w:id="238" w:name="_Toc97204915"/>
      <w:bookmarkStart w:id="239" w:name="_Toc129705086"/>
      <w:r w:rsidRPr="001E4247">
        <w:rPr>
          <w:rFonts w:cs="Tahoma"/>
          <w:szCs w:val="22"/>
          <w:u w:val="single"/>
          <w:lang w:val="el-GR"/>
        </w:rPr>
        <w:t>Κατάταξη προσφορών</w:t>
      </w:r>
      <w:bookmarkEnd w:id="237"/>
      <w:bookmarkEnd w:id="238"/>
      <w:bookmarkEnd w:id="239"/>
      <w:r w:rsidRPr="001E4247">
        <w:rPr>
          <w:rFonts w:cs="Tahoma"/>
          <w:szCs w:val="22"/>
          <w:u w:val="single"/>
          <w:lang w:val="el-GR"/>
        </w:rPr>
        <w:t xml:space="preserve"> </w:t>
      </w:r>
    </w:p>
    <w:p w14:paraId="1B413A68" w14:textId="77777777" w:rsidR="00CF253A" w:rsidRPr="001E4247" w:rsidRDefault="00CF253A" w:rsidP="00CF253A">
      <w:pPr>
        <w:rPr>
          <w:lang w:val="el-GR"/>
        </w:rPr>
      </w:pPr>
      <w:bookmarkStart w:id="240" w:name="_Hlk119506540"/>
      <w:r w:rsidRPr="001E4247">
        <w:rPr>
          <w:lang w:val="el-GR"/>
        </w:rPr>
        <w:t>Πλέον συμφέρουσα από οικονομική άποψη προσφορά είναι εκείνη που παρουσιάζει το μεγαλύτερο Λ</w:t>
      </w:r>
      <w:proofErr w:type="spellStart"/>
      <w:r w:rsidRPr="001E4247">
        <w:rPr>
          <w:lang w:val="en-US"/>
        </w:rPr>
        <w:t>i</w:t>
      </w:r>
      <w:proofErr w:type="spellEnd"/>
      <w:r w:rsidRPr="001E4247">
        <w:rPr>
          <w:lang w:val="el-GR"/>
        </w:rPr>
        <w:t xml:space="preserve"> ο οποίος υπολογίζεται με βάση τον παρακάτω τύπο:</w:t>
      </w:r>
    </w:p>
    <w:p w14:paraId="306A5A5C" w14:textId="30AA83DD" w:rsidR="00CF253A" w:rsidRPr="001E4247" w:rsidRDefault="00CF253A" w:rsidP="00CF253A">
      <w:pPr>
        <w:jc w:val="center"/>
        <w:rPr>
          <w:lang w:val="nl-NL"/>
        </w:rPr>
      </w:pPr>
      <w:r w:rsidRPr="001E4247">
        <w:rPr>
          <w:lang w:val="el-GR"/>
        </w:rPr>
        <w:t>Λ</w:t>
      </w:r>
      <w:r w:rsidRPr="001E4247">
        <w:rPr>
          <w:vertAlign w:val="subscript"/>
          <w:lang w:val="nl-NL"/>
        </w:rPr>
        <w:t>i</w:t>
      </w:r>
      <w:r w:rsidRPr="001E4247">
        <w:rPr>
          <w:lang w:val="nl-NL"/>
        </w:rPr>
        <w:t xml:space="preserve"> = </w:t>
      </w:r>
      <w:r w:rsidRPr="001E4247">
        <w:rPr>
          <w:lang w:val="en-US"/>
        </w:rPr>
        <w:t>80</w:t>
      </w:r>
      <w:r w:rsidRPr="001E4247">
        <w:rPr>
          <w:lang w:val="nl-NL"/>
        </w:rPr>
        <w:t xml:space="preserve"> * ( </w:t>
      </w:r>
      <w:r w:rsidRPr="001E4247">
        <w:rPr>
          <w:lang w:val="el-GR"/>
        </w:rPr>
        <w:t>Β</w:t>
      </w:r>
      <w:r w:rsidRPr="001E4247">
        <w:rPr>
          <w:vertAlign w:val="subscript"/>
          <w:lang w:val="nl-NL"/>
        </w:rPr>
        <w:t xml:space="preserve">i </w:t>
      </w:r>
      <w:r w:rsidRPr="001E4247">
        <w:rPr>
          <w:lang w:val="nl-NL"/>
        </w:rPr>
        <w:t xml:space="preserve">/ </w:t>
      </w:r>
      <w:r w:rsidRPr="001E4247">
        <w:rPr>
          <w:lang w:val="el-GR"/>
        </w:rPr>
        <w:t>Β</w:t>
      </w:r>
      <w:r w:rsidRPr="001E4247">
        <w:rPr>
          <w:vertAlign w:val="subscript"/>
          <w:lang w:val="nl-NL"/>
        </w:rPr>
        <w:t xml:space="preserve">max </w:t>
      </w:r>
      <w:r w:rsidRPr="001E4247">
        <w:rPr>
          <w:lang w:val="nl-NL"/>
        </w:rPr>
        <w:t xml:space="preserve">) + </w:t>
      </w:r>
      <w:r w:rsidRPr="001E4247">
        <w:rPr>
          <w:lang w:val="en-US"/>
        </w:rPr>
        <w:t>20</w:t>
      </w:r>
      <w:r w:rsidRPr="001E4247">
        <w:rPr>
          <w:lang w:val="nl-NL"/>
        </w:rPr>
        <w:t xml:space="preserve"> * (K</w:t>
      </w:r>
      <w:r w:rsidRPr="001E4247">
        <w:rPr>
          <w:vertAlign w:val="subscript"/>
          <w:lang w:val="nl-NL"/>
        </w:rPr>
        <w:t>min</w:t>
      </w:r>
      <w:r w:rsidRPr="001E4247">
        <w:rPr>
          <w:lang w:val="nl-NL"/>
        </w:rPr>
        <w:t>/K</w:t>
      </w:r>
      <w:r w:rsidRPr="001E4247">
        <w:rPr>
          <w:vertAlign w:val="subscript"/>
          <w:lang w:val="nl-NL"/>
        </w:rPr>
        <w:t>i</w:t>
      </w:r>
      <w:r w:rsidRPr="001E4247">
        <w:rPr>
          <w:lang w:val="nl-NL"/>
        </w:rPr>
        <w:t>)</w:t>
      </w:r>
    </w:p>
    <w:p w14:paraId="7B194632" w14:textId="77777777" w:rsidR="00CF253A" w:rsidRPr="001E4247" w:rsidRDefault="00CF253A" w:rsidP="00CF253A">
      <w:pPr>
        <w:ind w:left="284"/>
        <w:rPr>
          <w:lang w:val="el-GR"/>
        </w:rPr>
      </w:pPr>
      <w:r w:rsidRPr="001E4247">
        <w:rPr>
          <w:lang w:val="el-GR"/>
        </w:rPr>
        <w:t>όπου:</w:t>
      </w:r>
    </w:p>
    <w:p w14:paraId="13A6F702" w14:textId="77777777" w:rsidR="00CF253A" w:rsidRPr="001E4247" w:rsidRDefault="00CF253A" w:rsidP="00CF253A">
      <w:pPr>
        <w:tabs>
          <w:tab w:val="left" w:pos="1080"/>
        </w:tabs>
        <w:ind w:left="284"/>
        <w:rPr>
          <w:lang w:val="el-GR"/>
        </w:rPr>
      </w:pPr>
      <w:r w:rsidRPr="001E4247">
        <w:rPr>
          <w:lang w:val="el-GR"/>
        </w:rPr>
        <w:t>Β</w:t>
      </w:r>
      <w:r w:rsidRPr="001E4247">
        <w:rPr>
          <w:vertAlign w:val="subscript"/>
        </w:rPr>
        <w:t>max</w:t>
      </w:r>
      <w:r w:rsidRPr="001E4247">
        <w:rPr>
          <w:vertAlign w:val="subscript"/>
          <w:lang w:val="el-GR"/>
        </w:rPr>
        <w:t xml:space="preserve"> </w:t>
      </w:r>
      <w:r w:rsidRPr="001E4247">
        <w:rPr>
          <w:vertAlign w:val="subscript"/>
          <w:lang w:val="el-GR"/>
        </w:rPr>
        <w:tab/>
      </w:r>
      <w:r w:rsidRPr="001E4247">
        <w:rPr>
          <w:lang w:val="el-GR"/>
        </w:rPr>
        <w:t xml:space="preserve">η συνολική βαθμολογία που έλαβε η καλύτερη Τεχνική Προσφορά </w:t>
      </w:r>
    </w:p>
    <w:p w14:paraId="075ED189" w14:textId="77777777" w:rsidR="00CF253A" w:rsidRPr="001E4247" w:rsidRDefault="00CF253A" w:rsidP="00CF253A">
      <w:pPr>
        <w:tabs>
          <w:tab w:val="left" w:pos="1080"/>
        </w:tabs>
        <w:ind w:left="284"/>
        <w:rPr>
          <w:lang w:val="el-GR"/>
        </w:rPr>
      </w:pPr>
      <w:r w:rsidRPr="001E4247">
        <w:rPr>
          <w:lang w:val="el-GR"/>
        </w:rPr>
        <w:t>Β</w:t>
      </w:r>
      <w:proofErr w:type="spellStart"/>
      <w:r w:rsidRPr="001E4247">
        <w:rPr>
          <w:vertAlign w:val="subscript"/>
        </w:rPr>
        <w:t>i</w:t>
      </w:r>
      <w:proofErr w:type="spellEnd"/>
      <w:r w:rsidRPr="001E4247">
        <w:rPr>
          <w:vertAlign w:val="subscript"/>
          <w:lang w:val="el-GR"/>
        </w:rPr>
        <w:tab/>
      </w:r>
      <w:r w:rsidRPr="001E4247">
        <w:rPr>
          <w:lang w:val="el-GR"/>
        </w:rPr>
        <w:t xml:space="preserve">η συνολική βαθμολογία της Τεχνικής Προσφοράς </w:t>
      </w:r>
      <w:proofErr w:type="spellStart"/>
      <w:r w:rsidRPr="001E4247">
        <w:t>i</w:t>
      </w:r>
      <w:proofErr w:type="spellEnd"/>
    </w:p>
    <w:p w14:paraId="5B992506" w14:textId="77777777" w:rsidR="00CF253A" w:rsidRPr="001E4247" w:rsidRDefault="00CF253A" w:rsidP="00CF253A">
      <w:pPr>
        <w:tabs>
          <w:tab w:val="left" w:pos="1080"/>
        </w:tabs>
        <w:ind w:left="284"/>
        <w:rPr>
          <w:lang w:val="el-GR"/>
        </w:rPr>
      </w:pPr>
      <w:proofErr w:type="spellStart"/>
      <w:r w:rsidRPr="001E4247">
        <w:t>K</w:t>
      </w:r>
      <w:r w:rsidRPr="001E4247">
        <w:rPr>
          <w:vertAlign w:val="subscript"/>
        </w:rPr>
        <w:t>min</w:t>
      </w:r>
      <w:proofErr w:type="spellEnd"/>
      <w:r w:rsidRPr="001E4247">
        <w:rPr>
          <w:vertAlign w:val="subscript"/>
          <w:lang w:val="el-GR"/>
        </w:rPr>
        <w:t xml:space="preserve"> </w:t>
      </w:r>
      <w:r w:rsidRPr="001E4247">
        <w:rPr>
          <w:vertAlign w:val="subscript"/>
          <w:lang w:val="el-GR"/>
        </w:rPr>
        <w:tab/>
      </w:r>
      <w:r w:rsidRPr="001E4247">
        <w:rPr>
          <w:lang w:val="el-GR"/>
        </w:rPr>
        <w:t xml:space="preserve">το συνολικό συγκριτικό κόστος της Προσφοράς με τη μικρότερη τιμή </w:t>
      </w:r>
    </w:p>
    <w:p w14:paraId="1D2E301F" w14:textId="77777777" w:rsidR="00CF253A" w:rsidRPr="001E4247" w:rsidRDefault="00CF253A" w:rsidP="00CF253A">
      <w:pPr>
        <w:tabs>
          <w:tab w:val="left" w:pos="1080"/>
        </w:tabs>
        <w:ind w:left="284"/>
        <w:rPr>
          <w:lang w:val="el-GR"/>
        </w:rPr>
      </w:pPr>
      <w:r w:rsidRPr="001E4247">
        <w:rPr>
          <w:lang w:val="el-GR"/>
        </w:rPr>
        <w:t>Κ</w:t>
      </w:r>
      <w:proofErr w:type="spellStart"/>
      <w:r w:rsidRPr="001E4247">
        <w:rPr>
          <w:vertAlign w:val="subscript"/>
        </w:rPr>
        <w:t>i</w:t>
      </w:r>
      <w:proofErr w:type="spellEnd"/>
      <w:r w:rsidRPr="001E4247">
        <w:rPr>
          <w:vertAlign w:val="subscript"/>
          <w:lang w:val="el-GR"/>
        </w:rPr>
        <w:tab/>
      </w:r>
      <w:r w:rsidRPr="001E4247">
        <w:rPr>
          <w:lang w:val="el-GR"/>
        </w:rPr>
        <w:t xml:space="preserve">το συνολικό συγκριτικό κόστος της Προσφοράς </w:t>
      </w:r>
      <w:proofErr w:type="spellStart"/>
      <w:r w:rsidRPr="001E4247">
        <w:t>i</w:t>
      </w:r>
      <w:proofErr w:type="spellEnd"/>
      <w:r w:rsidRPr="001E4247">
        <w:rPr>
          <w:lang w:val="el-GR"/>
        </w:rPr>
        <w:t xml:space="preserve"> </w:t>
      </w:r>
    </w:p>
    <w:p w14:paraId="0FF8E00B" w14:textId="77777777" w:rsidR="00CF253A" w:rsidRPr="001E4247" w:rsidRDefault="00CF253A" w:rsidP="00CF253A">
      <w:pPr>
        <w:tabs>
          <w:tab w:val="left" w:pos="1080"/>
        </w:tabs>
        <w:ind w:left="284"/>
        <w:rPr>
          <w:lang w:val="el-GR"/>
        </w:rPr>
      </w:pPr>
      <w:r w:rsidRPr="001E4247">
        <w:rPr>
          <w:lang w:val="el-GR"/>
        </w:rPr>
        <w:t>Λ</w:t>
      </w:r>
      <w:proofErr w:type="spellStart"/>
      <w:r w:rsidRPr="001E4247">
        <w:rPr>
          <w:vertAlign w:val="subscript"/>
        </w:rPr>
        <w:t>i</w:t>
      </w:r>
      <w:proofErr w:type="spellEnd"/>
      <w:r w:rsidRPr="001E4247">
        <w:rPr>
          <w:lang w:val="el-GR"/>
        </w:rPr>
        <w:tab/>
        <w:t>το οποίο στρογγυλοποιείται στα 2 δεκαδικά ψηφία.</w:t>
      </w:r>
    </w:p>
    <w:bookmarkEnd w:id="240"/>
    <w:p w14:paraId="59B7C41C" w14:textId="77777777" w:rsidR="00CF253A" w:rsidRPr="001E4247" w:rsidRDefault="00CF253A">
      <w:pPr>
        <w:rPr>
          <w:i/>
          <w:color w:val="5B9BD5"/>
          <w:lang w:val="el-GR"/>
        </w:rPr>
      </w:pPr>
    </w:p>
    <w:p w14:paraId="79EB5643" w14:textId="77777777" w:rsidR="00CF253A" w:rsidRPr="001E4247" w:rsidRDefault="00AA1BDA" w:rsidP="00CF253A">
      <w:pPr>
        <w:pStyle w:val="Heading4"/>
        <w:rPr>
          <w:rFonts w:cs="Tahoma"/>
          <w:szCs w:val="22"/>
          <w:u w:val="single"/>
          <w:lang w:val="el-GR"/>
        </w:rPr>
      </w:pPr>
      <w:r w:rsidRPr="001E4247" w:rsidDel="00AA1BDA">
        <w:rPr>
          <w:i/>
          <w:color w:val="5B9BD5"/>
          <w:lang w:val="el-GR"/>
        </w:rPr>
        <w:t xml:space="preserve"> </w:t>
      </w:r>
      <w:bookmarkStart w:id="241" w:name="_Toc9049526"/>
      <w:bookmarkStart w:id="242" w:name="_Toc9050798"/>
      <w:bookmarkStart w:id="243" w:name="_Toc16061711"/>
      <w:bookmarkStart w:id="244" w:name="_Toc25743321"/>
      <w:bookmarkStart w:id="245" w:name="_Toc26592535"/>
      <w:bookmarkStart w:id="246" w:name="_Toc43634791"/>
      <w:bookmarkStart w:id="247" w:name="_Toc44821171"/>
      <w:bookmarkStart w:id="248" w:name="_Toc48552963"/>
      <w:bookmarkStart w:id="249" w:name="_Toc49074409"/>
      <w:bookmarkStart w:id="250" w:name="_Toc286055470"/>
      <w:bookmarkStart w:id="251" w:name="_Toc97194294"/>
      <w:bookmarkStart w:id="252" w:name="_Toc97204916"/>
      <w:bookmarkStart w:id="253" w:name="_Toc129705087"/>
      <w:r w:rsidR="00CF253A" w:rsidRPr="001E4247">
        <w:rPr>
          <w:rFonts w:cs="Tahoma"/>
          <w:szCs w:val="22"/>
          <w:u w:val="single"/>
          <w:lang w:val="el-GR"/>
        </w:rPr>
        <w:t>Διαμόρφωση συγκριτικού κόστους Προσφοράς</w:t>
      </w:r>
      <w:bookmarkEnd w:id="241"/>
      <w:bookmarkEnd w:id="242"/>
      <w:bookmarkEnd w:id="243"/>
      <w:bookmarkEnd w:id="244"/>
      <w:bookmarkEnd w:id="245"/>
      <w:bookmarkEnd w:id="246"/>
      <w:bookmarkEnd w:id="247"/>
      <w:bookmarkEnd w:id="248"/>
      <w:bookmarkEnd w:id="249"/>
      <w:bookmarkEnd w:id="250"/>
      <w:bookmarkEnd w:id="251"/>
      <w:bookmarkEnd w:id="252"/>
      <w:bookmarkEnd w:id="253"/>
    </w:p>
    <w:p w14:paraId="54593E5A" w14:textId="77777777" w:rsidR="00CF253A" w:rsidRPr="001E4247" w:rsidRDefault="00CF253A" w:rsidP="00CF253A">
      <w:pPr>
        <w:rPr>
          <w:lang w:val="el-GR"/>
        </w:rPr>
      </w:pPr>
      <w:r w:rsidRPr="001E4247">
        <w:rPr>
          <w:lang w:val="el-GR"/>
        </w:rPr>
        <w:t xml:space="preserve">Το συγκριτικό κόστος Κ κάθε Προσφοράς περιλαμβάνει: </w:t>
      </w:r>
    </w:p>
    <w:p w14:paraId="7EB9DFD4" w14:textId="7CC8FBAA" w:rsidR="00CF253A" w:rsidRPr="001E4247" w:rsidRDefault="00CF253A">
      <w:pPr>
        <w:numPr>
          <w:ilvl w:val="0"/>
          <w:numId w:val="11"/>
        </w:numPr>
        <w:suppressAutoHyphens w:val="0"/>
        <w:rPr>
          <w:lang w:val="el-GR"/>
        </w:rPr>
      </w:pPr>
      <w:r w:rsidRPr="001E4247">
        <w:rPr>
          <w:lang w:val="el-GR"/>
        </w:rPr>
        <w:t xml:space="preserve">το συνολικό κόστος για το Έργο, χωρίς ΦΠΑ {βλ. </w:t>
      </w:r>
      <w:r w:rsidR="00801949" w:rsidRPr="001E4247">
        <w:rPr>
          <w:lang w:val="el-GR"/>
        </w:rPr>
        <w:fldChar w:fldCharType="begin"/>
      </w:r>
      <w:r w:rsidRPr="001E4247">
        <w:rPr>
          <w:lang w:val="el-GR"/>
        </w:rPr>
        <w:instrText xml:space="preserve"> REF _Ref40980023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sidRPr="001E4247">
        <w:rPr>
          <w:lang w:val="el-GR"/>
        </w:rPr>
        <w:t xml:space="preserve">ΠΑΡΑΡΤΗΜΑ </w:t>
      </w:r>
      <w:r w:rsidR="00E11B07" w:rsidRPr="001E4247">
        <w:t>VI</w:t>
      </w:r>
      <w:r w:rsidR="00E11B07" w:rsidRPr="001E4247">
        <w:rPr>
          <w:lang w:val="el-GR"/>
        </w:rPr>
        <w:t xml:space="preserve"> – Υπόδειγμα Οικονομικής Προσφοράς</w:t>
      </w:r>
      <w:r w:rsidR="00801949" w:rsidRPr="001E4247">
        <w:rPr>
          <w:lang w:val="el-GR"/>
        </w:rPr>
        <w:fldChar w:fldCharType="end"/>
      </w:r>
      <w:r w:rsidRPr="001E4247">
        <w:rPr>
          <w:lang w:val="el-GR"/>
        </w:rPr>
        <w:t xml:space="preserve">, πίνακα </w:t>
      </w:r>
      <w:r w:rsidR="00C5390F" w:rsidRPr="001E4247">
        <w:rPr>
          <w:lang w:val="el-GR"/>
        </w:rPr>
        <w:t>3</w:t>
      </w:r>
      <w:r w:rsidRPr="001E4247">
        <w:rPr>
          <w:lang w:val="el-GR"/>
        </w:rPr>
        <w:t xml:space="preserve">} </w:t>
      </w:r>
    </w:p>
    <w:p w14:paraId="3BCCBFC0" w14:textId="46633102" w:rsidR="00CF253A" w:rsidRPr="001E4247" w:rsidRDefault="00CF253A" w:rsidP="00CF253A">
      <w:pPr>
        <w:ind w:left="60"/>
        <w:rPr>
          <w:lang w:val="el-GR"/>
        </w:rPr>
      </w:pPr>
      <w:r w:rsidRPr="001E4247">
        <w:rPr>
          <w:lang w:val="el-GR"/>
        </w:rPr>
        <w:t xml:space="preserve">όπως προκύπτει από τους Πίνακες Οικονομικής Προσφοράς του υποψηφίου Οικονομικού Φορέα. </w:t>
      </w:r>
    </w:p>
    <w:p w14:paraId="38E50CC8" w14:textId="7C6D2D82" w:rsidR="00AA1BDA" w:rsidRPr="001E4247" w:rsidRDefault="00AA1BDA" w:rsidP="00A05D2C">
      <w:pPr>
        <w:spacing w:after="40"/>
        <w:rPr>
          <w:i/>
          <w:color w:val="5B9BD5"/>
          <w:lang w:val="el-GR"/>
        </w:rPr>
      </w:pPr>
    </w:p>
    <w:p w14:paraId="0B9E5191" w14:textId="0B8D28B7" w:rsidR="00A57FE4" w:rsidRPr="001E4247" w:rsidRDefault="00A57FE4" w:rsidP="00310130">
      <w:pPr>
        <w:suppressAutoHyphens w:val="0"/>
        <w:spacing w:after="0"/>
        <w:jc w:val="left"/>
        <w:rPr>
          <w:i/>
          <w:color w:val="5B9BD5"/>
          <w:lang w:val="el-GR"/>
        </w:rPr>
      </w:pPr>
    </w:p>
    <w:p w14:paraId="53ABDC20" w14:textId="77777777" w:rsidR="008338F0" w:rsidRPr="001E4247" w:rsidRDefault="003355E7" w:rsidP="003A109E">
      <w:pPr>
        <w:pStyle w:val="Heading2"/>
        <w:rPr>
          <w:rFonts w:cs="Tahoma"/>
          <w:lang w:val="el-GR"/>
        </w:rPr>
      </w:pPr>
      <w:r w:rsidRPr="001E4247">
        <w:rPr>
          <w:rFonts w:cs="Tahoma"/>
          <w:lang w:val="el-GR"/>
        </w:rPr>
        <w:tab/>
      </w:r>
      <w:bookmarkStart w:id="254" w:name="_Toc97194296"/>
      <w:bookmarkStart w:id="255" w:name="_Toc97194435"/>
      <w:bookmarkStart w:id="256" w:name="_Toc97204918"/>
      <w:bookmarkStart w:id="257" w:name="_Toc129705088"/>
      <w:r w:rsidRPr="001E4247">
        <w:rPr>
          <w:rFonts w:cs="Tahoma"/>
          <w:lang w:val="el-GR"/>
        </w:rPr>
        <w:t>Κατάρτιση - Περιεχόμενο Προσφορών</w:t>
      </w:r>
      <w:bookmarkEnd w:id="254"/>
      <w:bookmarkEnd w:id="255"/>
      <w:bookmarkEnd w:id="256"/>
      <w:bookmarkEnd w:id="257"/>
    </w:p>
    <w:p w14:paraId="0328972A" w14:textId="77777777" w:rsidR="008338F0" w:rsidRPr="001E4247" w:rsidRDefault="003355E7" w:rsidP="005A1609">
      <w:pPr>
        <w:pStyle w:val="Heading3"/>
        <w:ind w:left="709" w:hanging="709"/>
        <w:rPr>
          <w:lang w:val="el-GR"/>
        </w:rPr>
      </w:pPr>
      <w:bookmarkStart w:id="258" w:name="_Ref496542253"/>
      <w:bookmarkStart w:id="259" w:name="_Toc97194297"/>
      <w:bookmarkStart w:id="260" w:name="_Toc97194436"/>
      <w:bookmarkStart w:id="261" w:name="_Toc97204919"/>
      <w:bookmarkStart w:id="262" w:name="_Toc129705089"/>
      <w:r w:rsidRPr="001E4247">
        <w:rPr>
          <w:lang w:val="el-GR"/>
        </w:rPr>
        <w:t>Γενικοί όροι υποβολής προσφορών</w:t>
      </w:r>
      <w:bookmarkEnd w:id="258"/>
      <w:bookmarkEnd w:id="259"/>
      <w:bookmarkEnd w:id="260"/>
      <w:bookmarkEnd w:id="261"/>
      <w:bookmarkEnd w:id="262"/>
    </w:p>
    <w:p w14:paraId="473BCA13" w14:textId="77777777" w:rsidR="008338F0" w:rsidRPr="001E4247" w:rsidRDefault="003355E7">
      <w:pPr>
        <w:rPr>
          <w:lang w:val="el-GR"/>
        </w:rPr>
      </w:pPr>
      <w:r w:rsidRPr="001E4247">
        <w:rPr>
          <w:lang w:val="el-GR"/>
        </w:rPr>
        <w:t xml:space="preserve">Οι προσφορές υποβάλλονται με βάση τις απαιτήσεις της </w:t>
      </w:r>
      <w:r w:rsidR="00893B0F" w:rsidRPr="001E4247">
        <w:rPr>
          <w:lang w:val="el-GR"/>
        </w:rPr>
        <w:t xml:space="preserve">παρούσας </w:t>
      </w:r>
      <w:r w:rsidRPr="001E4247">
        <w:rPr>
          <w:lang w:val="el-GR"/>
        </w:rPr>
        <w:t>Διακήρυξης, για</w:t>
      </w:r>
      <w:r w:rsidR="00E1337D" w:rsidRPr="001E4247">
        <w:rPr>
          <w:lang w:val="el-GR"/>
        </w:rPr>
        <w:t xml:space="preserve"> </w:t>
      </w:r>
      <w:r w:rsidRPr="001E4247">
        <w:rPr>
          <w:lang w:val="el-GR"/>
        </w:rPr>
        <w:t xml:space="preserve">όλες τις περιγραφόμενες υπηρεσίες. </w:t>
      </w:r>
    </w:p>
    <w:p w14:paraId="5BC40E00" w14:textId="77777777" w:rsidR="008338F0" w:rsidRPr="001E4247" w:rsidRDefault="003355E7">
      <w:pPr>
        <w:rPr>
          <w:i/>
          <w:iCs/>
          <w:color w:val="5B9BD5"/>
          <w:lang w:val="el-GR"/>
        </w:rPr>
      </w:pPr>
      <w:r w:rsidRPr="001E4247">
        <w:rPr>
          <w:lang w:val="el-GR"/>
        </w:rPr>
        <w:t xml:space="preserve">Δεν επιτρέπονται εναλλακτικές προσφορές </w:t>
      </w:r>
      <w:r w:rsidR="00893B0F" w:rsidRPr="001E4247">
        <w:rPr>
          <w:i/>
          <w:iCs/>
          <w:color w:val="5B9BD5"/>
          <w:lang w:val="el-GR"/>
        </w:rPr>
        <w:t>.</w:t>
      </w:r>
    </w:p>
    <w:p w14:paraId="0B59F157" w14:textId="77777777" w:rsidR="002B2F6A" w:rsidRPr="001E4247" w:rsidRDefault="002B2F6A" w:rsidP="002B2F6A">
      <w:pPr>
        <w:rPr>
          <w:rFonts w:cs="Helvetica"/>
          <w:color w:val="000000"/>
          <w:lang w:val="el-GR" w:eastAsia="el-GR"/>
        </w:rPr>
      </w:pPr>
      <w:r w:rsidRPr="001E4247">
        <w:rPr>
          <w:rFonts w:cs="Helvetica"/>
          <w:color w:val="000000"/>
          <w:lang w:val="el-GR" w:eastAsia="el-GR"/>
        </w:rPr>
        <w:t xml:space="preserve">Η ένωση οικονομικών φορέων υποβάλλει κοινή προσφορά, η οποία υπογράφεται υποχρεωτικά </w:t>
      </w:r>
      <w:r w:rsidRPr="001E4247">
        <w:rPr>
          <w:lang w:val="el-GR"/>
        </w:rPr>
        <w:t xml:space="preserve">ηλεκτρονικά </w:t>
      </w:r>
      <w:r w:rsidRPr="001E4247">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1E4247">
        <w:rPr>
          <w:rStyle w:val="WW-FootnoteReference7"/>
          <w:rFonts w:cs="Helvetica"/>
          <w:color w:val="000000"/>
          <w:lang w:val="el-GR" w:eastAsia="el-GR"/>
        </w:rPr>
        <w:footnoteReference w:id="12"/>
      </w:r>
      <w:r w:rsidRPr="001E4247">
        <w:rPr>
          <w:rFonts w:cs="Helvetica"/>
          <w:color w:val="000000"/>
          <w:lang w:val="el-GR" w:eastAsia="el-GR"/>
        </w:rPr>
        <w:t>.</w:t>
      </w:r>
    </w:p>
    <w:p w14:paraId="148C5A32" w14:textId="77777777" w:rsidR="002B2F6A" w:rsidRPr="001E4247" w:rsidRDefault="002B2F6A" w:rsidP="002B2F6A">
      <w:pPr>
        <w:rPr>
          <w:lang w:val="el-GR"/>
        </w:rPr>
      </w:pPr>
      <w:r w:rsidRPr="001E4247">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1E4247">
        <w:rPr>
          <w:rFonts w:cs="Helvetica"/>
          <w:color w:val="000000"/>
          <w:lang w:val="el-GR" w:eastAsia="el-GR"/>
        </w:rPr>
        <w:t>αποφαινομένου</w:t>
      </w:r>
      <w:proofErr w:type="spellEnd"/>
      <w:r w:rsidRPr="001E4247">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1E4247">
        <w:rPr>
          <w:rStyle w:val="FootnoteReference"/>
          <w:rFonts w:cs="Helvetica"/>
          <w:color w:val="000000"/>
          <w:lang w:val="el-GR" w:eastAsia="el-GR"/>
        </w:rPr>
        <w:footnoteReference w:id="13"/>
      </w:r>
    </w:p>
    <w:p w14:paraId="676CDD7E" w14:textId="77777777" w:rsidR="002B2F6A" w:rsidRPr="001E4247" w:rsidRDefault="002B2F6A" w:rsidP="002B2F6A">
      <w:pPr>
        <w:rPr>
          <w:color w:val="000000"/>
          <w:lang w:val="el-GR" w:eastAsia="el-GR"/>
        </w:rPr>
      </w:pPr>
    </w:p>
    <w:p w14:paraId="567A26DB" w14:textId="77777777" w:rsidR="008338F0" w:rsidRPr="001E4247" w:rsidRDefault="003355E7" w:rsidP="005A1609">
      <w:pPr>
        <w:pStyle w:val="Heading3"/>
        <w:ind w:left="709" w:hanging="709"/>
        <w:rPr>
          <w:lang w:val="el-GR"/>
        </w:rPr>
      </w:pPr>
      <w:bookmarkStart w:id="263" w:name="_Toc74566860"/>
      <w:bookmarkStart w:id="264" w:name="_Ref496542299"/>
      <w:bookmarkStart w:id="265" w:name="_Toc97194298"/>
      <w:bookmarkStart w:id="266" w:name="_Toc97194437"/>
      <w:bookmarkStart w:id="267" w:name="_Toc97204920"/>
      <w:bookmarkStart w:id="268" w:name="_Toc129705090"/>
      <w:bookmarkEnd w:id="263"/>
      <w:r w:rsidRPr="001E4247">
        <w:rPr>
          <w:lang w:val="el-GR"/>
        </w:rPr>
        <w:t>Χρόνος και Τρόπος υποβολής προσφορών</w:t>
      </w:r>
      <w:bookmarkEnd w:id="264"/>
      <w:bookmarkEnd w:id="265"/>
      <w:bookmarkEnd w:id="266"/>
      <w:bookmarkEnd w:id="267"/>
      <w:bookmarkEnd w:id="268"/>
      <w:r w:rsidRPr="001E4247">
        <w:rPr>
          <w:lang w:val="el-GR"/>
        </w:rPr>
        <w:t xml:space="preserve"> </w:t>
      </w:r>
    </w:p>
    <w:p w14:paraId="2731719B" w14:textId="77777777" w:rsidR="008338F0" w:rsidRPr="001E4247" w:rsidRDefault="008338F0" w:rsidP="00DB2BAF">
      <w:pPr>
        <w:rPr>
          <w:lang w:val="el-GR"/>
        </w:rPr>
      </w:pPr>
    </w:p>
    <w:p w14:paraId="2EE01D2E" w14:textId="4BD972BC" w:rsidR="004B759E" w:rsidRPr="001E4247" w:rsidRDefault="000F0E29" w:rsidP="00D472F0">
      <w:pPr>
        <w:rPr>
          <w:b/>
          <w:bCs/>
          <w:lang w:val="el-GR"/>
        </w:rPr>
      </w:pPr>
      <w:bookmarkStart w:id="269" w:name="_Toc74566862"/>
      <w:bookmarkStart w:id="270" w:name="_Toc97194299"/>
      <w:bookmarkEnd w:id="269"/>
      <w:r w:rsidRPr="001E4247">
        <w:rPr>
          <w:b/>
          <w:bCs/>
          <w:lang w:val="el-GR"/>
        </w:rPr>
        <w:t xml:space="preserve">2.4.2.1 </w:t>
      </w:r>
      <w:r w:rsidR="00893B0F" w:rsidRPr="001E4247">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1E4247">
        <w:rPr>
          <w:lang w:val="el-GR"/>
        </w:rPr>
        <w:t xml:space="preserve"> </w:t>
      </w:r>
      <w:r w:rsidR="00893B0F" w:rsidRPr="001E4247">
        <w:rPr>
          <w:lang w:val="el-GR"/>
        </w:rPr>
        <w:t>(</w:t>
      </w:r>
      <w:r w:rsidR="00F41119" w:rsidRPr="001E4247">
        <w:rPr>
          <w:lang w:val="el-GR"/>
        </w:rPr>
        <w:t xml:space="preserve">άρθρο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40979373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1.5</w:t>
      </w:r>
      <w:r w:rsidR="00355E7C" w:rsidRPr="001E4247">
        <w:fldChar w:fldCharType="end"/>
      </w:r>
      <w:r w:rsidR="00893B0F" w:rsidRPr="001E4247">
        <w:rPr>
          <w:lang w:val="el-GR"/>
        </w:rPr>
        <w:t xml:space="preserve">), στην </w:t>
      </w:r>
      <w:r w:rsidR="00893B0F" w:rsidRPr="001E4247">
        <w:rPr>
          <w:color w:val="000000"/>
          <w:lang w:val="el-GR"/>
        </w:rPr>
        <w:t>Ελληνική</w:t>
      </w:r>
      <w:r w:rsidR="00893B0F" w:rsidRPr="001E4247">
        <w:rPr>
          <w:lang w:val="el-GR"/>
        </w:rPr>
        <w:t xml:space="preserve"> Γλώσσα, σε ηλεκτρονικό φάκελο, σύμφωνα με τα αναφερόμενα στο ν.4412/2016 , </w:t>
      </w:r>
      <w:r w:rsidR="004B759E" w:rsidRPr="001E4247">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1E4247">
        <w:rPr>
          <w:lang w:val="el-GR"/>
        </w:rPr>
        <w:t>εκδοθείσα</w:t>
      </w:r>
      <w:proofErr w:type="spellEnd"/>
      <w:r w:rsidR="004B759E" w:rsidRPr="001E4247">
        <w:rPr>
          <w:lang w:val="el-GR"/>
        </w:rPr>
        <w:t xml:space="preserve"> με </w:t>
      </w:r>
      <w:proofErr w:type="spellStart"/>
      <w:r w:rsidR="004B759E" w:rsidRPr="001E4247">
        <w:rPr>
          <w:lang w:val="el-GR"/>
        </w:rPr>
        <w:t>αρ</w:t>
      </w:r>
      <w:proofErr w:type="spellEnd"/>
      <w:r w:rsidR="004B759E" w:rsidRPr="001E4247">
        <w:rPr>
          <w:lang w:val="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70"/>
    </w:p>
    <w:p w14:paraId="66CC2754" w14:textId="277C55F7" w:rsidR="004B759E" w:rsidRPr="001E4247" w:rsidRDefault="004B759E" w:rsidP="004B759E">
      <w:pPr>
        <w:rPr>
          <w:b/>
          <w:bCs/>
          <w:lang w:val="el-GR"/>
        </w:rPr>
      </w:pPr>
      <w:r w:rsidRPr="001E4247">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1E4247">
        <w:rPr>
          <w:color w:val="000000"/>
          <w:lang w:val="el-GR"/>
        </w:rPr>
        <w:t>πάροχο</w:t>
      </w:r>
      <w:proofErr w:type="spellEnd"/>
      <w:r w:rsidRPr="001E4247">
        <w:rPr>
          <w:color w:val="000000"/>
          <w:lang w:val="el-GR"/>
        </w:rPr>
        <w:t xml:space="preserve"> υπηρεσιών πιστοποίησης, ο οποίος περιλαμβάνεται στον κατάλογο </w:t>
      </w:r>
      <w:proofErr w:type="spellStart"/>
      <w:r w:rsidRPr="001E4247">
        <w:rPr>
          <w:color w:val="000000"/>
          <w:lang w:val="el-GR"/>
        </w:rPr>
        <w:t>εμπίστευσης</w:t>
      </w:r>
      <w:proofErr w:type="spellEnd"/>
      <w:r w:rsidRPr="001E4247">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w:t>
      </w:r>
      <w:r w:rsidRPr="001E4247">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410DB581" w14:textId="77777777" w:rsidR="000F0E29" w:rsidRPr="001E4247" w:rsidRDefault="000F0E29" w:rsidP="00D472F0">
      <w:pPr>
        <w:rPr>
          <w:lang w:val="el-GR"/>
        </w:rPr>
      </w:pPr>
      <w:bookmarkStart w:id="271" w:name="_Toc97194300"/>
    </w:p>
    <w:p w14:paraId="45F8F698" w14:textId="77777777" w:rsidR="004B759E" w:rsidRPr="001E4247" w:rsidRDefault="000F0E29" w:rsidP="00D472F0">
      <w:pPr>
        <w:rPr>
          <w:lang w:val="el-GR"/>
        </w:rPr>
      </w:pPr>
      <w:r w:rsidRPr="001E4247">
        <w:rPr>
          <w:b/>
          <w:bCs/>
          <w:lang w:val="el-GR"/>
        </w:rPr>
        <w:t>2.4.2.2</w:t>
      </w:r>
      <w:r w:rsidRPr="001E4247">
        <w:rPr>
          <w:lang w:val="el-GR"/>
        </w:rPr>
        <w:t xml:space="preserve"> </w:t>
      </w:r>
      <w:r w:rsidR="00893B0F" w:rsidRPr="001E4247">
        <w:rPr>
          <w:lang w:val="el-GR"/>
        </w:rPr>
        <w:t xml:space="preserve">Ο χρόνος υποβολής της προσφοράς </w:t>
      </w:r>
      <w:r w:rsidR="004B759E" w:rsidRPr="001E4247">
        <w:rPr>
          <w:lang w:val="el-GR"/>
        </w:rPr>
        <w:t xml:space="preserve">μέσω του ΕΣΗΔΗΣ βεβαιώνεται αυτόματα από το ΕΣΗΔΗΣ με υπηρεσίες </w:t>
      </w:r>
      <w:proofErr w:type="spellStart"/>
      <w:r w:rsidR="004B759E" w:rsidRPr="001E4247">
        <w:rPr>
          <w:lang w:val="el-GR"/>
        </w:rPr>
        <w:t>χρονοσήμανσης</w:t>
      </w:r>
      <w:proofErr w:type="spellEnd"/>
      <w:r w:rsidR="004B759E" w:rsidRPr="001E4247">
        <w:rPr>
          <w:lang w:val="el-GR"/>
        </w:rPr>
        <w:t>, σύμφωνα με τα οριζόμενα στο άρθρο 37</w:t>
      </w:r>
      <w:r w:rsidR="004B759E" w:rsidRPr="001E4247">
        <w:rPr>
          <w:rFonts w:cs="Arial"/>
          <w:lang w:val="el-GR"/>
        </w:rPr>
        <w:t xml:space="preserve"> </w:t>
      </w:r>
      <w:r w:rsidR="004B759E" w:rsidRPr="001E4247">
        <w:rPr>
          <w:lang w:val="el-GR"/>
        </w:rPr>
        <w:t>του ν. 4412/2016 και τις διατάξεις του άρθρου 10 της ως άνω κοινής υπουργικής απόφασης.</w:t>
      </w:r>
      <w:bookmarkEnd w:id="271"/>
    </w:p>
    <w:p w14:paraId="7B191229" w14:textId="77777777" w:rsidR="004B759E" w:rsidRPr="001E4247" w:rsidRDefault="004B759E" w:rsidP="004B759E">
      <w:pPr>
        <w:spacing w:after="0"/>
        <w:rPr>
          <w:lang w:val="el-GR"/>
        </w:rPr>
      </w:pPr>
      <w:r w:rsidRPr="001E4247">
        <w:rPr>
          <w:lang w:val="el-GR"/>
        </w:rPr>
        <w:t xml:space="preserve">Μετά την παρέλευση της καταληκτικής ημερομηνίας και ώρας, δεν υπάρχει η δυνατότητα υποβολής προσφοράς στο ΕΣΗΔΗΣ. </w:t>
      </w:r>
      <w:r w:rsidRPr="001E4247">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BDAB325" w14:textId="77777777" w:rsidR="004B759E" w:rsidRPr="001E4247" w:rsidRDefault="004B759E" w:rsidP="00821852">
      <w:pPr>
        <w:rPr>
          <w:lang w:val="el-GR"/>
        </w:rPr>
      </w:pPr>
    </w:p>
    <w:p w14:paraId="60175CD8" w14:textId="77777777" w:rsidR="00893B0F" w:rsidRPr="001E4247" w:rsidRDefault="00893B0F" w:rsidP="00893B0F">
      <w:pPr>
        <w:rPr>
          <w:b/>
          <w:bCs/>
          <w:lang w:val="el-GR"/>
        </w:rPr>
      </w:pPr>
      <w:r w:rsidRPr="001E4247">
        <w:rPr>
          <w:lang w:val="el-GR"/>
        </w:rPr>
        <w:t xml:space="preserve">Μετά την παρέλευση της καταληκτικής ημερομηνίας και ώρας, δεν υπάρχει η δυνατότητα υποβολής προσφοράς στο Σύστημα. </w:t>
      </w:r>
      <w:r w:rsidRPr="001E4247">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B51B277" w14:textId="77777777" w:rsidR="000F0E29" w:rsidRPr="001E4247" w:rsidRDefault="000F0E29" w:rsidP="00D472F0">
      <w:pPr>
        <w:rPr>
          <w:lang w:val="el-GR"/>
        </w:rPr>
      </w:pPr>
      <w:bookmarkStart w:id="272" w:name="_Toc74566865"/>
      <w:bookmarkStart w:id="273" w:name="_Toc97194301"/>
      <w:bookmarkEnd w:id="272"/>
    </w:p>
    <w:p w14:paraId="083883EF" w14:textId="67FAA996" w:rsidR="004B759E" w:rsidRPr="001E4247" w:rsidRDefault="000F0E29" w:rsidP="00D472F0">
      <w:pPr>
        <w:rPr>
          <w:lang w:val="el-GR"/>
        </w:rPr>
      </w:pPr>
      <w:r w:rsidRPr="001E4247">
        <w:rPr>
          <w:b/>
          <w:bCs/>
          <w:lang w:val="el-GR"/>
        </w:rPr>
        <w:t>2.4.2.3</w:t>
      </w:r>
      <w:r w:rsidRPr="001E4247">
        <w:rPr>
          <w:lang w:val="el-GR"/>
        </w:rPr>
        <w:t xml:space="preserve"> </w:t>
      </w:r>
      <w:r w:rsidR="004B759E" w:rsidRPr="001E4247">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73"/>
      <w:r w:rsidR="004B759E" w:rsidRPr="001E4247">
        <w:rPr>
          <w:lang w:val="el-GR"/>
        </w:rPr>
        <w:t xml:space="preserve"> </w:t>
      </w:r>
    </w:p>
    <w:p w14:paraId="7B2A0F4F" w14:textId="77777777" w:rsidR="004B759E" w:rsidRPr="001E4247" w:rsidRDefault="004B759E" w:rsidP="004B759E">
      <w:pPr>
        <w:rPr>
          <w:lang w:val="el-GR"/>
        </w:rPr>
      </w:pPr>
      <w:r w:rsidRPr="001E4247">
        <w:rPr>
          <w:lang w:val="el-GR"/>
        </w:rPr>
        <w:t>(α) έναν ηλεκτρονικό (</w:t>
      </w:r>
      <w:proofErr w:type="spellStart"/>
      <w:r w:rsidRPr="001E4247">
        <w:rPr>
          <w:lang w:val="el-GR"/>
        </w:rPr>
        <w:t>υπο</w:t>
      </w:r>
      <w:proofErr w:type="spellEnd"/>
      <w:r w:rsidRPr="001E4247">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79A3F57" w14:textId="77777777" w:rsidR="004B759E" w:rsidRPr="001E4247" w:rsidRDefault="004B759E" w:rsidP="004B759E">
      <w:pPr>
        <w:rPr>
          <w:lang w:val="el-GR"/>
        </w:rPr>
      </w:pPr>
      <w:r w:rsidRPr="001E4247">
        <w:rPr>
          <w:lang w:val="el-GR"/>
        </w:rPr>
        <w:t>(β) έναν ηλεκτρονικό (</w:t>
      </w:r>
      <w:proofErr w:type="spellStart"/>
      <w:r w:rsidRPr="001E4247">
        <w:rPr>
          <w:lang w:val="el-GR"/>
        </w:rPr>
        <w:t>υπο</w:t>
      </w:r>
      <w:proofErr w:type="spellEnd"/>
      <w:r w:rsidRPr="001E4247">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37CA6FA" w14:textId="77777777" w:rsidR="004B759E" w:rsidRPr="001E4247" w:rsidRDefault="004B759E" w:rsidP="004B759E">
      <w:pPr>
        <w:rPr>
          <w:lang w:val="el-GR"/>
        </w:rPr>
      </w:pPr>
      <w:r w:rsidRPr="001E4247">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01E8B67" w14:textId="77777777" w:rsidR="004B759E" w:rsidRPr="001E4247" w:rsidRDefault="00AA2F17" w:rsidP="004B759E">
      <w:pPr>
        <w:rPr>
          <w:lang w:val="el-GR"/>
        </w:rPr>
      </w:pPr>
      <w:r w:rsidRPr="001E424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ED6CC4E" w14:textId="77777777" w:rsidR="00D472F0" w:rsidRPr="001E4247" w:rsidRDefault="00D472F0" w:rsidP="000F0E29">
      <w:pPr>
        <w:rPr>
          <w:lang w:val="el-GR"/>
        </w:rPr>
      </w:pPr>
      <w:bookmarkStart w:id="274" w:name="_Ref75869622"/>
      <w:bookmarkStart w:id="275" w:name="_Toc97194302"/>
    </w:p>
    <w:p w14:paraId="316896AB" w14:textId="779FD914" w:rsidR="00201A77" w:rsidRPr="001E4247" w:rsidRDefault="000F0E29" w:rsidP="00D472F0">
      <w:pPr>
        <w:rPr>
          <w:lang w:val="el-GR"/>
        </w:rPr>
      </w:pPr>
      <w:r w:rsidRPr="001E4247">
        <w:rPr>
          <w:b/>
          <w:bCs/>
          <w:lang w:val="el-GR"/>
        </w:rPr>
        <w:t>2.4.2.4</w:t>
      </w:r>
      <w:r w:rsidRPr="001E4247">
        <w:rPr>
          <w:lang w:val="el-GR"/>
        </w:rPr>
        <w:t xml:space="preserve"> </w:t>
      </w:r>
      <w:r w:rsidR="00486D17" w:rsidRPr="001E4247">
        <w:rPr>
          <w:lang w:val="el-GR"/>
        </w:rPr>
        <w:t xml:space="preserve">Εφόσον οι Οικονομικοί Φορείς καταχωρίσουν τα σχετικά στοιχεία, </w:t>
      </w:r>
      <w:proofErr w:type="spellStart"/>
      <w:r w:rsidR="00486D17" w:rsidRPr="001E4247">
        <w:rPr>
          <w:lang w:val="el-GR"/>
        </w:rPr>
        <w:t>μεταδεδομένα</w:t>
      </w:r>
      <w:proofErr w:type="spellEnd"/>
      <w:r w:rsidR="00486D17" w:rsidRPr="001E424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1E4247">
        <w:rPr>
          <w:lang w:val="el-GR"/>
        </w:rPr>
        <w:t>μορφότυπο</w:t>
      </w:r>
      <w:proofErr w:type="spellEnd"/>
      <w:r w:rsidR="00486D17" w:rsidRPr="001E424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1E4247">
        <w:rPr>
          <w:lang w:val="el-GR"/>
        </w:rPr>
        <w:t>υποφακέλους</w:t>
      </w:r>
      <w:proofErr w:type="spellEnd"/>
      <w:r w:rsidR="00486D17" w:rsidRPr="001E424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1E4247">
        <w:rPr>
          <w:lang w:val="el-GR"/>
        </w:rPr>
        <w:t>υποφακέλο</w:t>
      </w:r>
      <w:proofErr w:type="spellEnd"/>
      <w:r w:rsidR="00486D17" w:rsidRPr="001E4247">
        <w:rPr>
          <w:lang w:val="el-GR"/>
        </w:rPr>
        <w:t xml:space="preserve">  ξεχωριστά, από τη στιγμή που έχει ολοκληρωθεί η καταχώριση των στοιχείων σε αυτόν</w:t>
      </w:r>
      <w:r w:rsidR="00486D17" w:rsidRPr="001E4247">
        <w:rPr>
          <w:vertAlign w:val="superscript"/>
          <w:lang w:val="el-GR"/>
        </w:rPr>
        <w:footnoteReference w:id="14"/>
      </w:r>
      <w:r w:rsidR="00486D17" w:rsidRPr="001E4247">
        <w:rPr>
          <w:lang w:val="el-GR"/>
        </w:rPr>
        <w:t xml:space="preserve">.  </w:t>
      </w:r>
      <w:bookmarkStart w:id="276" w:name="_Toc74566867"/>
      <w:bookmarkStart w:id="277" w:name="_Toc74566868"/>
      <w:bookmarkStart w:id="278" w:name="_Toc74566869"/>
      <w:bookmarkStart w:id="279" w:name="_Toc74566870"/>
      <w:bookmarkEnd w:id="276"/>
      <w:bookmarkEnd w:id="277"/>
      <w:bookmarkEnd w:id="278"/>
      <w:bookmarkEnd w:id="279"/>
      <w:r w:rsidR="00893B0F" w:rsidRPr="001E4247">
        <w:rPr>
          <w:lang w:val="el-GR"/>
        </w:rPr>
        <w:t>Οι οικονομικοί φορείς συντάσσουν την τεχνική και οικονομική τους προσφορά</w:t>
      </w:r>
      <w:r w:rsidR="00CA1F25" w:rsidRPr="001E4247">
        <w:rPr>
          <w:lang w:val="el-GR"/>
        </w:rPr>
        <w:t xml:space="preserve"> σύμφωνα με τις απαιτήσεις της παρούσας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510087097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ΠΑΡΑΡΤΗΜΑ V – Υπόδειγμα Τεχνικής Προσφοράς</w:t>
      </w:r>
      <w:r w:rsidR="00355E7C" w:rsidRPr="001E4247">
        <w:fldChar w:fldCharType="end"/>
      </w:r>
      <w:r w:rsidR="00AE32CA" w:rsidRPr="001E4247">
        <w:rPr>
          <w:lang w:val="el-GR"/>
        </w:rPr>
        <w:t xml:space="preserve"> &amp;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510087099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1E4247">
        <w:rPr>
          <w:lang w:val="el-GR"/>
        </w:rPr>
        <w:t xml:space="preserve">ΠΑΡΑΡΤΗΜΑ </w:t>
      </w:r>
      <w:r w:rsidR="00E11B07" w:rsidRPr="00E11B07">
        <w:rPr>
          <w:lang w:val="el-GR"/>
        </w:rPr>
        <w:t>VI</w:t>
      </w:r>
      <w:r w:rsidR="00E11B07" w:rsidRPr="001E4247">
        <w:rPr>
          <w:lang w:val="el-GR"/>
        </w:rPr>
        <w:t xml:space="preserve"> – Υπόδειγμα Οικονομικής Προσφοράς</w:t>
      </w:r>
      <w:r w:rsidR="00355E7C" w:rsidRPr="001E4247">
        <w:fldChar w:fldCharType="end"/>
      </w:r>
      <w:r w:rsidR="00E1337D" w:rsidRPr="001E4247">
        <w:rPr>
          <w:i/>
          <w:iCs/>
          <w:lang w:val="el-GR"/>
        </w:rPr>
        <w:t xml:space="preserve"> </w:t>
      </w:r>
      <w:r w:rsidR="00201A77" w:rsidRPr="001E4247">
        <w:rPr>
          <w:lang w:val="el-GR"/>
        </w:rPr>
        <w:t xml:space="preserve">δεδομένου </w:t>
      </w:r>
      <w:r w:rsidR="00201A77" w:rsidRPr="001E4247">
        <w:rPr>
          <w:lang w:val="el-GR"/>
        </w:rPr>
        <w:lastRenderedPageBreak/>
        <w:t>ότι δεν έχουν αποτυπωθεί πλήρως στις ηλεκτρονικές φόρμες του ΕΣΗΔΗΣ και στη συνέχεια υπογράφονται ηλεκτρονικά και υποβάλλονται στο ΕΣΗΔΗΣ.</w:t>
      </w:r>
      <w:bookmarkEnd w:id="274"/>
      <w:bookmarkEnd w:id="275"/>
    </w:p>
    <w:p w14:paraId="1468D8CB" w14:textId="77777777" w:rsidR="00FC039B" w:rsidRPr="001E4247" w:rsidRDefault="00FC039B" w:rsidP="00FC039B">
      <w:pPr>
        <w:rPr>
          <w:lang w:val="el-GR"/>
        </w:rPr>
      </w:pPr>
    </w:p>
    <w:p w14:paraId="15519FD7" w14:textId="77777777" w:rsidR="004E36A7" w:rsidRPr="001E4247" w:rsidRDefault="000F0E29" w:rsidP="00D472F0">
      <w:pPr>
        <w:rPr>
          <w:lang w:val="el-GR"/>
        </w:rPr>
      </w:pPr>
      <w:bookmarkStart w:id="280" w:name="_Toc74566872"/>
      <w:bookmarkStart w:id="281" w:name="_Toc74566873"/>
      <w:bookmarkStart w:id="282" w:name="_Toc97194304"/>
      <w:bookmarkEnd w:id="280"/>
      <w:bookmarkEnd w:id="281"/>
      <w:r w:rsidRPr="001E4247">
        <w:rPr>
          <w:b/>
          <w:bCs/>
          <w:lang w:val="el-GR"/>
        </w:rPr>
        <w:t>2.4.2.5</w:t>
      </w:r>
      <w:r w:rsidRPr="001E4247">
        <w:rPr>
          <w:lang w:val="el-GR"/>
        </w:rPr>
        <w:t xml:space="preserve"> </w:t>
      </w:r>
      <w:r w:rsidR="004E36A7" w:rsidRPr="001E4247">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1E4247">
        <w:rPr>
          <w:lang w:val="el-GR"/>
        </w:rPr>
        <w:t>υπο</w:t>
      </w:r>
      <w:proofErr w:type="spellEnd"/>
      <w:r w:rsidR="004E36A7" w:rsidRPr="001E4247">
        <w:rPr>
          <w:lang w:val="el-GR"/>
        </w:rPr>
        <w:t>)φακέλους μέσω του Υποσυστήματος, ως εξής :</w:t>
      </w:r>
      <w:bookmarkEnd w:id="282"/>
    </w:p>
    <w:p w14:paraId="776DC881" w14:textId="77777777" w:rsidR="004E36A7" w:rsidRPr="001E4247" w:rsidRDefault="004E36A7" w:rsidP="004E36A7">
      <w:pPr>
        <w:rPr>
          <w:color w:val="000000"/>
          <w:lang w:val="el-GR"/>
        </w:rPr>
      </w:pPr>
      <w:bookmarkStart w:id="283" w:name="_Hlk71366084"/>
      <w:r w:rsidRPr="001E4247">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49B1EF0E" w14:textId="77777777" w:rsidR="004E36A7" w:rsidRPr="001E4247" w:rsidRDefault="004E36A7" w:rsidP="004E36A7">
      <w:pPr>
        <w:rPr>
          <w:color w:val="000000"/>
          <w:lang w:val="el-GR"/>
        </w:rPr>
      </w:pPr>
      <w:r w:rsidRPr="001E424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1E4247">
        <w:rPr>
          <w:color w:val="000000"/>
          <w:lang w:val="en-US"/>
        </w:rPr>
        <w:t>e</w:t>
      </w:r>
      <w:r w:rsidRPr="001E4247">
        <w:rPr>
          <w:color w:val="000000"/>
          <w:lang w:val="el-GR"/>
        </w:rPr>
        <w:t>-</w:t>
      </w:r>
      <w:r w:rsidRPr="001E4247">
        <w:rPr>
          <w:color w:val="000000"/>
          <w:lang w:val="en-US"/>
        </w:rPr>
        <w:t>Apostille</w:t>
      </w:r>
      <w:r w:rsidRPr="001E4247">
        <w:rPr>
          <w:color w:val="000000"/>
          <w:lang w:val="el-GR"/>
        </w:rPr>
        <w:t xml:space="preserve"> </w:t>
      </w:r>
    </w:p>
    <w:p w14:paraId="4A2CBF08" w14:textId="77777777" w:rsidR="004E36A7" w:rsidRPr="001E4247" w:rsidRDefault="004E36A7" w:rsidP="004E36A7">
      <w:pPr>
        <w:rPr>
          <w:color w:val="000000"/>
          <w:lang w:val="el-GR"/>
        </w:rPr>
      </w:pPr>
      <w:r w:rsidRPr="001E4247">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31A972AB" w14:textId="77777777" w:rsidR="004E36A7" w:rsidRPr="001E4247" w:rsidRDefault="004E36A7" w:rsidP="004E36A7">
      <w:pPr>
        <w:rPr>
          <w:color w:val="000000"/>
          <w:lang w:val="el-GR"/>
        </w:rPr>
      </w:pPr>
      <w:r w:rsidRPr="001E4247">
        <w:rPr>
          <w:color w:val="000000"/>
          <w:lang w:val="el-GR"/>
        </w:rPr>
        <w:t>γ) είτε του άρθρου 11 του ν. 2690/1999 (Α΄ 45),</w:t>
      </w:r>
      <w:r w:rsidRPr="001E4247">
        <w:rPr>
          <w:rStyle w:val="FootnoteReference"/>
          <w:color w:val="000000"/>
          <w:lang w:val="el-GR"/>
        </w:rPr>
        <w:t xml:space="preserve"> </w:t>
      </w:r>
    </w:p>
    <w:p w14:paraId="4CA0DF04" w14:textId="77777777" w:rsidR="004E36A7" w:rsidRPr="001E4247" w:rsidRDefault="004E36A7" w:rsidP="004E36A7">
      <w:pPr>
        <w:rPr>
          <w:color w:val="000000"/>
          <w:lang w:val="el-GR"/>
        </w:rPr>
      </w:pPr>
      <w:r w:rsidRPr="001E4247">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2986E93" w14:textId="77777777" w:rsidR="004E36A7" w:rsidRPr="001E4247" w:rsidRDefault="004E36A7" w:rsidP="004E36A7">
      <w:pPr>
        <w:rPr>
          <w:color w:val="000000"/>
          <w:lang w:val="el-GR"/>
        </w:rPr>
      </w:pPr>
      <w:r w:rsidRPr="001E4247">
        <w:rPr>
          <w:color w:val="000000"/>
          <w:lang w:val="el-GR"/>
        </w:rPr>
        <w:t xml:space="preserve">ε) είτε της παρ. 8 του άρθρου 92 του ν. 4412/2016, περί </w:t>
      </w:r>
      <w:proofErr w:type="spellStart"/>
      <w:r w:rsidRPr="001E4247">
        <w:rPr>
          <w:color w:val="000000"/>
          <w:lang w:val="el-GR"/>
        </w:rPr>
        <w:t>συνυποβολής</w:t>
      </w:r>
      <w:proofErr w:type="spellEnd"/>
      <w:r w:rsidRPr="001E4247">
        <w:rPr>
          <w:color w:val="000000"/>
          <w:lang w:val="el-GR"/>
        </w:rPr>
        <w:t xml:space="preserve"> υπεύθυνης δήλωσης στην περίπτωση απλής φωτοτυπίας ιδιωτικών εγγράφων. </w:t>
      </w:r>
    </w:p>
    <w:p w14:paraId="3CD6DA3D" w14:textId="77777777" w:rsidR="004E36A7" w:rsidRPr="001E4247" w:rsidRDefault="004E36A7" w:rsidP="004E36A7">
      <w:pPr>
        <w:rPr>
          <w:color w:val="000000"/>
          <w:lang w:val="el-GR"/>
        </w:rPr>
      </w:pPr>
      <w:r w:rsidRPr="001E4247">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97F3206" w14:textId="77777777" w:rsidR="004E36A7" w:rsidRPr="001E4247" w:rsidRDefault="004E36A7" w:rsidP="004E36A7">
      <w:pPr>
        <w:spacing w:after="144"/>
        <w:rPr>
          <w:b/>
          <w:strike/>
          <w:color w:val="000000"/>
          <w:lang w:val="el-GR"/>
        </w:rPr>
      </w:pPr>
      <w:r w:rsidRPr="001E4247">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1E4247">
        <w:rPr>
          <w:color w:val="000000"/>
          <w:lang w:val="el-GR"/>
        </w:rPr>
        <w:t>μορφότυπο</w:t>
      </w:r>
      <w:proofErr w:type="spellEnd"/>
      <w:r w:rsidRPr="001E4247">
        <w:rPr>
          <w:color w:val="000000"/>
          <w:lang w:val="el-GR"/>
        </w:rPr>
        <w:t xml:space="preserve"> PDF</w:t>
      </w:r>
      <w:r w:rsidRPr="001E4247">
        <w:rPr>
          <w:b/>
          <w:color w:val="000000"/>
          <w:lang w:val="el-GR"/>
        </w:rPr>
        <w:t xml:space="preserve">. </w:t>
      </w:r>
      <w:bookmarkEnd w:id="283"/>
    </w:p>
    <w:p w14:paraId="3FAEDE2E" w14:textId="77777777" w:rsidR="000674D2" w:rsidRPr="001E4247" w:rsidRDefault="000674D2" w:rsidP="000674D2">
      <w:pPr>
        <w:rPr>
          <w:lang w:val="el-GR"/>
        </w:rPr>
      </w:pPr>
      <w:r w:rsidRPr="001E4247">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1E4247">
        <w:rPr>
          <w:lang w:val="el-GR"/>
        </w:rPr>
        <w:t>ούς</w:t>
      </w:r>
      <w:proofErr w:type="spellEnd"/>
      <w:r w:rsidRPr="001E4247">
        <w:rPr>
          <w:lang w:val="el-GR"/>
        </w:rPr>
        <w:t xml:space="preserve"> φάκελο-</w:t>
      </w:r>
      <w:proofErr w:type="spellStart"/>
      <w:r w:rsidRPr="001E4247">
        <w:rPr>
          <w:lang w:val="el-GR"/>
        </w:rPr>
        <w:t>ους</w:t>
      </w:r>
      <w:proofErr w:type="spellEnd"/>
      <w:r w:rsidRPr="001E4247">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1E4247">
        <w:rPr>
          <w:rFonts w:ascii="Times New Roman" w:eastAsia="Calibri" w:hAnsi="Times New Roman" w:cs="Times New Roman"/>
          <w:lang w:val="el-GR" w:eastAsia="el-GR"/>
        </w:rPr>
        <w:t xml:space="preserve"> </w:t>
      </w:r>
      <w:r w:rsidRPr="001E4247">
        <w:rPr>
          <w:lang w:val="el-GR"/>
        </w:rPr>
        <w:t>Τέτοια στοιχεία και δικαιολογητικά ενδεικτικά είναι :</w:t>
      </w:r>
    </w:p>
    <w:p w14:paraId="328E67EC" w14:textId="77777777" w:rsidR="000674D2" w:rsidRPr="001E4247" w:rsidRDefault="000674D2" w:rsidP="000674D2">
      <w:pPr>
        <w:rPr>
          <w:lang w:val="el-GR"/>
        </w:rPr>
      </w:pPr>
      <w:r w:rsidRPr="001E4247">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C35A114" w14:textId="77777777" w:rsidR="000674D2" w:rsidRPr="001E4247" w:rsidRDefault="000674D2" w:rsidP="000674D2">
      <w:pPr>
        <w:rPr>
          <w:lang w:val="el-GR"/>
        </w:rPr>
      </w:pPr>
      <w:r w:rsidRPr="001E4247">
        <w:rPr>
          <w:lang w:val="el-GR"/>
        </w:rPr>
        <w:t xml:space="preserve">β) αυτά που δεν υπάγονται στις διατάξεις του άρθρου 11 παρ. 2 του ν. 2690/1999, </w:t>
      </w:r>
    </w:p>
    <w:p w14:paraId="507135A9" w14:textId="77777777" w:rsidR="000674D2" w:rsidRPr="001E4247" w:rsidRDefault="000674D2" w:rsidP="000674D2">
      <w:pPr>
        <w:rPr>
          <w:lang w:val="el-GR"/>
        </w:rPr>
      </w:pPr>
      <w:r w:rsidRPr="001E4247">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2224737B" w14:textId="77777777" w:rsidR="000674D2" w:rsidRPr="001E4247" w:rsidRDefault="000674D2" w:rsidP="000674D2">
      <w:pPr>
        <w:rPr>
          <w:lang w:val="el-GR"/>
        </w:rPr>
      </w:pPr>
      <w:r w:rsidRPr="001E4247">
        <w:rPr>
          <w:lang w:val="el-GR"/>
        </w:rPr>
        <w:t>δ) τα αλλοδαπά δημόσια έντυπα έγγραφα που φέρουν την επισημείωση της Χάγης (</w:t>
      </w:r>
      <w:proofErr w:type="spellStart"/>
      <w:r w:rsidRPr="001E4247">
        <w:rPr>
          <w:lang w:val="el-GR"/>
        </w:rPr>
        <w:t>Apostille</w:t>
      </w:r>
      <w:proofErr w:type="spellEnd"/>
      <w:r w:rsidRPr="001E4247">
        <w:rPr>
          <w:lang w:val="el-GR"/>
        </w:rPr>
        <w:t xml:space="preserve">), ή προξενική θεώρηση και δεν έχουν επικυρωθεί  από δικηγόρο. </w:t>
      </w:r>
    </w:p>
    <w:p w14:paraId="6B6EFC6A" w14:textId="77777777" w:rsidR="000674D2" w:rsidRPr="001E4247" w:rsidRDefault="000674D2" w:rsidP="000674D2">
      <w:pPr>
        <w:rPr>
          <w:lang w:val="el-GR"/>
        </w:rPr>
      </w:pPr>
      <w:r w:rsidRPr="001E4247">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BD65A55" w14:textId="77777777" w:rsidR="000674D2" w:rsidRPr="001E4247" w:rsidRDefault="000674D2" w:rsidP="000674D2">
      <w:pPr>
        <w:rPr>
          <w:lang w:val="el-GR"/>
        </w:rPr>
      </w:pPr>
      <w:r w:rsidRPr="001E4247">
        <w:rPr>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1E4247">
        <w:rPr>
          <w:lang w:val="el-GR"/>
        </w:rPr>
        <w:t>Apostille</w:t>
      </w:r>
      <w:proofErr w:type="spellEnd"/>
      <w:r w:rsidRPr="001E4247">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w:t>
      </w:r>
      <w:r w:rsidRPr="001E4247">
        <w:rPr>
          <w:lang w:val="el-GR"/>
        </w:rPr>
        <w:lastRenderedPageBreak/>
        <w:t xml:space="preserve">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954310B" w14:textId="77777777" w:rsidR="000674D2" w:rsidRPr="001E4247" w:rsidRDefault="000674D2" w:rsidP="000674D2">
      <w:pPr>
        <w:rPr>
          <w:lang w:val="el-GR"/>
        </w:rPr>
      </w:pPr>
      <w:r w:rsidRPr="001E4247">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DEA3561" w14:textId="77777777" w:rsidR="000674D2" w:rsidRPr="001E4247" w:rsidRDefault="000674D2" w:rsidP="000674D2">
      <w:pPr>
        <w:rPr>
          <w:lang w:val="el-GR"/>
        </w:rPr>
      </w:pPr>
      <w:r w:rsidRPr="001E4247">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D0EC7E5" w14:textId="77777777" w:rsidR="000674D2" w:rsidRPr="001E4247" w:rsidRDefault="000674D2" w:rsidP="000674D2">
      <w:pPr>
        <w:rPr>
          <w:lang w:val="el-GR"/>
        </w:rPr>
      </w:pPr>
      <w:r w:rsidRPr="001E4247">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B176731" w14:textId="77777777" w:rsidR="000674D2" w:rsidRPr="001E4247" w:rsidRDefault="000674D2" w:rsidP="000674D2">
      <w:pPr>
        <w:rPr>
          <w:color w:val="00B050"/>
          <w:lang w:val="el-GR"/>
        </w:rPr>
      </w:pPr>
      <w:r w:rsidRPr="001E4247">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BDEBC30" w14:textId="77777777" w:rsidR="00CA1F25" w:rsidRPr="001E4247" w:rsidRDefault="00CA1F25">
      <w:pPr>
        <w:rPr>
          <w:i/>
          <w:iCs/>
          <w:color w:val="5B9BD5"/>
          <w:lang w:val="el-GR"/>
        </w:rPr>
      </w:pPr>
    </w:p>
    <w:p w14:paraId="1AE63ACE" w14:textId="77777777" w:rsidR="008338F0" w:rsidRPr="001E4247" w:rsidRDefault="003355E7" w:rsidP="005A1609">
      <w:pPr>
        <w:pStyle w:val="Heading3"/>
        <w:ind w:left="709" w:hanging="709"/>
        <w:rPr>
          <w:lang w:val="el-GR"/>
        </w:rPr>
      </w:pPr>
      <w:bookmarkStart w:id="284" w:name="_Ref496542340"/>
      <w:bookmarkStart w:id="285" w:name="_Toc97194305"/>
      <w:bookmarkStart w:id="286" w:name="_Toc97194438"/>
      <w:bookmarkStart w:id="287" w:name="_Toc97204921"/>
      <w:bookmarkStart w:id="288" w:name="_Toc129705091"/>
      <w:r w:rsidRPr="001E4247">
        <w:rPr>
          <w:lang w:val="el-GR"/>
        </w:rPr>
        <w:t>Περιεχόμενα Φακέλου «Δικαιολογητικά Συμμετοχής - Τεχνική Προσφορά»</w:t>
      </w:r>
      <w:bookmarkEnd w:id="284"/>
      <w:bookmarkEnd w:id="285"/>
      <w:bookmarkEnd w:id="286"/>
      <w:bookmarkEnd w:id="287"/>
      <w:bookmarkEnd w:id="288"/>
      <w:r w:rsidRPr="001E4247">
        <w:rPr>
          <w:lang w:val="el-GR"/>
        </w:rPr>
        <w:t xml:space="preserve"> </w:t>
      </w:r>
    </w:p>
    <w:p w14:paraId="0D6AC19D" w14:textId="77777777" w:rsidR="002C7E9A" w:rsidRPr="001E4247" w:rsidRDefault="002C7E9A" w:rsidP="0069435C">
      <w:pPr>
        <w:pStyle w:val="Heading4"/>
        <w:rPr>
          <w:rStyle w:val="Heading4Char"/>
          <w:rFonts w:ascii="Tahoma" w:hAnsi="Tahoma" w:cs="Tahoma"/>
          <w:b/>
          <w:bCs/>
          <w:sz w:val="22"/>
        </w:rPr>
      </w:pPr>
      <w:bookmarkStart w:id="289" w:name="_Toc74566876"/>
      <w:bookmarkStart w:id="290" w:name="_Ref55324286"/>
      <w:bookmarkStart w:id="291" w:name="_Toc97194306"/>
      <w:bookmarkStart w:id="292" w:name="_Toc97204922"/>
      <w:bookmarkStart w:id="293" w:name="_Toc129705092"/>
      <w:bookmarkEnd w:id="289"/>
      <w:proofErr w:type="spellStart"/>
      <w:r w:rsidRPr="001E4247">
        <w:rPr>
          <w:rStyle w:val="Heading4Char"/>
          <w:rFonts w:ascii="Tahoma" w:hAnsi="Tahoma" w:cs="Tahoma"/>
          <w:b/>
          <w:bCs/>
          <w:sz w:val="22"/>
        </w:rPr>
        <w:t>Δικ</w:t>
      </w:r>
      <w:proofErr w:type="spellEnd"/>
      <w:r w:rsidRPr="001E4247">
        <w:rPr>
          <w:rStyle w:val="Heading4Char"/>
          <w:rFonts w:ascii="Tahoma" w:hAnsi="Tahoma" w:cs="Tahoma"/>
          <w:b/>
          <w:bCs/>
          <w:sz w:val="22"/>
        </w:rPr>
        <w:t xml:space="preserve">αιολογητικά </w:t>
      </w:r>
      <w:proofErr w:type="spellStart"/>
      <w:r w:rsidRPr="001E4247">
        <w:rPr>
          <w:rStyle w:val="Heading4Char"/>
          <w:rFonts w:ascii="Tahoma" w:hAnsi="Tahoma" w:cs="Tahoma"/>
          <w:b/>
          <w:bCs/>
          <w:sz w:val="22"/>
        </w:rPr>
        <w:t>Συμμετοχής</w:t>
      </w:r>
      <w:bookmarkEnd w:id="290"/>
      <w:bookmarkEnd w:id="291"/>
      <w:bookmarkEnd w:id="292"/>
      <w:bookmarkEnd w:id="293"/>
      <w:proofErr w:type="spellEnd"/>
    </w:p>
    <w:p w14:paraId="5392502B" w14:textId="77777777" w:rsidR="007702DC" w:rsidRPr="001E4247" w:rsidRDefault="007702DC" w:rsidP="007702DC">
      <w:pPr>
        <w:rPr>
          <w:lang w:val="el-GR"/>
        </w:rPr>
      </w:pPr>
      <w:r w:rsidRPr="001E4247">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F1A5AF0" w14:textId="77777777" w:rsidR="007702DC" w:rsidRPr="001E4247" w:rsidRDefault="007702DC" w:rsidP="007702DC">
      <w:pPr>
        <w:rPr>
          <w:lang w:val="el-GR"/>
        </w:rPr>
      </w:pPr>
      <w:r w:rsidRPr="001E4247">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11F7072" w14:textId="509324F5" w:rsidR="007702DC" w:rsidRPr="001E4247" w:rsidRDefault="007702DC" w:rsidP="007702DC">
      <w:pPr>
        <w:rPr>
          <w:lang w:val="el-GR"/>
        </w:rPr>
      </w:pPr>
      <w:r w:rsidRPr="001E4247">
        <w:rPr>
          <w:lang w:val="el-GR"/>
        </w:rPr>
        <w:t xml:space="preserve">β) την εγγύηση συμμετοχής, όπως προβλέπεται στο άρθρο 72 του Ν.4412/2016 και τις παραγράφους  </w:t>
      </w:r>
      <w:bookmarkStart w:id="294" w:name="_Hlk118712722"/>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496624630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2.1.5</w:t>
      </w:r>
      <w:r w:rsidR="00355E7C" w:rsidRPr="001E4247">
        <w:fldChar w:fldCharType="end"/>
      </w:r>
      <w:bookmarkEnd w:id="294"/>
      <w:r w:rsidRPr="001E4247">
        <w:rPr>
          <w:lang w:val="el-GR"/>
        </w:rPr>
        <w:t xml:space="preserve"> και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496542081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color w:val="000000"/>
          <w:lang w:val="el-GR"/>
        </w:rPr>
        <w:t>2.2.2</w:t>
      </w:r>
      <w:r w:rsidR="00355E7C" w:rsidRPr="001E4247">
        <w:fldChar w:fldCharType="end"/>
      </w:r>
      <w:r w:rsidRPr="001E4247">
        <w:rPr>
          <w:color w:val="000000"/>
          <w:lang w:val="el-GR"/>
        </w:rPr>
        <w:t xml:space="preserve"> </w:t>
      </w:r>
      <w:r w:rsidRPr="001E4247">
        <w:rPr>
          <w:lang w:val="el-GR"/>
        </w:rPr>
        <w:t xml:space="preserve">αντίστοιχα της παρούσας διακήρυξης.  </w:t>
      </w:r>
    </w:p>
    <w:p w14:paraId="238B8FA7" w14:textId="579609BF" w:rsidR="00CD4F51" w:rsidRPr="001E4247" w:rsidRDefault="00CD4F51" w:rsidP="00CD4F51">
      <w:pPr>
        <w:rPr>
          <w:lang w:val="el-GR"/>
        </w:rPr>
      </w:pPr>
      <w:bookmarkStart w:id="295" w:name="_Hlk118712689"/>
      <w:r w:rsidRPr="001E4247">
        <w:rPr>
          <w:lang w:val="el-GR"/>
        </w:rPr>
        <w:t xml:space="preserve">γ) </w:t>
      </w:r>
      <w:r w:rsidR="009F688B" w:rsidRPr="001E4247">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1E4247">
        <w:rPr>
          <w:lang w:val="el-GR"/>
        </w:rPr>
        <w:t xml:space="preserve">σύμφωνα με το </w:t>
      </w:r>
      <w:r w:rsidR="009F688B" w:rsidRPr="001E4247">
        <w:rPr>
          <w:lang w:val="el-GR"/>
        </w:rPr>
        <w:fldChar w:fldCharType="begin"/>
      </w:r>
      <w:r w:rsidR="009F688B" w:rsidRPr="001E4247">
        <w:rPr>
          <w:lang w:val="el-GR"/>
        </w:rPr>
        <w:instrText xml:space="preserve"> REF _Ref494118533 \h </w:instrText>
      </w:r>
      <w:r w:rsidR="001E4247">
        <w:rPr>
          <w:lang w:val="el-GR"/>
        </w:rPr>
        <w:instrText xml:space="preserve"> \* MERGEFORMAT </w:instrText>
      </w:r>
      <w:r w:rsidR="009F688B" w:rsidRPr="001E4247">
        <w:rPr>
          <w:lang w:val="el-GR"/>
        </w:rPr>
      </w:r>
      <w:r w:rsidR="009F688B" w:rsidRPr="001E4247">
        <w:rPr>
          <w:lang w:val="el-GR"/>
        </w:rPr>
        <w:fldChar w:fldCharType="separate"/>
      </w:r>
      <w:r w:rsidR="00E11B07" w:rsidRPr="001E4247">
        <w:rPr>
          <w:lang w:val="el-GR"/>
        </w:rPr>
        <w:t xml:space="preserve">ΠΑΡΑΡΤΗΜΑ </w:t>
      </w:r>
      <w:r w:rsidR="00E11B07" w:rsidRPr="001E4247">
        <w:t>VI</w:t>
      </w:r>
      <w:r w:rsidR="00E11B07" w:rsidRPr="00E11B07">
        <w:rPr>
          <w:lang w:val="el-GR"/>
        </w:rPr>
        <w:t>Ι</w:t>
      </w:r>
      <w:r w:rsidR="00E11B07" w:rsidRPr="001E4247">
        <w:rPr>
          <w:lang w:val="el-GR"/>
        </w:rPr>
        <w:t xml:space="preserve"> – Άλλες Δηλώσεις</w:t>
      </w:r>
      <w:r w:rsidR="009F688B" w:rsidRPr="001E4247">
        <w:rPr>
          <w:lang w:val="el-GR"/>
        </w:rPr>
        <w:fldChar w:fldCharType="end"/>
      </w:r>
      <w:r w:rsidRPr="001E4247">
        <w:rPr>
          <w:lang w:val="el-GR"/>
        </w:rPr>
        <w:t>.</w:t>
      </w:r>
    </w:p>
    <w:bookmarkEnd w:id="295"/>
    <w:p w14:paraId="4E299549" w14:textId="77777777" w:rsidR="007702DC" w:rsidRPr="001E4247" w:rsidRDefault="007702DC" w:rsidP="002C7E9A">
      <w:pPr>
        <w:rPr>
          <w:lang w:val="el-GR"/>
        </w:rPr>
      </w:pPr>
    </w:p>
    <w:p w14:paraId="2C51037D" w14:textId="3F6AB814" w:rsidR="00197834" w:rsidRPr="001E4247" w:rsidRDefault="00197834" w:rsidP="00197834">
      <w:pPr>
        <w:rPr>
          <w:lang w:val="el-GR"/>
        </w:rPr>
      </w:pPr>
      <w:r w:rsidRPr="001E4247">
        <w:rPr>
          <w:lang w:val="el-GR"/>
        </w:rPr>
        <w:lastRenderedPageBreak/>
        <w:t>Οι προσφέροντες συμπληρώνουν το σχετικό υπόδειγμα ΕΕΕΣ,  το οποίο αποτελεί αναπόσπαστο μέρος της παρούσας διακήρυξης (</w:t>
      </w:r>
      <w:r w:rsidR="00801949" w:rsidRPr="001E4247">
        <w:rPr>
          <w:lang w:val="el-GR"/>
        </w:rPr>
        <w:fldChar w:fldCharType="begin"/>
      </w:r>
      <w:r w:rsidRPr="001E4247">
        <w:rPr>
          <w:lang w:val="el-GR"/>
        </w:rPr>
        <w:instrText xml:space="preserve"> REF _Ref496624736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sidRPr="001E4247">
        <w:rPr>
          <w:color w:val="000099"/>
          <w:lang w:val="el-GR"/>
        </w:rPr>
        <w:t xml:space="preserve">ΠΑΡΑΡΤΗΜΑ ΙΙI – ΕΥΡΩΠΑΙΚΟ ΕΝΙΑΙΟ ΕΓΓΡΑΦΟ ΣΥΜΒΑΣΗΣ (ΕΕΕΣ) </w:t>
      </w:r>
      <w:r w:rsidR="00801949" w:rsidRPr="001E4247">
        <w:rPr>
          <w:lang w:val="el-GR"/>
        </w:rPr>
        <w:fldChar w:fldCharType="end"/>
      </w:r>
      <w:r w:rsidRPr="001E4247">
        <w:rPr>
          <w:lang w:val="el-GR"/>
        </w:rPr>
        <w:t xml:space="preserve"> ως Παράρτημα  αυτής. </w:t>
      </w:r>
    </w:p>
    <w:p w14:paraId="3AFF9074" w14:textId="77777777" w:rsidR="00197834" w:rsidRPr="001E4247" w:rsidRDefault="00197834" w:rsidP="00197834">
      <w:pPr>
        <w:rPr>
          <w:lang w:val="el-GR"/>
        </w:rPr>
      </w:pPr>
      <w:r w:rsidRPr="001E4247">
        <w:rPr>
          <w:lang w:val="el-GR"/>
        </w:rPr>
        <w:t xml:space="preserve">Η συμπλήρωσή του δύναται να πραγματοποιηθεί με χρήση του υποσυστήματος </w:t>
      </w:r>
      <w:proofErr w:type="spellStart"/>
      <w:r w:rsidRPr="001E4247">
        <w:rPr>
          <w:lang w:val="el-GR"/>
        </w:rPr>
        <w:t>Promitheus</w:t>
      </w:r>
      <w:proofErr w:type="spellEnd"/>
      <w:r w:rsidRPr="001E4247">
        <w:rPr>
          <w:lang w:val="el-GR"/>
        </w:rPr>
        <w:t xml:space="preserve"> </w:t>
      </w:r>
      <w:proofErr w:type="spellStart"/>
      <w:r w:rsidRPr="001E4247">
        <w:rPr>
          <w:lang w:val="el-GR"/>
        </w:rPr>
        <w:t>ESPDint</w:t>
      </w:r>
      <w:proofErr w:type="spellEnd"/>
      <w:r w:rsidRPr="001E4247">
        <w:rPr>
          <w:lang w:val="el-GR"/>
        </w:rPr>
        <w:t xml:space="preserve">, </w:t>
      </w:r>
      <w:proofErr w:type="spellStart"/>
      <w:r w:rsidRPr="001E4247">
        <w:rPr>
          <w:lang w:val="el-GR"/>
        </w:rPr>
        <w:t>προσβάσιμου</w:t>
      </w:r>
      <w:proofErr w:type="spellEnd"/>
      <w:r w:rsidRPr="001E4247">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E4247">
        <w:rPr>
          <w:lang w:val="el-GR"/>
        </w:rPr>
        <w:t>μορφότυπο</w:t>
      </w:r>
      <w:proofErr w:type="spellEnd"/>
      <w:r w:rsidRPr="001E4247">
        <w:rPr>
          <w:lang w:val="el-GR"/>
        </w:rPr>
        <w:t xml:space="preserve"> XML που αποτελεί επικουρικό στοιχείο των εγγράφων της σύμβασης.</w:t>
      </w:r>
    </w:p>
    <w:p w14:paraId="795574E6" w14:textId="77777777" w:rsidR="00D705C7" w:rsidRPr="001E4247" w:rsidRDefault="00197834" w:rsidP="00197834">
      <w:pPr>
        <w:rPr>
          <w:lang w:val="el-GR"/>
        </w:rPr>
      </w:pPr>
      <w:r w:rsidRPr="001E4247">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E4247">
        <w:rPr>
          <w:lang w:val="el-GR"/>
        </w:rPr>
        <w:t>μορφότυπο</w:t>
      </w:r>
      <w:proofErr w:type="spellEnd"/>
      <w:r w:rsidRPr="001E4247">
        <w:rPr>
          <w:lang w:val="el-GR"/>
        </w:rPr>
        <w:t xml:space="preserve"> PDF.</w:t>
      </w:r>
    </w:p>
    <w:p w14:paraId="5E7295B0" w14:textId="77777777" w:rsidR="00D705C7" w:rsidRPr="001E4247" w:rsidRDefault="00D705C7" w:rsidP="00D705C7">
      <w:pPr>
        <w:rPr>
          <w:lang w:val="el-GR"/>
        </w:rPr>
      </w:pPr>
      <w:r w:rsidRPr="001E4247">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1E4247">
        <w:rPr>
          <w:lang w:val="el-GR"/>
        </w:rPr>
        <w:t>Promitheus</w:t>
      </w:r>
      <w:proofErr w:type="spellEnd"/>
      <w:r w:rsidRPr="001E4247">
        <w:rPr>
          <w:lang w:val="el-GR"/>
        </w:rPr>
        <w:t xml:space="preserve"> </w:t>
      </w:r>
      <w:proofErr w:type="spellStart"/>
      <w:r w:rsidRPr="001E4247">
        <w:rPr>
          <w:lang w:val="el-GR"/>
        </w:rPr>
        <w:t>ESPDint</w:t>
      </w:r>
      <w:proofErr w:type="spellEnd"/>
      <w:r w:rsidRPr="001E4247">
        <w:rPr>
          <w:lang w:val="el-GR"/>
        </w:rPr>
        <w:t xml:space="preserve"> είναι αναρτημένες σε σχετική θεματική ενότητα στη Διαδικτυακή Πύλη (</w:t>
      </w:r>
      <w:hyperlink r:id="rId25" w:history="1">
        <w:r w:rsidRPr="001E4247">
          <w:rPr>
            <w:lang w:val="el-GR"/>
          </w:rPr>
          <w:t>www.promitheus.gov.gr</w:t>
        </w:r>
      </w:hyperlink>
      <w:r w:rsidRPr="001E4247">
        <w:rPr>
          <w:lang w:val="el-GR"/>
        </w:rPr>
        <w:t>) του ΟΠΣ ΕΣΗΔΗΣ.</w:t>
      </w:r>
    </w:p>
    <w:p w14:paraId="6CE55DC5" w14:textId="77777777" w:rsidR="00606EF6" w:rsidRPr="001E4247" w:rsidRDefault="00606EF6" w:rsidP="00606EF6">
      <w:pPr>
        <w:rPr>
          <w:lang w:val="el-GR"/>
        </w:rPr>
      </w:pPr>
      <w:r w:rsidRPr="001E4247">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64B50CB" w14:textId="77777777" w:rsidR="00606EF6" w:rsidRPr="001E4247" w:rsidRDefault="00606EF6">
      <w:pPr>
        <w:rPr>
          <w:b/>
          <w:u w:val="single"/>
          <w:lang w:val="el-GR"/>
        </w:rPr>
      </w:pPr>
    </w:p>
    <w:p w14:paraId="026749E6" w14:textId="77777777" w:rsidR="00704D1F" w:rsidRPr="001E4247" w:rsidRDefault="00704D1F">
      <w:pPr>
        <w:rPr>
          <w:b/>
          <w:u w:val="single"/>
          <w:lang w:val="el-GR"/>
        </w:rPr>
      </w:pPr>
      <w:r w:rsidRPr="001E4247">
        <w:rPr>
          <w:b/>
          <w:u w:val="single"/>
          <w:lang w:val="el-GR"/>
        </w:rPr>
        <w:t>ΕΕΕΣ</w:t>
      </w:r>
      <w:r w:rsidR="00E1337D" w:rsidRPr="001E4247">
        <w:rPr>
          <w:b/>
          <w:u w:val="single"/>
          <w:lang w:val="el-GR"/>
        </w:rPr>
        <w:t xml:space="preserve"> </w:t>
      </w:r>
    </w:p>
    <w:p w14:paraId="4F8AC157" w14:textId="77777777" w:rsidR="00704D1F" w:rsidRPr="001E4247" w:rsidRDefault="00704D1F" w:rsidP="00603221">
      <w:pPr>
        <w:suppressAutoHyphens w:val="0"/>
        <w:autoSpaceDE w:val="0"/>
        <w:autoSpaceDN w:val="0"/>
        <w:adjustRightInd w:val="0"/>
        <w:spacing w:after="0"/>
        <w:rPr>
          <w:lang w:val="el-GR" w:eastAsia="el-GR"/>
        </w:rPr>
      </w:pPr>
      <w:r w:rsidRPr="001E4247">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1E4247">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1E4247">
        <w:rPr>
          <w:lang w:val="el-GR" w:eastAsia="el-GR"/>
        </w:rPr>
        <w:t xml:space="preserve"> </w:t>
      </w:r>
      <w:r w:rsidR="00796046" w:rsidRPr="001E4247">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1E4247">
        <w:rPr>
          <w:lang w:val="el-GR" w:eastAsia="el-GR"/>
        </w:rPr>
        <w:t xml:space="preserve">). </w:t>
      </w:r>
    </w:p>
    <w:p w14:paraId="1927F6B5" w14:textId="77777777" w:rsidR="00704D1F" w:rsidRPr="001E4247" w:rsidRDefault="00704D1F">
      <w:pPr>
        <w:rPr>
          <w:b/>
          <w:u w:val="single"/>
          <w:lang w:val="el-GR"/>
        </w:rPr>
      </w:pPr>
    </w:p>
    <w:p w14:paraId="2D304EE7" w14:textId="02F4C671" w:rsidR="008338F0" w:rsidRPr="001E4247" w:rsidRDefault="003355E7">
      <w:pPr>
        <w:rPr>
          <w:lang w:val="el-GR"/>
        </w:rPr>
      </w:pPr>
      <w:r w:rsidRPr="001E4247">
        <w:rPr>
          <w:lang w:val="el-GR"/>
        </w:rPr>
        <w:t>Οι προσφέροντες συμπληρώνουν το σχετικό πρότυπο ΕΕΕΣ</w:t>
      </w:r>
      <w:r w:rsidR="00E1337D" w:rsidRPr="001E4247">
        <w:rPr>
          <w:lang w:val="el-GR"/>
        </w:rPr>
        <w:t xml:space="preserve"> </w:t>
      </w:r>
      <w:r w:rsidRPr="001E4247">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496624736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1E4247">
        <w:rPr>
          <w:color w:val="000099"/>
          <w:lang w:val="el-GR"/>
        </w:rPr>
        <w:t xml:space="preserve">ΠΑΡΑΡΤΗΜΑ ΙΙI – ΕΥΡΩΠΑΙΚΟ ΕΝΙΑΙΟ ΕΓΓΡΑΦΟ ΣΥΜΒΑΣΗΣ (ΕΕΕΣ) </w:t>
      </w:r>
      <w:r w:rsidR="00355E7C" w:rsidRPr="001E4247">
        <w:fldChar w:fldCharType="end"/>
      </w:r>
      <w:r w:rsidRPr="001E4247">
        <w:rPr>
          <w:lang w:val="el-GR"/>
        </w:rPr>
        <w:t xml:space="preserve">. </w:t>
      </w:r>
    </w:p>
    <w:p w14:paraId="314FC2E5" w14:textId="77777777" w:rsidR="00D9390F" w:rsidRPr="001E4247" w:rsidRDefault="00D9390F" w:rsidP="00704D1F">
      <w:pPr>
        <w:rPr>
          <w:lang w:val="el-GR"/>
        </w:rPr>
      </w:pPr>
      <w:r w:rsidRPr="001E4247">
        <w:rPr>
          <w:lang w:val="el-GR"/>
        </w:rPr>
        <w:t xml:space="preserve">Επισημαίνονται τα ακόλουθα, </w:t>
      </w:r>
      <w:r w:rsidR="004E535D" w:rsidRPr="001E4247">
        <w:rPr>
          <w:lang w:val="el-GR"/>
        </w:rPr>
        <w:t xml:space="preserve">αναφορικά με την </w:t>
      </w:r>
      <w:r w:rsidR="00542891" w:rsidRPr="001E4247">
        <w:rPr>
          <w:lang w:val="el-GR"/>
        </w:rPr>
        <w:t xml:space="preserve">συμπλήρωση και </w:t>
      </w:r>
      <w:r w:rsidR="004E535D" w:rsidRPr="001E4247">
        <w:rPr>
          <w:lang w:val="el-GR"/>
        </w:rPr>
        <w:t xml:space="preserve">υποβολή </w:t>
      </w:r>
      <w:r w:rsidRPr="001E4247">
        <w:rPr>
          <w:lang w:val="el-GR"/>
        </w:rPr>
        <w:t>του</w:t>
      </w:r>
      <w:r w:rsidR="004E535D" w:rsidRPr="001E4247">
        <w:rPr>
          <w:lang w:val="el-GR"/>
        </w:rPr>
        <w:t xml:space="preserve"> </w:t>
      </w:r>
      <w:r w:rsidRPr="001E4247">
        <w:rPr>
          <w:lang w:val="el-GR"/>
        </w:rPr>
        <w:t>ΕΕΕΣ:</w:t>
      </w:r>
    </w:p>
    <w:p w14:paraId="5BF48FE6" w14:textId="77777777" w:rsidR="00AC6490" w:rsidRPr="001E4247" w:rsidRDefault="00D9390F" w:rsidP="00D9390F">
      <w:pPr>
        <w:rPr>
          <w:u w:val="single"/>
          <w:lang w:val="el-GR" w:eastAsia="el-GR"/>
        </w:rPr>
      </w:pPr>
      <w:r w:rsidRPr="001E4247">
        <w:rPr>
          <w:lang w:val="el-GR"/>
        </w:rPr>
        <w:t xml:space="preserve">α. </w:t>
      </w:r>
      <w:r w:rsidR="00AC6490" w:rsidRPr="001E4247">
        <w:rPr>
          <w:u w:val="single"/>
          <w:lang w:val="el-GR" w:eastAsia="el-GR"/>
        </w:rPr>
        <w:t xml:space="preserve">ΕΕΕΣ –Οικονομικού Φορέα </w:t>
      </w:r>
    </w:p>
    <w:p w14:paraId="50415A0C" w14:textId="77777777" w:rsidR="00D9390F" w:rsidRPr="001E4247" w:rsidRDefault="00D9390F" w:rsidP="00D9390F">
      <w:pPr>
        <w:rPr>
          <w:lang w:val="el-GR"/>
        </w:rPr>
      </w:pPr>
      <w:r w:rsidRPr="001E4247">
        <w:rPr>
          <w:lang w:val="el-GR"/>
        </w:rPr>
        <w:t>Στην περίπτωση που ένας οικονομικός φορέας συμμετέχει μόνος του στο διαγωνισμό και δεν στηρίζεται</w:t>
      </w:r>
      <w:r w:rsidR="00704D1F" w:rsidRPr="001E4247">
        <w:rPr>
          <w:lang w:val="el-GR"/>
        </w:rPr>
        <w:t xml:space="preserve"> </w:t>
      </w:r>
      <w:r w:rsidRPr="001E4247">
        <w:rPr>
          <w:lang w:val="el-GR"/>
        </w:rPr>
        <w:t>στις ικανότητες άλλων οντοτήτων προκειμένου να ανταποκριθεί στα κριτήρια επιλογής, συμπληρώνει</w:t>
      </w:r>
      <w:r w:rsidR="004E535D" w:rsidRPr="001E4247">
        <w:rPr>
          <w:lang w:val="el-GR"/>
        </w:rPr>
        <w:t xml:space="preserve"> </w:t>
      </w:r>
      <w:r w:rsidRPr="001E4247">
        <w:rPr>
          <w:lang w:val="el-GR"/>
        </w:rPr>
        <w:t>και υποβάλλει ένα (1) ΕΕΕΣ.</w:t>
      </w:r>
    </w:p>
    <w:p w14:paraId="762862FC" w14:textId="77777777" w:rsidR="00730FB9" w:rsidRPr="001E4247" w:rsidRDefault="00D9390F" w:rsidP="004E535D">
      <w:pPr>
        <w:rPr>
          <w:u w:val="single"/>
          <w:lang w:val="el-GR"/>
        </w:rPr>
      </w:pPr>
      <w:r w:rsidRPr="001E4247">
        <w:rPr>
          <w:u w:val="single"/>
          <w:lang w:val="el-GR"/>
        </w:rPr>
        <w:t>β.</w:t>
      </w:r>
      <w:r w:rsidR="00730FB9" w:rsidRPr="001E4247">
        <w:rPr>
          <w:u w:val="single"/>
          <w:lang w:val="el-GR" w:eastAsia="el-GR"/>
        </w:rPr>
        <w:t xml:space="preserve"> ΕΕΕΣ – Στήριξη Οικονομικού Φορέα στις ικανότητες άλλων </w:t>
      </w:r>
      <w:r w:rsidR="00730FB9" w:rsidRPr="001E4247">
        <w:rPr>
          <w:u w:val="single"/>
          <w:lang w:val="el-GR"/>
        </w:rPr>
        <w:t>φορέων</w:t>
      </w:r>
    </w:p>
    <w:p w14:paraId="066A5B95" w14:textId="39E4F4EA" w:rsidR="004E535D" w:rsidRPr="001E4247" w:rsidRDefault="00D9390F" w:rsidP="004E535D">
      <w:pPr>
        <w:rPr>
          <w:lang w:val="el-GR"/>
        </w:rPr>
      </w:pPr>
      <w:r w:rsidRPr="001E4247">
        <w:rPr>
          <w:lang w:val="el-GR"/>
        </w:rPr>
        <w:t>Στην περίπτωση που οικονομικός φορέας στηρίζεται</w:t>
      </w:r>
      <w:r w:rsidR="004E535D" w:rsidRPr="001E4247">
        <w:rPr>
          <w:lang w:val="el-GR"/>
        </w:rPr>
        <w:t xml:space="preserve"> </w:t>
      </w:r>
      <w:r w:rsidRPr="001E4247">
        <w:rPr>
          <w:lang w:val="el-GR"/>
        </w:rPr>
        <w:t>στις ικανότητες μίας ή περισσότερων άλλων οντοτήτων προκειμένου να ανταποκριθεί στα κριτήρια</w:t>
      </w:r>
      <w:r w:rsidR="004E535D" w:rsidRPr="001E4247">
        <w:rPr>
          <w:lang w:val="el-GR"/>
        </w:rPr>
        <w:t xml:space="preserve"> </w:t>
      </w:r>
      <w:r w:rsidRPr="001E4247">
        <w:rPr>
          <w:lang w:val="el-GR"/>
        </w:rPr>
        <w:t>επιλογής,</w:t>
      </w:r>
      <w:r w:rsidR="00E1337D" w:rsidRPr="001E4247">
        <w:rPr>
          <w:lang w:val="el-GR"/>
        </w:rPr>
        <w:t xml:space="preserve"> </w:t>
      </w:r>
      <w:r w:rsidR="004E535D" w:rsidRPr="001E4247">
        <w:rPr>
          <w:lang w:val="el-GR"/>
        </w:rPr>
        <w:t xml:space="preserve">με την προσφορά </w:t>
      </w:r>
      <w:proofErr w:type="spellStart"/>
      <w:r w:rsidR="004E535D" w:rsidRPr="001E4247">
        <w:rPr>
          <w:lang w:val="el-GR"/>
        </w:rPr>
        <w:t>υποβάλεται</w:t>
      </w:r>
      <w:proofErr w:type="spellEnd"/>
      <w:r w:rsidR="004E535D" w:rsidRPr="001E4247">
        <w:rPr>
          <w:lang w:val="el-GR"/>
        </w:rPr>
        <w:t xml:space="preserve"> χωριστό ΕΕΕΣ, που </w:t>
      </w:r>
      <w:proofErr w:type="spellStart"/>
      <w:r w:rsidR="004E535D" w:rsidRPr="001E4247">
        <w:rPr>
          <w:lang w:val="el-GR"/>
        </w:rPr>
        <w:t>συμπληρωνεται</w:t>
      </w:r>
      <w:proofErr w:type="spellEnd"/>
      <w:r w:rsidR="004E535D" w:rsidRPr="001E4247">
        <w:rPr>
          <w:lang w:val="el-GR"/>
        </w:rPr>
        <w:t xml:space="preserve"> και υπογράφεται ψηφιακά από τον τρίτο/</w:t>
      </w:r>
      <w:proofErr w:type="spellStart"/>
      <w:r w:rsidR="004E535D" w:rsidRPr="001E4247">
        <w:rPr>
          <w:lang w:val="el-GR"/>
        </w:rPr>
        <w:t>ους</w:t>
      </w:r>
      <w:proofErr w:type="spellEnd"/>
      <w:r w:rsidR="004E535D" w:rsidRPr="001E4247">
        <w:rPr>
          <w:lang w:val="el-GR"/>
        </w:rPr>
        <w:t>, συμπληρώνοντας:</w:t>
      </w:r>
    </w:p>
    <w:p w14:paraId="39480453" w14:textId="77777777" w:rsidR="00704D1F" w:rsidRPr="001E4247" w:rsidRDefault="00704D1F">
      <w:pPr>
        <w:pStyle w:val="ListParagraph"/>
        <w:numPr>
          <w:ilvl w:val="0"/>
          <w:numId w:val="6"/>
        </w:numPr>
        <w:rPr>
          <w:lang w:val="el-GR" w:eastAsia="el-GR"/>
        </w:rPr>
      </w:pPr>
      <w:r w:rsidRPr="001E4247">
        <w:rPr>
          <w:lang w:val="el-GR"/>
        </w:rPr>
        <w:t xml:space="preserve">τις ενότητες των Α και Β του Μέρους ΙΙ , το Μέρος ΙΙΙ , </w:t>
      </w:r>
      <w:r w:rsidR="00730FB9" w:rsidRPr="001E4247">
        <w:rPr>
          <w:lang w:val="el-GR"/>
        </w:rPr>
        <w:t xml:space="preserve">το Μέρος </w:t>
      </w:r>
      <w:r w:rsidR="00730FB9" w:rsidRPr="001E4247">
        <w:rPr>
          <w:lang w:eastAsia="el-GR"/>
        </w:rPr>
        <w:t>IV</w:t>
      </w:r>
      <w:r w:rsidR="00E1337D" w:rsidRPr="001E4247">
        <w:rPr>
          <w:lang w:val="el-GR" w:eastAsia="el-GR"/>
        </w:rPr>
        <w:t xml:space="preserve"> </w:t>
      </w:r>
      <w:r w:rsidRPr="001E4247">
        <w:rPr>
          <w:lang w:val="el-GR"/>
        </w:rPr>
        <w:t xml:space="preserve">σχετικά με τις ικανότητες που δανείζει στον υποψήφιο οικονομικό φορέα </w:t>
      </w:r>
      <w:r w:rsidRPr="001E4247">
        <w:rPr>
          <w:lang w:val="el-GR" w:eastAsia="el-GR"/>
        </w:rPr>
        <w:t xml:space="preserve">καθώς και το Μέρος </w:t>
      </w:r>
      <w:r w:rsidRPr="001E4247">
        <w:rPr>
          <w:lang w:val="en-US" w:eastAsia="el-GR"/>
        </w:rPr>
        <w:t>VI</w:t>
      </w:r>
      <w:r w:rsidRPr="001E4247">
        <w:rPr>
          <w:lang w:val="el-GR" w:eastAsia="el-GR"/>
        </w:rPr>
        <w:t xml:space="preserve"> Τελικές Δηλώσεις </w:t>
      </w:r>
    </w:p>
    <w:p w14:paraId="1ADAA98A" w14:textId="77777777" w:rsidR="004E535D" w:rsidRPr="001E4247" w:rsidRDefault="004E535D" w:rsidP="004E535D">
      <w:pPr>
        <w:rPr>
          <w:lang w:val="el-GR" w:eastAsia="el-GR"/>
        </w:rPr>
      </w:pPr>
      <w:r w:rsidRPr="001E4247">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1A6CE40" w14:textId="77777777" w:rsidR="00730FB9" w:rsidRPr="001E4247" w:rsidRDefault="00D9390F" w:rsidP="00D9390F">
      <w:pPr>
        <w:rPr>
          <w:u w:val="single"/>
          <w:lang w:val="el-GR" w:eastAsia="el-GR"/>
        </w:rPr>
      </w:pPr>
      <w:r w:rsidRPr="001E4247">
        <w:rPr>
          <w:u w:val="single"/>
          <w:lang w:val="el-GR"/>
        </w:rPr>
        <w:t xml:space="preserve">γ. </w:t>
      </w:r>
      <w:r w:rsidR="00730FB9" w:rsidRPr="001E4247">
        <w:rPr>
          <w:u w:val="single"/>
          <w:lang w:val="el-GR"/>
        </w:rPr>
        <w:t>ΕΕΕΣ</w:t>
      </w:r>
      <w:r w:rsidR="00730FB9" w:rsidRPr="001E4247">
        <w:rPr>
          <w:u w:val="single"/>
          <w:lang w:val="el-GR" w:eastAsia="el-GR"/>
        </w:rPr>
        <w:t xml:space="preserve"> - Ενώσεις οικονομικών φορέων Κοινοπραξίες </w:t>
      </w:r>
      <w:proofErr w:type="spellStart"/>
      <w:r w:rsidR="00542891" w:rsidRPr="001E4247">
        <w:rPr>
          <w:u w:val="single"/>
          <w:lang w:val="el-GR" w:eastAsia="el-GR"/>
        </w:rPr>
        <w:t>κλπ</w:t>
      </w:r>
      <w:proofErr w:type="spellEnd"/>
    </w:p>
    <w:p w14:paraId="07435328" w14:textId="77777777" w:rsidR="00D9390F" w:rsidRPr="001E4247" w:rsidRDefault="00D9390F">
      <w:pPr>
        <w:rPr>
          <w:lang w:val="el-GR"/>
        </w:rPr>
      </w:pPr>
      <w:r w:rsidRPr="001E4247">
        <w:rPr>
          <w:lang w:val="el-GR"/>
        </w:rPr>
        <w:lastRenderedPageBreak/>
        <w:t>Στην περίπτωση συμμετοχής στο διαγωνισμό από κοινού ομίλων οικονομικών φορέων (</w:t>
      </w:r>
      <w:proofErr w:type="spellStart"/>
      <w:r w:rsidRPr="001E4247">
        <w:rPr>
          <w:lang w:val="el-GR"/>
        </w:rPr>
        <w:t>λ.χ</w:t>
      </w:r>
      <w:proofErr w:type="spellEnd"/>
      <w:r w:rsidRPr="001E4247">
        <w:rPr>
          <w:lang w:val="el-GR"/>
        </w:rPr>
        <w:t xml:space="preserve"> ενώσεων,</w:t>
      </w:r>
      <w:r w:rsidR="00A01EC2" w:rsidRPr="001E4247">
        <w:rPr>
          <w:lang w:val="el-GR"/>
        </w:rPr>
        <w:t xml:space="preserve"> </w:t>
      </w:r>
      <w:r w:rsidRPr="001E4247">
        <w:rPr>
          <w:lang w:val="el-GR"/>
        </w:rPr>
        <w:t xml:space="preserve">κοινοπραξιών, συνεταιρισμών </w:t>
      </w:r>
      <w:proofErr w:type="spellStart"/>
      <w:r w:rsidRPr="001E4247">
        <w:rPr>
          <w:lang w:val="el-GR"/>
        </w:rPr>
        <w:t>κλπ</w:t>
      </w:r>
      <w:proofErr w:type="spellEnd"/>
      <w:r w:rsidRPr="001E4247">
        <w:rPr>
          <w:lang w:val="el-GR"/>
        </w:rPr>
        <w:t xml:space="preserve">), </w:t>
      </w:r>
      <w:r w:rsidR="00A01EC2" w:rsidRPr="001E4247">
        <w:rPr>
          <w:lang w:val="el-GR"/>
        </w:rPr>
        <w:t>υποβάλλεται χωριστό ΕΕΕΣ</w:t>
      </w:r>
      <w:r w:rsidR="00A01EC2" w:rsidRPr="001E4247" w:rsidDel="00A01EC2">
        <w:rPr>
          <w:lang w:val="el-GR"/>
        </w:rPr>
        <w:t xml:space="preserve"> </w:t>
      </w:r>
      <w:r w:rsidRPr="001E4247">
        <w:rPr>
          <w:lang w:val="el-GR"/>
        </w:rPr>
        <w:t>για κάθε έναν συμμετέχοντα οικονομικό φορέα</w:t>
      </w:r>
      <w:r w:rsidR="00A01EC2" w:rsidRPr="001E4247">
        <w:rPr>
          <w:lang w:val="el-GR"/>
        </w:rPr>
        <w:t>.</w:t>
      </w:r>
    </w:p>
    <w:p w14:paraId="3CD9DA35" w14:textId="77777777" w:rsidR="00730FB9" w:rsidRPr="001E4247" w:rsidRDefault="00730FB9" w:rsidP="00730FB9">
      <w:pPr>
        <w:rPr>
          <w:u w:val="single"/>
          <w:lang w:val="el-GR" w:eastAsia="el-GR"/>
        </w:rPr>
      </w:pPr>
      <w:r w:rsidRPr="001E4247">
        <w:rPr>
          <w:u w:val="single"/>
          <w:lang w:val="el-GR" w:eastAsia="el-GR"/>
        </w:rPr>
        <w:t>δ. ΕΕΕΣ - Υπεργολάβοι:</w:t>
      </w:r>
    </w:p>
    <w:p w14:paraId="0C94F155" w14:textId="77777777" w:rsidR="00730FB9" w:rsidRPr="001E4247" w:rsidRDefault="00730FB9" w:rsidP="00730FB9">
      <w:pPr>
        <w:rPr>
          <w:lang w:val="el-GR"/>
        </w:rPr>
      </w:pPr>
      <w:r w:rsidRPr="001E4247">
        <w:rPr>
          <w:lang w:val="el-GR"/>
        </w:rPr>
        <w:t>Σε περίπτωση που ο προσφέρων προτίθεται να αναθέσει υπό μορφή υπεργολαβίας σε τρίτο/</w:t>
      </w:r>
      <w:proofErr w:type="spellStart"/>
      <w:r w:rsidRPr="001E4247">
        <w:rPr>
          <w:lang w:val="el-GR"/>
        </w:rPr>
        <w:t>ους</w:t>
      </w:r>
      <w:proofErr w:type="spellEnd"/>
      <w:r w:rsidRPr="001E4247">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1E4247">
        <w:rPr>
          <w:lang w:val="el-GR"/>
        </w:rPr>
        <w:t>υπεργολαβικά</w:t>
      </w:r>
      <w:proofErr w:type="spellEnd"/>
      <w:r w:rsidRPr="001E4247">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1E4247">
        <w:rPr>
          <w:lang w:val="el-GR" w:eastAsia="el-GR"/>
        </w:rPr>
        <w:t xml:space="preserve">καθώς και το Μέρος </w:t>
      </w:r>
      <w:r w:rsidRPr="001E4247">
        <w:rPr>
          <w:lang w:val="en-US" w:eastAsia="el-GR"/>
        </w:rPr>
        <w:t>VI</w:t>
      </w:r>
      <w:r w:rsidRPr="001E4247">
        <w:rPr>
          <w:lang w:val="el-GR" w:eastAsia="el-GR"/>
        </w:rPr>
        <w:t xml:space="preserve"> Τελικές Δηλώσεις</w:t>
      </w:r>
      <w:r w:rsidRPr="001E4247">
        <w:rPr>
          <w:lang w:val="el-GR"/>
        </w:rPr>
        <w:t xml:space="preserve">. </w:t>
      </w:r>
    </w:p>
    <w:p w14:paraId="48FB07B2" w14:textId="77777777" w:rsidR="008338F0" w:rsidRPr="001E4247" w:rsidRDefault="00730FB9">
      <w:pPr>
        <w:rPr>
          <w:lang w:val="el-GR"/>
        </w:rPr>
      </w:pPr>
      <w:r w:rsidRPr="001E4247">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61630BE2" w14:textId="77777777" w:rsidR="00FB65FD" w:rsidRPr="001E4247" w:rsidRDefault="00FB65FD">
      <w:pPr>
        <w:rPr>
          <w:b/>
          <w:bCs/>
          <w:lang w:val="el-GR"/>
        </w:rPr>
      </w:pPr>
    </w:p>
    <w:p w14:paraId="2FCBBD3C" w14:textId="77777777" w:rsidR="002C7E9A" w:rsidRPr="001E4247" w:rsidRDefault="002C7E9A">
      <w:pPr>
        <w:pStyle w:val="Heading4"/>
        <w:rPr>
          <w:rFonts w:cs="Tahoma"/>
          <w:szCs w:val="22"/>
          <w:lang w:val="el-GR"/>
        </w:rPr>
      </w:pPr>
      <w:bookmarkStart w:id="296" w:name="_Toc97194307"/>
      <w:bookmarkStart w:id="297" w:name="_Toc97204923"/>
      <w:bookmarkStart w:id="298" w:name="_Toc129705093"/>
      <w:r w:rsidRPr="001E4247">
        <w:rPr>
          <w:rFonts w:cs="Tahoma"/>
          <w:szCs w:val="22"/>
          <w:lang w:val="el-GR"/>
        </w:rPr>
        <w:t>Τεχνική Προσφορά</w:t>
      </w:r>
      <w:bookmarkEnd w:id="296"/>
      <w:bookmarkEnd w:id="297"/>
      <w:bookmarkEnd w:id="298"/>
      <w:r w:rsidRPr="001E4247">
        <w:rPr>
          <w:rFonts w:cs="Tahoma"/>
          <w:szCs w:val="22"/>
          <w:lang w:val="el-GR"/>
        </w:rPr>
        <w:t xml:space="preserve"> </w:t>
      </w:r>
      <w:r w:rsidR="00E1337D" w:rsidRPr="001E4247">
        <w:rPr>
          <w:rFonts w:cs="Tahoma"/>
          <w:szCs w:val="22"/>
          <w:lang w:val="el-GR"/>
        </w:rPr>
        <w:t xml:space="preserve"> </w:t>
      </w:r>
    </w:p>
    <w:p w14:paraId="3627825C" w14:textId="7BB9ED21" w:rsidR="007A3AC0" w:rsidRPr="001E4247" w:rsidRDefault="007A3AC0" w:rsidP="007A3AC0">
      <w:pPr>
        <w:rPr>
          <w:lang w:val="el-GR"/>
        </w:rPr>
      </w:pPr>
      <w:r w:rsidRPr="001E4247">
        <w:rPr>
          <w:lang w:val="en-US"/>
        </w:rPr>
        <w:t>H</w:t>
      </w:r>
      <w:r w:rsidRPr="001E4247">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sidRPr="001E4247">
        <w:rPr>
          <w:lang w:val="el-GR"/>
        </w:rPr>
        <w:t xml:space="preserve"> </w:t>
      </w:r>
      <w:r w:rsidR="00801949" w:rsidRPr="001E4247">
        <w:rPr>
          <w:lang w:val="el-GR"/>
        </w:rPr>
        <w:fldChar w:fldCharType="begin"/>
      </w:r>
      <w:r w:rsidR="006712BB" w:rsidRPr="001E4247">
        <w:rPr>
          <w:lang w:val="el-GR"/>
        </w:rPr>
        <w:instrText xml:space="preserve"> REF _Ref496625830 \h </w:instrText>
      </w:r>
      <w:r w:rsidR="006D7AEF" w:rsidRPr="001E4247">
        <w:rPr>
          <w:lang w:val="el-GR"/>
        </w:rPr>
        <w:instrText xml:space="preserve"> \* MERGEFORMAT </w:instrText>
      </w:r>
      <w:r w:rsidR="00801949" w:rsidRPr="001E4247">
        <w:rPr>
          <w:lang w:val="el-GR"/>
        </w:rPr>
      </w:r>
      <w:r w:rsidR="00801949" w:rsidRPr="001E4247">
        <w:rPr>
          <w:lang w:val="el-GR"/>
        </w:rPr>
        <w:fldChar w:fldCharType="separate"/>
      </w:r>
      <w:r w:rsidR="00E11B07" w:rsidRPr="001E4247">
        <w:rPr>
          <w:lang w:val="el-GR"/>
        </w:rPr>
        <w:t>ΠΑΡΑΡΤΗΜΑ Ι – Αναλυτική Περιγραφή Φυσικού και Οικονομικού Αντικειμένου της Σύμβασης</w:t>
      </w:r>
      <w:r w:rsidR="00801949" w:rsidRPr="001E4247">
        <w:rPr>
          <w:lang w:val="el-GR"/>
        </w:rPr>
        <w:fldChar w:fldCharType="end"/>
      </w:r>
      <w:r w:rsidRPr="001E4247">
        <w:rPr>
          <w:lang w:val="el-GR"/>
        </w:rPr>
        <w:t xml:space="preserve">  &amp;</w:t>
      </w:r>
      <w:r w:rsidR="006D7AEF" w:rsidRPr="001E4247">
        <w:rPr>
          <w:lang w:val="el-GR"/>
        </w:rPr>
        <w:t xml:space="preserve"> </w:t>
      </w:r>
      <w:r w:rsidR="00801949" w:rsidRPr="001E4247">
        <w:rPr>
          <w:lang w:val="el-GR"/>
        </w:rPr>
        <w:fldChar w:fldCharType="begin"/>
      </w:r>
      <w:r w:rsidR="006712BB" w:rsidRPr="001E4247">
        <w:rPr>
          <w:lang w:val="el-GR"/>
        </w:rPr>
        <w:instrText xml:space="preserve"> REF _Ref40980421 \h </w:instrText>
      </w:r>
      <w:r w:rsidR="006D7AEF" w:rsidRPr="001E4247">
        <w:rPr>
          <w:lang w:val="el-GR"/>
        </w:rPr>
        <w:instrText xml:space="preserve"> \* MERGEFORMAT </w:instrText>
      </w:r>
      <w:r w:rsidR="00801949" w:rsidRPr="001E4247">
        <w:rPr>
          <w:lang w:val="el-GR"/>
        </w:rPr>
      </w:r>
      <w:r w:rsidR="00801949" w:rsidRPr="001E4247">
        <w:rPr>
          <w:lang w:val="el-GR"/>
        </w:rPr>
        <w:fldChar w:fldCharType="separate"/>
      </w:r>
      <w:r w:rsidR="00E11B07" w:rsidRPr="001E4247">
        <w:rPr>
          <w:lang w:val="el-GR"/>
        </w:rPr>
        <w:t>ΠΑΡΑΡΤΗΜΑ ΙΙ – Πίνακες Συμμόρφωσης</w:t>
      </w:r>
      <w:r w:rsidR="00801949" w:rsidRPr="001E4247">
        <w:rPr>
          <w:lang w:val="el-GR"/>
        </w:rPr>
        <w:fldChar w:fldCharType="end"/>
      </w:r>
      <w:r w:rsidRPr="001E4247">
        <w:rPr>
          <w:lang w:val="el-GR"/>
        </w:rPr>
        <w:t xml:space="preserve"> Ι τις παρούσας</w:t>
      </w:r>
      <w:r w:rsidR="00E1337D" w:rsidRPr="001E4247">
        <w:rPr>
          <w:lang w:val="el-GR"/>
        </w:rPr>
        <w:t xml:space="preserve"> </w:t>
      </w:r>
      <w:r w:rsidRPr="001E4247">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sidRPr="001E4247">
        <w:rPr>
          <w:lang w:val="el-GR"/>
        </w:rPr>
        <w:t>.</w:t>
      </w:r>
    </w:p>
    <w:p w14:paraId="24C0DBEA" w14:textId="7821FE3F" w:rsidR="007A3AC0" w:rsidRPr="001E4247" w:rsidRDefault="007A3AC0" w:rsidP="009C3C60">
      <w:pPr>
        <w:suppressAutoHyphens w:val="0"/>
        <w:spacing w:line="276" w:lineRule="auto"/>
        <w:rPr>
          <w:lang w:val="el-GR"/>
        </w:rPr>
      </w:pPr>
      <w:r w:rsidRPr="001E4247">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1E4247">
        <w:rPr>
          <w:lang w:val="el-GR"/>
        </w:rPr>
        <w:t xml:space="preserve">σύμφωνα με το </w:t>
      </w:r>
      <w:r w:rsidR="00801949" w:rsidRPr="001E4247">
        <w:rPr>
          <w:lang w:val="el-GR"/>
        </w:rPr>
        <w:fldChar w:fldCharType="begin"/>
      </w:r>
      <w:r w:rsidR="007D2CC2" w:rsidRPr="001E4247">
        <w:rPr>
          <w:lang w:val="el-GR"/>
        </w:rPr>
        <w:instrText xml:space="preserve"> REF _Ref40980475 \h </w:instrText>
      </w:r>
      <w:r w:rsidR="006D7AEF" w:rsidRPr="001E4247">
        <w:rPr>
          <w:lang w:val="el-GR"/>
        </w:rPr>
        <w:instrText xml:space="preserve"> \* MERGEFORMAT </w:instrText>
      </w:r>
      <w:r w:rsidR="00801949" w:rsidRPr="001E4247">
        <w:rPr>
          <w:lang w:val="el-GR"/>
        </w:rPr>
      </w:r>
      <w:r w:rsidR="00801949" w:rsidRPr="001E4247">
        <w:rPr>
          <w:lang w:val="el-GR"/>
        </w:rPr>
        <w:fldChar w:fldCharType="separate"/>
      </w:r>
      <w:r w:rsidR="00E11B07" w:rsidRPr="00E11B07">
        <w:rPr>
          <w:lang w:val="el-GR"/>
        </w:rPr>
        <w:t xml:space="preserve">ΠΑΡΑΡΤΗΜΑ </w:t>
      </w:r>
      <w:r w:rsidR="00E11B07" w:rsidRPr="001E4247">
        <w:t>V</w:t>
      </w:r>
      <w:r w:rsidR="00E11B07" w:rsidRPr="00E11B07">
        <w:rPr>
          <w:lang w:val="el-GR"/>
        </w:rPr>
        <w:t xml:space="preserve"> – Υπόδειγμα Τεχνικής Προσφοράς</w:t>
      </w:r>
      <w:r w:rsidR="00801949" w:rsidRPr="001E4247">
        <w:rPr>
          <w:lang w:val="el-GR"/>
        </w:rPr>
        <w:fldChar w:fldCharType="end"/>
      </w:r>
      <w:r w:rsidR="00C84B11" w:rsidRPr="001E4247">
        <w:rPr>
          <w:lang w:val="el-GR"/>
        </w:rPr>
        <w:t xml:space="preserve"> της παρ</w:t>
      </w:r>
      <w:r w:rsidR="003A206A" w:rsidRPr="001E4247">
        <w:rPr>
          <w:lang w:val="el-GR"/>
        </w:rPr>
        <w:t>ο</w:t>
      </w:r>
      <w:r w:rsidR="00C84B11" w:rsidRPr="001E4247">
        <w:rPr>
          <w:lang w:val="el-GR"/>
        </w:rPr>
        <w:t>ύσας διακήρυξης</w:t>
      </w:r>
      <w:r w:rsidR="003A206A" w:rsidRPr="001E4247">
        <w:rPr>
          <w:u w:val="single"/>
          <w:lang w:val="el-GR"/>
        </w:rPr>
        <w:t xml:space="preserve"> (</w:t>
      </w:r>
      <w:r w:rsidRPr="001E4247">
        <w:rPr>
          <w:lang w:val="el-GR"/>
        </w:rPr>
        <w:t>σε συμπιεσμένη μορφή</w:t>
      </w:r>
      <w:r w:rsidR="003A206A" w:rsidRPr="001E4247">
        <w:rPr>
          <w:lang w:val="el-GR"/>
        </w:rPr>
        <w:t xml:space="preserve"> και</w:t>
      </w:r>
      <w:r w:rsidRPr="001E4247">
        <w:rPr>
          <w:lang w:val="el-GR"/>
        </w:rPr>
        <w:t xml:space="preserve"> κατά προτίμηση</w:t>
      </w:r>
      <w:r w:rsidR="003A206A" w:rsidRPr="001E4247">
        <w:rPr>
          <w:lang w:val="el-GR"/>
        </w:rPr>
        <w:t xml:space="preserve"> σε</w:t>
      </w:r>
      <w:r w:rsidRPr="001E4247">
        <w:rPr>
          <w:lang w:val="el-GR"/>
        </w:rPr>
        <w:t xml:space="preserve"> ένα (1) αρχείο </w:t>
      </w:r>
      <w:r w:rsidRPr="001E4247">
        <w:rPr>
          <w:lang w:val="en-US"/>
        </w:rPr>
        <w:t>pdf</w:t>
      </w:r>
      <w:r w:rsidR="003A206A" w:rsidRPr="001E4247">
        <w:rPr>
          <w:lang w:val="el-GR"/>
        </w:rPr>
        <w:t>).</w:t>
      </w:r>
      <w:r w:rsidR="00E1337D" w:rsidRPr="001E4247">
        <w:rPr>
          <w:lang w:val="el-GR"/>
        </w:rPr>
        <w:t xml:space="preserve"> </w:t>
      </w:r>
      <w:r w:rsidR="0034186C" w:rsidRPr="001E4247">
        <w:rPr>
          <w:lang w:val="el-GR"/>
        </w:rPr>
        <w:t>Επιπλέον ο</w:t>
      </w:r>
      <w:r w:rsidRPr="001E4247">
        <w:rPr>
          <w:lang w:val="el-GR"/>
        </w:rPr>
        <w:t>ι οικονομικοί φορείς αναφέρουν</w:t>
      </w:r>
      <w:r w:rsidR="0034186C" w:rsidRPr="001E4247">
        <w:rPr>
          <w:lang w:val="el-GR"/>
        </w:rPr>
        <w:t xml:space="preserve"> στην τεχνική προσφορά τους</w:t>
      </w:r>
      <w:r w:rsidR="00E1337D" w:rsidRPr="001E4247">
        <w:rPr>
          <w:lang w:val="el-GR"/>
        </w:rPr>
        <w:t xml:space="preserve"> </w:t>
      </w:r>
      <w:r w:rsidRPr="001E4247">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15C16758" w14:textId="77777777" w:rsidR="008338F0" w:rsidRPr="001E4247" w:rsidRDefault="008338F0" w:rsidP="007A3AC0">
      <w:pPr>
        <w:rPr>
          <w:lang w:val="el-GR"/>
        </w:rPr>
      </w:pPr>
    </w:p>
    <w:p w14:paraId="37A64B73" w14:textId="77777777" w:rsidR="008338F0" w:rsidRPr="001E4247" w:rsidRDefault="003355E7" w:rsidP="005A1609">
      <w:pPr>
        <w:pStyle w:val="Heading3"/>
        <w:ind w:left="709" w:hanging="709"/>
        <w:rPr>
          <w:lang w:val="el-GR"/>
        </w:rPr>
      </w:pPr>
      <w:bookmarkStart w:id="299" w:name="_Ref496542376"/>
      <w:bookmarkStart w:id="300" w:name="_Toc97194308"/>
      <w:bookmarkStart w:id="301" w:name="_Toc97194439"/>
      <w:bookmarkStart w:id="302" w:name="_Toc97204924"/>
      <w:bookmarkStart w:id="303" w:name="_Toc129705094"/>
      <w:r w:rsidRPr="001E4247">
        <w:rPr>
          <w:lang w:val="el-GR"/>
        </w:rPr>
        <w:t>Περιεχόμενα Φακέλου «Οικονομική Προσφορά» / Τρόπος σύνταξης και υποβολής οικονομικών προσφορών</w:t>
      </w:r>
      <w:bookmarkEnd w:id="299"/>
      <w:bookmarkEnd w:id="300"/>
      <w:bookmarkEnd w:id="301"/>
      <w:bookmarkEnd w:id="302"/>
      <w:bookmarkEnd w:id="303"/>
    </w:p>
    <w:p w14:paraId="01A94243" w14:textId="77777777" w:rsidR="001E3C20" w:rsidRPr="001E4247" w:rsidRDefault="001E3C20" w:rsidP="00422D27">
      <w:pPr>
        <w:autoSpaceDE w:val="0"/>
        <w:autoSpaceDN w:val="0"/>
        <w:adjustRightInd w:val="0"/>
        <w:spacing w:after="0" w:line="276" w:lineRule="auto"/>
        <w:rPr>
          <w:lang w:val="el-GR"/>
        </w:rPr>
      </w:pPr>
    </w:p>
    <w:p w14:paraId="555FC2C1" w14:textId="7A0DE36A" w:rsidR="001E3C20" w:rsidRPr="001E4247" w:rsidRDefault="001E3C20" w:rsidP="001E3C20">
      <w:pPr>
        <w:autoSpaceDE w:val="0"/>
        <w:autoSpaceDN w:val="0"/>
        <w:adjustRightInd w:val="0"/>
        <w:spacing w:after="0" w:line="276" w:lineRule="auto"/>
        <w:rPr>
          <w:lang w:val="el-GR"/>
        </w:rPr>
      </w:pPr>
      <w:r w:rsidRPr="001E4247">
        <w:rPr>
          <w:lang w:val="el-GR" w:eastAsia="el-GR"/>
        </w:rPr>
        <w:t xml:space="preserve">Η οικονομική προσφορά συντάσσεται </w:t>
      </w:r>
      <w:r w:rsidR="00F42E1F" w:rsidRPr="001E4247">
        <w:rPr>
          <w:lang w:val="el-GR" w:eastAsia="el-GR"/>
        </w:rPr>
        <w:t xml:space="preserve">με βάση το κριτήριο ανάθεσης και </w:t>
      </w:r>
      <w:r w:rsidRPr="001E4247">
        <w:rPr>
          <w:lang w:val="el-GR" w:eastAsia="el-GR"/>
        </w:rPr>
        <w:t xml:space="preserve">σύμφωνα με το υπόδειγμα </w:t>
      </w:r>
      <w:r w:rsidR="007D2CC2" w:rsidRPr="001E4247">
        <w:rPr>
          <w:lang w:val="el-GR" w:eastAsia="el-GR"/>
        </w:rPr>
        <w:t>που παρέχεται σ</w:t>
      </w:r>
      <w:r w:rsidRPr="001E4247">
        <w:rPr>
          <w:lang w:val="el-GR" w:eastAsia="el-GR"/>
        </w:rPr>
        <w:t>το</w:t>
      </w:r>
      <w:r w:rsidR="009567C7" w:rsidRPr="001E4247">
        <w:rPr>
          <w:lang w:val="el-GR" w:eastAsia="el-GR"/>
        </w:rPr>
        <w:t xml:space="preserve"> </w:t>
      </w:r>
      <w:r w:rsidR="00801949" w:rsidRPr="001E4247">
        <w:rPr>
          <w:lang w:val="el-GR" w:eastAsia="el-GR"/>
        </w:rPr>
        <w:fldChar w:fldCharType="begin"/>
      </w:r>
      <w:r w:rsidR="007D2CC2" w:rsidRPr="001E4247">
        <w:rPr>
          <w:lang w:val="el-GR" w:eastAsia="el-GR"/>
        </w:rPr>
        <w:instrText xml:space="preserve"> REF _Ref40980548 \h </w:instrText>
      </w:r>
      <w:r w:rsidR="001E4247">
        <w:rPr>
          <w:lang w:val="el-GR" w:eastAsia="el-GR"/>
        </w:rPr>
        <w:instrText xml:space="preserve"> \* MERGEFORMAT </w:instrText>
      </w:r>
      <w:r w:rsidR="00801949" w:rsidRPr="001E4247">
        <w:rPr>
          <w:lang w:val="el-GR" w:eastAsia="el-GR"/>
        </w:rPr>
      </w:r>
      <w:r w:rsidR="00801949" w:rsidRPr="001E4247">
        <w:rPr>
          <w:lang w:val="el-GR" w:eastAsia="el-GR"/>
        </w:rPr>
        <w:fldChar w:fldCharType="separate"/>
      </w:r>
      <w:r w:rsidR="00E11B07" w:rsidRPr="001E4247">
        <w:rPr>
          <w:lang w:val="el-GR"/>
        </w:rPr>
        <w:t xml:space="preserve">ΠΑΡΑΡΤΗΜΑ </w:t>
      </w:r>
      <w:r w:rsidR="00E11B07" w:rsidRPr="001E4247">
        <w:t>VI</w:t>
      </w:r>
      <w:r w:rsidR="00E11B07" w:rsidRPr="001E4247">
        <w:rPr>
          <w:lang w:val="el-GR"/>
        </w:rPr>
        <w:t xml:space="preserve"> – Υπόδειγμα Οικονομικής Προσφοράς</w:t>
      </w:r>
      <w:r w:rsidR="00801949" w:rsidRPr="001E4247">
        <w:rPr>
          <w:lang w:val="el-GR" w:eastAsia="el-GR"/>
        </w:rPr>
        <w:fldChar w:fldCharType="end"/>
      </w:r>
      <w:r w:rsidRPr="001E4247">
        <w:rPr>
          <w:lang w:val="el-GR" w:eastAsia="el-GR"/>
        </w:rPr>
        <w:t xml:space="preserve"> της παρούσας Διακήρυξης και υποβάλλεται </w:t>
      </w:r>
      <w:r w:rsidRPr="001E4247">
        <w:rPr>
          <w:lang w:val="el-GR"/>
        </w:rPr>
        <w:t>ηλεκτρονικά</w:t>
      </w:r>
      <w:r w:rsidR="001852F3" w:rsidRPr="001E4247">
        <w:rPr>
          <w:lang w:val="el-GR"/>
        </w:rPr>
        <w:t xml:space="preserve"> σε μορφή αρχείου .</w:t>
      </w:r>
      <w:r w:rsidR="001852F3" w:rsidRPr="001E4247">
        <w:rPr>
          <w:lang w:val="en-US"/>
        </w:rPr>
        <w:t>pdf</w:t>
      </w:r>
      <w:r w:rsidR="001852F3" w:rsidRPr="001E4247">
        <w:rPr>
          <w:lang w:val="el-GR"/>
        </w:rPr>
        <w:t xml:space="preserve"> ψηφιακά υπογεγραμμένη, </w:t>
      </w:r>
      <w:r w:rsidRPr="001E4247">
        <w:rPr>
          <w:lang w:val="el-GR"/>
        </w:rPr>
        <w:t xml:space="preserve">στον </w:t>
      </w:r>
      <w:proofErr w:type="spellStart"/>
      <w:r w:rsidRPr="001E4247">
        <w:rPr>
          <w:lang w:val="el-GR"/>
        </w:rPr>
        <w:t>Υποφάκελο</w:t>
      </w:r>
      <w:proofErr w:type="spellEnd"/>
      <w:r w:rsidRPr="001E4247">
        <w:rPr>
          <w:lang w:val="el-GR"/>
        </w:rPr>
        <w:t xml:space="preserve"> «Οικονομική Προσφορά». </w:t>
      </w:r>
    </w:p>
    <w:p w14:paraId="55BF4BB7" w14:textId="77777777" w:rsidR="001E3C20" w:rsidRPr="001E4247" w:rsidRDefault="001E3C20" w:rsidP="001E3C20">
      <w:pPr>
        <w:suppressAutoHyphens w:val="0"/>
        <w:autoSpaceDE w:val="0"/>
        <w:autoSpaceDN w:val="0"/>
        <w:adjustRightInd w:val="0"/>
        <w:spacing w:after="0"/>
        <w:jc w:val="left"/>
        <w:rPr>
          <w:lang w:val="el-GR" w:eastAsia="el-GR"/>
        </w:rPr>
      </w:pPr>
    </w:p>
    <w:p w14:paraId="26C89C79" w14:textId="77777777" w:rsidR="00585042" w:rsidRPr="001E4247" w:rsidRDefault="00585042" w:rsidP="00585042">
      <w:pPr>
        <w:rPr>
          <w:lang w:val="el-GR"/>
        </w:rPr>
      </w:pPr>
      <w:r w:rsidRPr="001E4247">
        <w:rPr>
          <w:lang w:val="el-GR"/>
        </w:rPr>
        <w:t>Η τιμή δίνεται σε ευρώ ανά μονάδα μέτρησης.</w:t>
      </w:r>
    </w:p>
    <w:p w14:paraId="7927A47F" w14:textId="77777777" w:rsidR="008338F0" w:rsidRPr="001E4247" w:rsidRDefault="003355E7">
      <w:pPr>
        <w:rPr>
          <w:lang w:val="el-GR"/>
        </w:rPr>
      </w:pPr>
      <w:r w:rsidRPr="001E4247">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E4247">
        <w:rPr>
          <w:lang w:val="el-GR" w:eastAsia="el-GR"/>
        </w:rPr>
        <w:t xml:space="preserve"> </w:t>
      </w:r>
      <w:r w:rsidR="001852F3" w:rsidRPr="001E4247">
        <w:rPr>
          <w:lang w:val="el-GR" w:eastAsia="el-GR"/>
        </w:rPr>
        <w:t xml:space="preserve">της παρούσας. </w:t>
      </w:r>
      <w:r w:rsidRPr="001E4247">
        <w:rPr>
          <w:rStyle w:val="WW-FootnoteReference9"/>
          <w:lang w:val="el-GR" w:eastAsia="el-GR"/>
        </w:rPr>
        <w:t>.</w:t>
      </w:r>
    </w:p>
    <w:p w14:paraId="00DE947A" w14:textId="77777777" w:rsidR="008338F0" w:rsidRPr="001E4247" w:rsidRDefault="003355E7">
      <w:pPr>
        <w:rPr>
          <w:lang w:val="el-GR"/>
        </w:rPr>
      </w:pPr>
      <w:r w:rsidRPr="001E4247">
        <w:rPr>
          <w:lang w:val="el-GR"/>
        </w:rPr>
        <w:t xml:space="preserve">Οι υπέρ τρίτων κρατήσεις υπόκεινται στο εκάστοτε ισχύον αναλογικό τέλος χαρτοσήμου και </w:t>
      </w:r>
      <w:r w:rsidR="00043D44" w:rsidRPr="001E4247">
        <w:rPr>
          <w:lang w:val="el-GR"/>
        </w:rPr>
        <w:t>στην επ’ αυτού εισφορά υπέρ ΟΓΑ.</w:t>
      </w:r>
    </w:p>
    <w:p w14:paraId="75F2B501" w14:textId="77777777" w:rsidR="008338F0" w:rsidRPr="001E4247" w:rsidRDefault="003355E7">
      <w:pPr>
        <w:rPr>
          <w:lang w:val="el-GR"/>
        </w:rPr>
      </w:pPr>
      <w:r w:rsidRPr="001E4247">
        <w:rPr>
          <w:lang w:val="el-GR"/>
        </w:rPr>
        <w:lastRenderedPageBreak/>
        <w:t xml:space="preserve">Οι προσφερόμενες τιμές είναι σταθερές καθ’ όλη τη διάρκεια της σύμβασης και δεν αναπροσαρμόζονται </w:t>
      </w:r>
    </w:p>
    <w:p w14:paraId="7B16D967" w14:textId="77777777" w:rsidR="001852F3" w:rsidRPr="001E4247" w:rsidRDefault="003355E7">
      <w:pPr>
        <w:rPr>
          <w:lang w:val="el-GR"/>
        </w:rPr>
      </w:pPr>
      <w:r w:rsidRPr="001E4247">
        <w:rPr>
          <w:lang w:val="el-GR"/>
        </w:rPr>
        <w:t xml:space="preserve">Ως απαράδεκτες θα απορρίπτονται προσφορές στις οποίες: </w:t>
      </w:r>
    </w:p>
    <w:p w14:paraId="369F3B54" w14:textId="77777777" w:rsidR="001852F3" w:rsidRPr="001E4247" w:rsidRDefault="003355E7">
      <w:pPr>
        <w:rPr>
          <w:lang w:val="el-GR"/>
        </w:rPr>
      </w:pPr>
      <w:r w:rsidRPr="001E4247">
        <w:rPr>
          <w:lang w:val="el-GR"/>
        </w:rPr>
        <w:t>α) δεν δίνεται τιμή σε ΕΥΡΩ ή που καθορίζεται</w:t>
      </w:r>
      <w:r w:rsidR="00E1337D" w:rsidRPr="001E4247">
        <w:rPr>
          <w:lang w:val="el-GR"/>
        </w:rPr>
        <w:t xml:space="preserve"> </w:t>
      </w:r>
      <w:r w:rsidRPr="001E4247">
        <w:rPr>
          <w:lang w:val="el-GR"/>
        </w:rPr>
        <w:t xml:space="preserve">σχέση ΕΥΡΩ προς ξένο νόμισμα, </w:t>
      </w:r>
    </w:p>
    <w:p w14:paraId="15B3E98C" w14:textId="77777777" w:rsidR="001852F3" w:rsidRPr="001E4247" w:rsidRDefault="003355E7">
      <w:pPr>
        <w:rPr>
          <w:lang w:val="el-GR"/>
        </w:rPr>
      </w:pPr>
      <w:r w:rsidRPr="001E4247">
        <w:rPr>
          <w:lang w:val="el-GR"/>
        </w:rPr>
        <w:t xml:space="preserve">β) δεν προκύπτει με σαφήνεια η προσφερόμενη τιμή, με την επιφύλαξη </w:t>
      </w:r>
      <w:r w:rsidR="00C25AFF" w:rsidRPr="001E4247">
        <w:rPr>
          <w:lang w:val="el-GR"/>
        </w:rPr>
        <w:t xml:space="preserve">του </w:t>
      </w:r>
      <w:r w:rsidRPr="001E4247">
        <w:rPr>
          <w:lang w:val="el-GR"/>
        </w:rPr>
        <w:t xml:space="preserve">άρθρου 102 του ν. 4412/2016 </w:t>
      </w:r>
      <w:bookmarkStart w:id="304" w:name="_Hlk67667045"/>
      <w:r w:rsidR="00C25AFF" w:rsidRPr="001E4247">
        <w:rPr>
          <w:lang w:val="el-GR"/>
        </w:rPr>
        <w:t xml:space="preserve">όπως τροποποιήθηκε με το άρθρο 42 του ν. 4782/Α36/9-3-2021 </w:t>
      </w:r>
      <w:bookmarkEnd w:id="304"/>
      <w:r w:rsidRPr="001E4247">
        <w:rPr>
          <w:lang w:val="el-GR"/>
        </w:rPr>
        <w:t>και</w:t>
      </w:r>
    </w:p>
    <w:p w14:paraId="47DCEB44" w14:textId="14843148" w:rsidR="001852F3" w:rsidRPr="001E4247" w:rsidRDefault="003355E7">
      <w:pPr>
        <w:rPr>
          <w:lang w:val="el-GR"/>
        </w:rPr>
      </w:pPr>
      <w:r w:rsidRPr="001E4247">
        <w:rPr>
          <w:lang w:val="el-GR"/>
        </w:rPr>
        <w:t xml:space="preserve"> γ) η τιμή υπερβαίνει τον προϋπολογισμό της σύμβασης που καθορίζεται </w:t>
      </w:r>
      <w:r w:rsidR="001852F3" w:rsidRPr="001E4247">
        <w:rPr>
          <w:lang w:val="el-GR"/>
        </w:rPr>
        <w:t>στην</w:t>
      </w:r>
      <w:r w:rsidR="00E1337D" w:rsidRPr="001E4247">
        <w:rPr>
          <w:lang w:val="el-GR"/>
        </w:rPr>
        <w:t xml:space="preserve"> </w:t>
      </w:r>
      <w:r w:rsidRPr="001E4247">
        <w:rPr>
          <w:lang w:val="el-GR"/>
        </w:rPr>
        <w:t>παρούσα διακήρυξη.</w:t>
      </w:r>
    </w:p>
    <w:p w14:paraId="2D425B74" w14:textId="77777777" w:rsidR="008338F0" w:rsidRPr="001E4247" w:rsidRDefault="003355E7" w:rsidP="005A1609">
      <w:pPr>
        <w:pStyle w:val="Heading3"/>
        <w:ind w:left="709" w:hanging="709"/>
        <w:rPr>
          <w:lang w:val="el-GR"/>
        </w:rPr>
      </w:pPr>
      <w:bookmarkStart w:id="305" w:name="_Toc106629112"/>
      <w:bookmarkStart w:id="306" w:name="_Toc106629113"/>
      <w:bookmarkStart w:id="307" w:name="_Toc106629114"/>
      <w:bookmarkStart w:id="308" w:name="_Toc106629115"/>
      <w:bookmarkStart w:id="309" w:name="_Toc106629116"/>
      <w:bookmarkStart w:id="310" w:name="_Toc106629117"/>
      <w:bookmarkStart w:id="311" w:name="_Toc106629118"/>
      <w:bookmarkStart w:id="312" w:name="_Toc106629119"/>
      <w:bookmarkStart w:id="313" w:name="_Toc106629120"/>
      <w:bookmarkStart w:id="314" w:name="_Toc106629121"/>
      <w:bookmarkStart w:id="315" w:name="_Toc106629122"/>
      <w:bookmarkStart w:id="316" w:name="_Toc106629123"/>
      <w:bookmarkStart w:id="317" w:name="_Ref496542395"/>
      <w:bookmarkStart w:id="318" w:name="_Ref496542431"/>
      <w:bookmarkStart w:id="319" w:name="_Toc97194309"/>
      <w:bookmarkStart w:id="320" w:name="_Toc97194440"/>
      <w:bookmarkStart w:id="321" w:name="_Toc97204925"/>
      <w:bookmarkStart w:id="322" w:name="_Toc129705095"/>
      <w:bookmarkEnd w:id="305"/>
      <w:bookmarkEnd w:id="306"/>
      <w:bookmarkEnd w:id="307"/>
      <w:bookmarkEnd w:id="308"/>
      <w:bookmarkEnd w:id="309"/>
      <w:bookmarkEnd w:id="310"/>
      <w:bookmarkEnd w:id="311"/>
      <w:bookmarkEnd w:id="312"/>
      <w:bookmarkEnd w:id="313"/>
      <w:bookmarkEnd w:id="314"/>
      <w:bookmarkEnd w:id="315"/>
      <w:bookmarkEnd w:id="316"/>
      <w:r w:rsidRPr="001E4247">
        <w:rPr>
          <w:lang w:val="el-GR"/>
        </w:rPr>
        <w:t>Χρόνος ισχύος των προσφορών</w:t>
      </w:r>
      <w:bookmarkEnd w:id="317"/>
      <w:bookmarkEnd w:id="318"/>
      <w:bookmarkEnd w:id="319"/>
      <w:bookmarkEnd w:id="320"/>
      <w:bookmarkEnd w:id="321"/>
      <w:bookmarkEnd w:id="322"/>
      <w:r w:rsidR="00E1337D" w:rsidRPr="001E4247">
        <w:rPr>
          <w:lang w:val="el-GR"/>
        </w:rPr>
        <w:t xml:space="preserve"> </w:t>
      </w:r>
    </w:p>
    <w:p w14:paraId="65BB4BF4" w14:textId="77777777" w:rsidR="00263C2C" w:rsidRPr="001E4247" w:rsidRDefault="003355E7">
      <w:pPr>
        <w:rPr>
          <w:lang w:val="el-GR" w:eastAsia="el-GR"/>
        </w:rPr>
      </w:pPr>
      <w:r w:rsidRPr="001E4247">
        <w:rPr>
          <w:lang w:val="el-GR" w:eastAsia="el-GR"/>
        </w:rPr>
        <w:t xml:space="preserve">Οι υποβαλλόμενες προσφορές ισχύουν και δεσμεύουν τους οικονομικούς φορείς για διάστημα </w:t>
      </w:r>
      <w:r w:rsidR="00263C2C" w:rsidRPr="001E4247">
        <w:rPr>
          <w:iCs/>
          <w:lang w:val="el-GR" w:eastAsia="el-GR"/>
        </w:rPr>
        <w:t>δώδεκα (12) μηνών</w:t>
      </w:r>
      <w:r w:rsidR="00E1337D" w:rsidRPr="001E4247">
        <w:rPr>
          <w:i/>
          <w:lang w:val="el-GR" w:eastAsia="el-GR"/>
        </w:rPr>
        <w:t xml:space="preserve"> </w:t>
      </w:r>
      <w:r w:rsidRPr="001E4247">
        <w:rPr>
          <w:lang w:val="el-GR" w:eastAsia="el-GR"/>
        </w:rPr>
        <w:t xml:space="preserve">από την επόμενη </w:t>
      </w:r>
      <w:r w:rsidR="00AE21AF" w:rsidRPr="001E4247">
        <w:rPr>
          <w:lang w:val="el-GR" w:eastAsia="el-GR"/>
        </w:rPr>
        <w:t>της καταληκτικής ημερομηνίας υποβολής τους.</w:t>
      </w:r>
    </w:p>
    <w:p w14:paraId="5D5DAF2C" w14:textId="77777777" w:rsidR="008338F0" w:rsidRPr="001E4247" w:rsidRDefault="003355E7">
      <w:pPr>
        <w:rPr>
          <w:lang w:val="el-GR" w:eastAsia="el-GR"/>
        </w:rPr>
      </w:pPr>
      <w:r w:rsidRPr="001E4247">
        <w:rPr>
          <w:lang w:val="el-GR" w:eastAsia="el-GR"/>
        </w:rPr>
        <w:t>Προσφορά η οποία ορίζει χρόνο ισχύος μικρότερο από τον ανωτέρω προβλεπόμενο απορρίπτεται.</w:t>
      </w:r>
    </w:p>
    <w:p w14:paraId="6E161B86" w14:textId="30E14A97" w:rsidR="000527FB" w:rsidRPr="001E4247" w:rsidRDefault="003355E7" w:rsidP="000527FB">
      <w:pPr>
        <w:rPr>
          <w:lang w:val="el-GR" w:eastAsia="el-GR"/>
        </w:rPr>
      </w:pPr>
      <w:r w:rsidRPr="001E4247">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E4247">
        <w:rPr>
          <w:lang w:val="el-GR"/>
        </w:rPr>
        <w:t xml:space="preserve">την παράγραφο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496542081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color w:val="000000"/>
          <w:lang w:val="el-GR"/>
        </w:rPr>
        <w:t>2.2.2</w:t>
      </w:r>
      <w:r w:rsidR="00355E7C" w:rsidRPr="001E4247">
        <w:fldChar w:fldCharType="end"/>
      </w:r>
      <w:r w:rsidRPr="001E4247">
        <w:rPr>
          <w:lang w:val="el-GR" w:eastAsia="el-GR"/>
        </w:rPr>
        <w:t xml:space="preserve"> της παρούσας, κατ' ανώτατο όριο για χρονικό διάστημα ίσο με την προβλεπόμενη ως άνω αρχική διάρκεια.</w:t>
      </w:r>
      <w:r w:rsidR="000527FB" w:rsidRPr="001E4247">
        <w:rPr>
          <w:lang w:val="el-GR"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12ADD23" w14:textId="77777777" w:rsidR="007D2CC2" w:rsidRPr="001E4247" w:rsidRDefault="003355E7" w:rsidP="007D2CC2">
      <w:pPr>
        <w:rPr>
          <w:lang w:val="el-GR"/>
        </w:rPr>
      </w:pPr>
      <w:r w:rsidRPr="001E4247">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1E4247">
        <w:rPr>
          <w:lang w:val="el-GR" w:eastAsia="el-GR"/>
        </w:rPr>
        <w:t>παρέτειναν</w:t>
      </w:r>
      <w:proofErr w:type="spellEnd"/>
      <w:r w:rsidRPr="001E4247">
        <w:rPr>
          <w:lang w:val="el-GR" w:eastAsia="el-GR"/>
        </w:rPr>
        <w:t xml:space="preserve"> τις προσφορές τους και αποκλείονται οι λοιποί οικονομικοί φορείς</w:t>
      </w:r>
      <w:bookmarkStart w:id="323" w:name="_Hlk9420445"/>
      <w:r w:rsidRPr="001E4247">
        <w:rPr>
          <w:lang w:val="el-GR" w:eastAsia="el-GR"/>
        </w:rPr>
        <w:t>.</w:t>
      </w:r>
      <w:r w:rsidR="003528AF" w:rsidRPr="001E4247">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1E4247">
        <w:rPr>
          <w:lang w:val="el-GR"/>
        </w:rPr>
        <w:t xml:space="preserve"> </w:t>
      </w:r>
      <w:r w:rsidR="007D2CC2" w:rsidRPr="001E4247">
        <w:rPr>
          <w:lang w:val="el-GR" w:eastAsia="el-GR"/>
        </w:rPr>
        <w:t xml:space="preserve">Στην τελευταία περίπτωση, η διαδικασία συνεχίζεται με όσους </w:t>
      </w:r>
      <w:proofErr w:type="spellStart"/>
      <w:r w:rsidR="007D2CC2" w:rsidRPr="001E4247">
        <w:rPr>
          <w:lang w:val="el-GR" w:eastAsia="el-GR"/>
        </w:rPr>
        <w:t>παρ</w:t>
      </w:r>
      <w:r w:rsidR="009567C7" w:rsidRPr="001E4247">
        <w:rPr>
          <w:lang w:val="el-GR" w:eastAsia="el-GR"/>
        </w:rPr>
        <w:t>έ</w:t>
      </w:r>
      <w:r w:rsidR="007D2CC2" w:rsidRPr="001E4247">
        <w:rPr>
          <w:lang w:val="el-GR" w:eastAsia="el-GR"/>
        </w:rPr>
        <w:t>τειναν</w:t>
      </w:r>
      <w:proofErr w:type="spellEnd"/>
      <w:r w:rsidR="007D2CC2" w:rsidRPr="001E4247">
        <w:rPr>
          <w:lang w:val="el-GR" w:eastAsia="el-GR"/>
        </w:rPr>
        <w:t xml:space="preserve"> τις προσφορές τους.</w:t>
      </w:r>
    </w:p>
    <w:bookmarkEnd w:id="323"/>
    <w:p w14:paraId="4472727D" w14:textId="77777777" w:rsidR="008338F0" w:rsidRPr="001E4247" w:rsidRDefault="008338F0" w:rsidP="00A05D2C">
      <w:pPr>
        <w:rPr>
          <w:lang w:val="el-GR"/>
        </w:rPr>
      </w:pPr>
    </w:p>
    <w:p w14:paraId="6EC476A7" w14:textId="41986F66" w:rsidR="00D6202B" w:rsidRPr="004B1551" w:rsidRDefault="003355E7" w:rsidP="00C9697C">
      <w:pPr>
        <w:pStyle w:val="Heading3"/>
        <w:ind w:left="709" w:hanging="709"/>
        <w:rPr>
          <w:lang w:val="en-US"/>
        </w:rPr>
      </w:pPr>
      <w:bookmarkStart w:id="324" w:name="_Ref67613193"/>
      <w:bookmarkStart w:id="325" w:name="_Toc97194310"/>
      <w:bookmarkStart w:id="326" w:name="_Toc97194441"/>
      <w:bookmarkStart w:id="327" w:name="_Toc97204926"/>
      <w:bookmarkStart w:id="328" w:name="_Toc129705096"/>
      <w:r w:rsidRPr="001E4247">
        <w:rPr>
          <w:lang w:val="el-GR"/>
        </w:rPr>
        <w:t>Λόγοι απόρριψης προσφορών</w:t>
      </w:r>
      <w:bookmarkEnd w:id="324"/>
      <w:bookmarkEnd w:id="325"/>
      <w:bookmarkEnd w:id="326"/>
      <w:bookmarkEnd w:id="327"/>
      <w:bookmarkEnd w:id="328"/>
    </w:p>
    <w:p w14:paraId="0208E147" w14:textId="77777777" w:rsidR="00DE6525" w:rsidRPr="001E4247" w:rsidRDefault="00DE6525" w:rsidP="00DE6525">
      <w:pPr>
        <w:rPr>
          <w:lang w:val="el-GR"/>
        </w:rPr>
      </w:pPr>
      <w:r w:rsidRPr="001E4247">
        <w:rPr>
          <w:lang w:val="en-US"/>
        </w:rPr>
        <w:t>H</w:t>
      </w:r>
      <w:r w:rsidRPr="001E4247">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9B716F8" w14:textId="5F9B3C01" w:rsidR="00DE6525" w:rsidRPr="001E4247" w:rsidRDefault="00A334BA">
      <w:pPr>
        <w:pStyle w:val="ListParagraph"/>
        <w:numPr>
          <w:ilvl w:val="0"/>
          <w:numId w:val="29"/>
        </w:numPr>
        <w:spacing w:before="120"/>
        <w:ind w:left="284" w:hanging="142"/>
        <w:contextualSpacing w:val="0"/>
        <w:rPr>
          <w:lang w:val="el-GR"/>
        </w:rPr>
      </w:pPr>
      <w:r w:rsidRPr="001E4247">
        <w:rPr>
          <w:lang w:val="el-GR"/>
        </w:rPr>
        <w:t>η οποία αποκλίνει από απαράβατους όρους περί σύνταξης και υποβολής της προσφοράς, ή δεν υποβάλλεται</w:t>
      </w:r>
      <w:r w:rsidRPr="001E4247" w:rsidDel="00A334BA">
        <w:rPr>
          <w:lang w:val="el-GR"/>
        </w:rPr>
        <w:t xml:space="preserve"> </w:t>
      </w:r>
      <w:r w:rsidR="00DE6525" w:rsidRPr="001E4247">
        <w:rPr>
          <w:lang w:val="el-GR"/>
        </w:rPr>
        <w:t xml:space="preserve">εμπρόθεσμα, με τον τρόπο και με το περιεχόμενο που ορίζεται </w:t>
      </w:r>
      <w:r w:rsidR="00FE1B6B" w:rsidRPr="001E4247">
        <w:rPr>
          <w:lang w:val="el-GR"/>
        </w:rPr>
        <w:t>στην παρούσα</w:t>
      </w:r>
      <w:r w:rsidR="00DE6525" w:rsidRPr="001E4247">
        <w:rPr>
          <w:lang w:val="el-GR"/>
        </w:rPr>
        <w:t xml:space="preserve"> και συγκεκριμένα στις παραγράφους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496542253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2.4.1</w:t>
      </w:r>
      <w:r w:rsidR="00355E7C" w:rsidRPr="001E4247">
        <w:fldChar w:fldCharType="end"/>
      </w:r>
      <w:r w:rsidR="00DE6525" w:rsidRPr="001E4247">
        <w:rPr>
          <w:lang w:val="el-GR"/>
        </w:rPr>
        <w:t xml:space="preserve"> (Γενικοί όροι υποβολής προσφορών),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496542299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2.4.2</w:t>
      </w:r>
      <w:r w:rsidR="00355E7C" w:rsidRPr="001E4247">
        <w:fldChar w:fldCharType="end"/>
      </w:r>
      <w:r w:rsidR="00DE6525" w:rsidRPr="001E4247">
        <w:rPr>
          <w:lang w:val="el-GR"/>
        </w:rPr>
        <w:t xml:space="preserve"> (Χρόνος και τρόπος υποβολής προσφορών),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496542340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2.4.3</w:t>
      </w:r>
      <w:r w:rsidR="00355E7C" w:rsidRPr="001E4247">
        <w:fldChar w:fldCharType="end"/>
      </w:r>
      <w:r w:rsidR="00DE6525" w:rsidRPr="001E4247">
        <w:rPr>
          <w:lang w:val="el-GR"/>
        </w:rPr>
        <w:t xml:space="preserve"> (Περιεχόμενο φακέλων δικαιολογητικών συμμετοχής, τεχνικής προσφοράς),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496542376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2.4.4</w:t>
      </w:r>
      <w:r w:rsidR="00355E7C" w:rsidRPr="001E4247">
        <w:fldChar w:fldCharType="end"/>
      </w:r>
      <w:r w:rsidR="00DE6525" w:rsidRPr="001E4247">
        <w:rPr>
          <w:lang w:val="el-GR"/>
        </w:rPr>
        <w:t xml:space="preserve"> (Περιεχόμενο φακέλου οικονομικής προσφοράς, τρόπος σύνταξης και </w:t>
      </w:r>
      <w:r w:rsidR="00043D44" w:rsidRPr="001E4247">
        <w:rPr>
          <w:lang w:val="el-GR"/>
        </w:rPr>
        <w:t>υποβολής οικονομικών προσφορών)</w:t>
      </w:r>
      <w:r w:rsidR="00DE6525" w:rsidRPr="001E4247">
        <w:rPr>
          <w:lang w:val="el-GR"/>
        </w:rPr>
        <w:t xml:space="preserve">,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496542395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2.4.5</w:t>
      </w:r>
      <w:r w:rsidR="00355E7C" w:rsidRPr="001E4247">
        <w:fldChar w:fldCharType="end"/>
      </w:r>
      <w:r w:rsidR="00DE6525" w:rsidRPr="001E4247">
        <w:rPr>
          <w:lang w:val="el-GR"/>
        </w:rPr>
        <w:t xml:space="preserve"> (Χρόνος ισχύος προσφορών),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496542534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3.1</w:t>
      </w:r>
      <w:r w:rsidR="00355E7C" w:rsidRPr="001E4247">
        <w:fldChar w:fldCharType="end"/>
      </w:r>
      <w:r w:rsidR="00DE6525" w:rsidRPr="001E4247">
        <w:rPr>
          <w:lang w:val="el-GR"/>
        </w:rPr>
        <w:t xml:space="preserve"> (Αποσφράγιση και αξιολόγηση προσφορών),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496542592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3.2</w:t>
      </w:r>
      <w:r w:rsidR="00355E7C" w:rsidRPr="001E4247">
        <w:fldChar w:fldCharType="end"/>
      </w:r>
      <w:r w:rsidR="00DE6525" w:rsidRPr="001E4247">
        <w:rPr>
          <w:lang w:val="el-GR"/>
        </w:rPr>
        <w:t xml:space="preserve"> (Πρόσκληση υποβολής δικαιολογητικών προσωρινού αναδόχου) της παρούσας,</w:t>
      </w:r>
    </w:p>
    <w:p w14:paraId="3AEC631E" w14:textId="0FF66E8E" w:rsidR="00A334BA" w:rsidRPr="004B1551" w:rsidRDefault="00DE6525" w:rsidP="00C9697C">
      <w:pPr>
        <w:pStyle w:val="ListParagraph"/>
        <w:numPr>
          <w:ilvl w:val="0"/>
          <w:numId w:val="29"/>
        </w:numPr>
        <w:spacing w:before="120"/>
        <w:ind w:left="284" w:hanging="142"/>
        <w:contextualSpacing w:val="0"/>
        <w:rPr>
          <w:lang w:val="el-GR"/>
        </w:rPr>
      </w:pPr>
      <w:r w:rsidRPr="001E4247">
        <w:rPr>
          <w:lang w:val="el-GR"/>
        </w:rPr>
        <w:t xml:space="preserve">η οποία περιέχει </w:t>
      </w:r>
      <w:r w:rsidR="00854F57" w:rsidRPr="001E4247">
        <w:rPr>
          <w:lang w:val="el-GR"/>
        </w:rPr>
        <w:t xml:space="preserve">ατελείς, ελλιπείς, ασαφείς </w:t>
      </w:r>
      <w:r w:rsidR="00FA03E7" w:rsidRPr="001E424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w:t>
      </w:r>
      <w:r w:rsidR="00FA03E7" w:rsidRPr="001E4247">
        <w:rPr>
          <w:lang w:val="el-GR"/>
        </w:rPr>
        <w:lastRenderedPageBreak/>
        <w:t>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1E4247">
        <w:rPr>
          <w:lang w:val="el-GR"/>
        </w:rPr>
        <w:t>,</w:t>
      </w:r>
    </w:p>
    <w:p w14:paraId="19A3488C" w14:textId="4EE46294" w:rsidR="00DE6525" w:rsidRPr="001E4247" w:rsidRDefault="00DE6525">
      <w:pPr>
        <w:pStyle w:val="ListParagraph"/>
        <w:numPr>
          <w:ilvl w:val="0"/>
          <w:numId w:val="29"/>
        </w:numPr>
        <w:spacing w:before="120"/>
        <w:ind w:left="284" w:hanging="142"/>
        <w:contextualSpacing w:val="0"/>
        <w:rPr>
          <w:lang w:val="el-GR"/>
        </w:rPr>
      </w:pPr>
      <w:r w:rsidRPr="001E4247">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496542486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3.1.1</w:t>
      </w:r>
      <w:r w:rsidR="00355E7C" w:rsidRPr="001E4247">
        <w:fldChar w:fldCharType="end"/>
      </w:r>
      <w:r w:rsidRPr="001E4247">
        <w:rPr>
          <w:lang w:val="el-GR"/>
        </w:rPr>
        <w:t xml:space="preserve">. της παρούσας </w:t>
      </w:r>
      <w:r w:rsidR="00FA03E7" w:rsidRPr="001E4247">
        <w:rPr>
          <w:lang w:val="el-GR"/>
        </w:rPr>
        <w:t>και τα άρθρα 102 και 103 του ν. 4412/2016</w:t>
      </w:r>
      <w:r w:rsidRPr="001E4247">
        <w:rPr>
          <w:lang w:val="el-GR"/>
        </w:rPr>
        <w:t>,</w:t>
      </w:r>
    </w:p>
    <w:p w14:paraId="2822E3C0" w14:textId="436BFA4A" w:rsidR="00DE6525" w:rsidRPr="001E4247" w:rsidRDefault="00DE6525">
      <w:pPr>
        <w:pStyle w:val="ListParagraph"/>
        <w:numPr>
          <w:ilvl w:val="0"/>
          <w:numId w:val="29"/>
        </w:numPr>
        <w:spacing w:before="120"/>
        <w:ind w:left="284" w:hanging="142"/>
        <w:contextualSpacing w:val="0"/>
        <w:rPr>
          <w:color w:val="9CC2E5" w:themeColor="accent1" w:themeTint="99"/>
          <w:lang w:val="el-GR"/>
        </w:rPr>
      </w:pPr>
      <w:r w:rsidRPr="001E4247">
        <w:rPr>
          <w:lang w:val="el-GR"/>
        </w:rPr>
        <w:t>η οποία είναι εναλλακτική προσφορά</w:t>
      </w:r>
      <w:r w:rsidR="00433E35" w:rsidRPr="001E4247">
        <w:rPr>
          <w:color w:val="9CC2E5" w:themeColor="accent1" w:themeTint="99"/>
          <w:lang w:val="el-GR"/>
        </w:rPr>
        <w:t xml:space="preserve">. </w:t>
      </w:r>
    </w:p>
    <w:p w14:paraId="5D87FBC3" w14:textId="54001B16" w:rsidR="00DE6525" w:rsidRPr="001E4247" w:rsidRDefault="00DE6525">
      <w:pPr>
        <w:pStyle w:val="ListParagraph"/>
        <w:numPr>
          <w:ilvl w:val="0"/>
          <w:numId w:val="29"/>
        </w:numPr>
        <w:spacing w:before="120"/>
        <w:ind w:left="284" w:hanging="142"/>
        <w:contextualSpacing w:val="0"/>
        <w:rPr>
          <w:lang w:val="el-GR"/>
        </w:rPr>
      </w:pPr>
      <w:r w:rsidRPr="001E4247">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496540586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2.2.3.3</w:t>
      </w:r>
      <w:r w:rsidR="00355E7C" w:rsidRPr="001E4247">
        <w:fldChar w:fldCharType="end"/>
      </w:r>
      <w:r w:rsidRPr="001E4247">
        <w:rPr>
          <w:lang w:val="el-GR"/>
        </w:rPr>
        <w:t xml:space="preserve"> </w:t>
      </w:r>
      <w:proofErr w:type="spellStart"/>
      <w:r w:rsidRPr="001E4247">
        <w:rPr>
          <w:lang w:val="el-GR"/>
        </w:rPr>
        <w:t>περ.γ</w:t>
      </w:r>
      <w:proofErr w:type="spellEnd"/>
      <w:r w:rsidRPr="001E4247">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4D25ED3" w14:textId="77777777" w:rsidR="00DE6525" w:rsidRPr="001E4247" w:rsidRDefault="00DE6525">
      <w:pPr>
        <w:pStyle w:val="ListParagraph"/>
        <w:numPr>
          <w:ilvl w:val="0"/>
          <w:numId w:val="29"/>
        </w:numPr>
        <w:spacing w:before="120"/>
        <w:ind w:left="284" w:hanging="142"/>
        <w:contextualSpacing w:val="0"/>
        <w:rPr>
          <w:lang w:val="el-GR"/>
        </w:rPr>
      </w:pPr>
      <w:r w:rsidRPr="001E4247">
        <w:rPr>
          <w:lang w:val="el-GR"/>
        </w:rPr>
        <w:t>η οποία είναι υπό αίρεση,</w:t>
      </w:r>
    </w:p>
    <w:p w14:paraId="558CAF93" w14:textId="77777777" w:rsidR="00DE6525" w:rsidRPr="001E4247" w:rsidRDefault="00DE6525">
      <w:pPr>
        <w:pStyle w:val="ListParagraph"/>
        <w:numPr>
          <w:ilvl w:val="0"/>
          <w:numId w:val="29"/>
        </w:numPr>
        <w:spacing w:before="120"/>
        <w:ind w:left="284" w:hanging="142"/>
        <w:contextualSpacing w:val="0"/>
        <w:rPr>
          <w:lang w:val="el-GR"/>
        </w:rPr>
      </w:pPr>
      <w:r w:rsidRPr="001E4247">
        <w:rPr>
          <w:lang w:val="el-GR"/>
        </w:rPr>
        <w:t>η οποία θέτει όρο αναπροσαρμογής,</w:t>
      </w:r>
    </w:p>
    <w:p w14:paraId="11387BF6" w14:textId="77777777" w:rsidR="00250252" w:rsidRPr="001E4247" w:rsidRDefault="00250252">
      <w:pPr>
        <w:pStyle w:val="ListParagraph"/>
        <w:numPr>
          <w:ilvl w:val="0"/>
          <w:numId w:val="29"/>
        </w:numPr>
        <w:spacing w:before="120"/>
        <w:ind w:left="284" w:hanging="142"/>
        <w:contextualSpacing w:val="0"/>
        <w:rPr>
          <w:lang w:val="el-GR"/>
        </w:rPr>
      </w:pPr>
      <w:r w:rsidRPr="001E4247">
        <w:rPr>
          <w:lang w:val="el-GR"/>
        </w:rPr>
        <w:t xml:space="preserve">η οποία εμφανίζει οποιοδήποτε στοιχείο του </w:t>
      </w:r>
      <w:proofErr w:type="spellStart"/>
      <w:r w:rsidRPr="001E4247">
        <w:rPr>
          <w:lang w:val="el-GR"/>
        </w:rPr>
        <w:t>προσφερομένου</w:t>
      </w:r>
      <w:proofErr w:type="spellEnd"/>
      <w:r w:rsidRPr="001E4247">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EF852E0" w14:textId="77777777" w:rsidR="00FA03E7" w:rsidRPr="001E4247" w:rsidRDefault="00FA03E7">
      <w:pPr>
        <w:pStyle w:val="ListParagraph"/>
        <w:numPr>
          <w:ilvl w:val="0"/>
          <w:numId w:val="29"/>
        </w:numPr>
        <w:spacing w:before="120"/>
        <w:ind w:left="284" w:hanging="142"/>
        <w:contextualSpacing w:val="0"/>
        <w:rPr>
          <w:lang w:val="el-GR"/>
        </w:rPr>
      </w:pPr>
      <w:r w:rsidRPr="001E424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790324A" w14:textId="77777777" w:rsidR="00957A03" w:rsidRPr="001E4247" w:rsidRDefault="00957A03">
      <w:pPr>
        <w:pStyle w:val="ListParagraph"/>
        <w:numPr>
          <w:ilvl w:val="0"/>
          <w:numId w:val="29"/>
        </w:numPr>
        <w:spacing w:before="120"/>
        <w:ind w:left="284" w:hanging="142"/>
        <w:contextualSpacing w:val="0"/>
        <w:rPr>
          <w:lang w:val="el-GR"/>
        </w:rPr>
      </w:pPr>
      <w:r w:rsidRPr="001E4247">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1E635B2" w14:textId="77777777" w:rsidR="00957A03" w:rsidRPr="001E4247" w:rsidRDefault="00957A03">
      <w:pPr>
        <w:pStyle w:val="ListParagraph"/>
        <w:numPr>
          <w:ilvl w:val="0"/>
          <w:numId w:val="29"/>
        </w:numPr>
        <w:spacing w:before="120"/>
        <w:ind w:left="284" w:hanging="142"/>
        <w:contextualSpacing w:val="0"/>
        <w:rPr>
          <w:lang w:val="el-GR"/>
        </w:rPr>
      </w:pPr>
      <w:r w:rsidRPr="001E4247">
        <w:rPr>
          <w:lang w:val="el-GR"/>
        </w:rPr>
        <w:t>η οποία παρουσιάζει αποκλίσεις ως προς τους όρους και τις τεχνικές προδιαγραφές της σύμβασης,</w:t>
      </w:r>
    </w:p>
    <w:p w14:paraId="07A6CE53" w14:textId="77777777" w:rsidR="00FA03E7" w:rsidRPr="001E4247" w:rsidRDefault="00957A03">
      <w:pPr>
        <w:pStyle w:val="ListParagraph"/>
        <w:numPr>
          <w:ilvl w:val="0"/>
          <w:numId w:val="29"/>
        </w:numPr>
        <w:spacing w:before="120"/>
        <w:ind w:left="284" w:hanging="142"/>
        <w:contextualSpacing w:val="0"/>
        <w:rPr>
          <w:lang w:val="el-GR"/>
        </w:rPr>
      </w:pPr>
      <w:r w:rsidRPr="001E4247">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54605C5" w14:textId="77777777" w:rsidR="00957A03" w:rsidRPr="001E4247" w:rsidRDefault="00957A03">
      <w:pPr>
        <w:pStyle w:val="ListParagraph"/>
        <w:numPr>
          <w:ilvl w:val="0"/>
          <w:numId w:val="29"/>
        </w:numPr>
        <w:spacing w:before="120"/>
        <w:ind w:left="284" w:hanging="142"/>
        <w:contextualSpacing w:val="0"/>
        <w:rPr>
          <w:lang w:val="el-GR"/>
        </w:rPr>
      </w:pPr>
      <w:r w:rsidRPr="001E4247">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A581237" w14:textId="206DC3D9" w:rsidR="00957A03" w:rsidRPr="001E4247" w:rsidRDefault="00957A03">
      <w:pPr>
        <w:pStyle w:val="ListParagraph"/>
        <w:numPr>
          <w:ilvl w:val="0"/>
          <w:numId w:val="29"/>
        </w:numPr>
        <w:spacing w:before="120"/>
        <w:ind w:left="284" w:hanging="142"/>
        <w:contextualSpacing w:val="0"/>
        <w:rPr>
          <w:lang w:val="el-GR"/>
        </w:rPr>
      </w:pPr>
      <w:r w:rsidRPr="001E4247">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6FBF6B92" w14:textId="77777777" w:rsidR="00250252" w:rsidRPr="001E4247" w:rsidRDefault="00250252">
      <w:pPr>
        <w:pStyle w:val="ListParagraph"/>
        <w:numPr>
          <w:ilvl w:val="0"/>
          <w:numId w:val="29"/>
        </w:numPr>
        <w:spacing w:before="120"/>
        <w:ind w:left="284" w:hanging="142"/>
        <w:contextualSpacing w:val="0"/>
        <w:rPr>
          <w:lang w:val="el-GR"/>
        </w:rPr>
      </w:pPr>
      <w:bookmarkStart w:id="329" w:name="_Hlk126499328"/>
      <w:r w:rsidRPr="001E4247">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329"/>
    <w:p w14:paraId="1D8EA498" w14:textId="77777777" w:rsidR="004E79B7" w:rsidRPr="001E4247" w:rsidRDefault="00250252">
      <w:pPr>
        <w:pStyle w:val="ListParagraph"/>
        <w:numPr>
          <w:ilvl w:val="0"/>
          <w:numId w:val="29"/>
        </w:numPr>
        <w:spacing w:before="120"/>
        <w:ind w:left="284" w:hanging="142"/>
        <w:contextualSpacing w:val="0"/>
        <w:rPr>
          <w:lang w:val="el-GR"/>
        </w:rPr>
      </w:pPr>
      <w:r w:rsidRPr="001E4247">
        <w:rPr>
          <w:lang w:val="el-GR"/>
        </w:rPr>
        <w:t xml:space="preserve">της οποίας το συνολικό τίμημα υπερβαίνει τον προϋπολογισμό του Έργου, </w:t>
      </w:r>
    </w:p>
    <w:p w14:paraId="044D2C12" w14:textId="77777777" w:rsidR="004E79B7" w:rsidRPr="001E4247" w:rsidRDefault="004E79B7">
      <w:pPr>
        <w:pStyle w:val="ListParagraph"/>
        <w:numPr>
          <w:ilvl w:val="0"/>
          <w:numId w:val="29"/>
        </w:numPr>
        <w:spacing w:before="120"/>
        <w:ind w:left="284" w:hanging="142"/>
        <w:contextualSpacing w:val="0"/>
        <w:rPr>
          <w:lang w:val="el-GR"/>
        </w:rPr>
      </w:pPr>
      <w:bookmarkStart w:id="330" w:name="_Hlk126499378"/>
      <w:r w:rsidRPr="001E4247">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330"/>
    <w:p w14:paraId="1FA061A4" w14:textId="77777777" w:rsidR="00250252" w:rsidRPr="001E4247" w:rsidRDefault="00250252" w:rsidP="00DE6525">
      <w:pPr>
        <w:rPr>
          <w:iCs/>
          <w:lang w:val="el-GR"/>
        </w:rPr>
      </w:pPr>
    </w:p>
    <w:p w14:paraId="66CEA5C5" w14:textId="77777777" w:rsidR="008338F0" w:rsidRPr="001E4247" w:rsidRDefault="003355E7" w:rsidP="002D0CD6">
      <w:pPr>
        <w:pStyle w:val="Heading1"/>
        <w:rPr>
          <w:rFonts w:cs="Tahoma"/>
          <w:sz w:val="22"/>
          <w:szCs w:val="22"/>
        </w:rPr>
      </w:pPr>
      <w:bookmarkStart w:id="331" w:name="_Toc97194442"/>
      <w:bookmarkStart w:id="332" w:name="_Toc97204927"/>
      <w:bookmarkStart w:id="333" w:name="_Toc129705097"/>
      <w:r w:rsidRPr="001E4247">
        <w:rPr>
          <w:rFonts w:cs="Tahoma"/>
          <w:sz w:val="22"/>
          <w:szCs w:val="22"/>
        </w:rPr>
        <w:lastRenderedPageBreak/>
        <w:t>ΔΙΕΝΕΡΓΕΙΑ ΔΙΑΔΙΚΑΣΙΑΣ - ΑΞΙΟΛΟΓΗΣΗ ΠΡΟΣΦΟΡΩΝ</w:t>
      </w:r>
      <w:bookmarkEnd w:id="331"/>
      <w:bookmarkEnd w:id="332"/>
      <w:bookmarkEnd w:id="333"/>
      <w:r w:rsidR="00E1337D" w:rsidRPr="001E4247">
        <w:rPr>
          <w:rFonts w:cs="Tahoma"/>
          <w:sz w:val="22"/>
          <w:szCs w:val="22"/>
        </w:rPr>
        <w:t xml:space="preserve"> </w:t>
      </w:r>
    </w:p>
    <w:p w14:paraId="20BA6490" w14:textId="77777777" w:rsidR="008338F0" w:rsidRPr="001E4247" w:rsidRDefault="003355E7" w:rsidP="003A109E">
      <w:pPr>
        <w:pStyle w:val="Heading2"/>
        <w:rPr>
          <w:rFonts w:cs="Tahoma"/>
          <w:lang w:val="el-GR"/>
        </w:rPr>
      </w:pPr>
      <w:r w:rsidRPr="001E4247">
        <w:rPr>
          <w:rFonts w:cs="Tahoma"/>
          <w:lang w:val="el-GR"/>
        </w:rPr>
        <w:tab/>
      </w:r>
      <w:bookmarkStart w:id="334" w:name="_Ref496542534"/>
      <w:bookmarkStart w:id="335" w:name="_Toc97194311"/>
      <w:bookmarkStart w:id="336" w:name="_Toc97194443"/>
      <w:bookmarkStart w:id="337" w:name="_Toc97204928"/>
      <w:bookmarkStart w:id="338" w:name="_Toc129705098"/>
      <w:r w:rsidRPr="001E4247">
        <w:rPr>
          <w:rFonts w:cs="Tahoma"/>
          <w:lang w:val="el-GR"/>
        </w:rPr>
        <w:t>Αποσφράγιση και αξιολόγηση προσφορών</w:t>
      </w:r>
      <w:bookmarkEnd w:id="334"/>
      <w:bookmarkEnd w:id="335"/>
      <w:bookmarkEnd w:id="336"/>
      <w:bookmarkEnd w:id="337"/>
      <w:bookmarkEnd w:id="338"/>
      <w:r w:rsidRPr="001E4247">
        <w:rPr>
          <w:rFonts w:cs="Tahoma"/>
          <w:lang w:val="el-GR"/>
        </w:rPr>
        <w:t xml:space="preserve"> </w:t>
      </w:r>
    </w:p>
    <w:p w14:paraId="29B0B4AB" w14:textId="77777777" w:rsidR="008338F0" w:rsidRPr="001E4247" w:rsidRDefault="003355E7" w:rsidP="00FA2B14">
      <w:pPr>
        <w:pStyle w:val="Heading3"/>
        <w:ind w:left="1134" w:hanging="992"/>
        <w:rPr>
          <w:lang w:val="el-GR"/>
        </w:rPr>
      </w:pPr>
      <w:bookmarkStart w:id="339" w:name="_Ref496542486"/>
      <w:bookmarkStart w:id="340" w:name="_Toc97194312"/>
      <w:bookmarkStart w:id="341" w:name="_Toc97194444"/>
      <w:bookmarkStart w:id="342" w:name="_Toc97204929"/>
      <w:bookmarkStart w:id="343" w:name="_Toc129705099"/>
      <w:r w:rsidRPr="001E4247">
        <w:rPr>
          <w:lang w:val="el-GR"/>
        </w:rPr>
        <w:t>Ηλεκτρονική αποσφράγιση προσφορών</w:t>
      </w:r>
      <w:bookmarkEnd w:id="339"/>
      <w:bookmarkEnd w:id="340"/>
      <w:bookmarkEnd w:id="341"/>
      <w:bookmarkEnd w:id="342"/>
      <w:bookmarkEnd w:id="343"/>
    </w:p>
    <w:p w14:paraId="7B0FBB1D" w14:textId="77777777" w:rsidR="00B23FCC" w:rsidRPr="001E4247" w:rsidRDefault="00B23FCC" w:rsidP="00B23FCC">
      <w:pPr>
        <w:rPr>
          <w:lang w:val="el-GR"/>
        </w:rPr>
      </w:pPr>
      <w:r w:rsidRPr="001E4247">
        <w:rPr>
          <w:lang w:val="el-GR"/>
        </w:rPr>
        <w:t>Το πιστοποιημένο στο ΕΣΗΔΗΣ, για την αποσφράγιση των</w:t>
      </w:r>
      <w:r w:rsidR="00E1337D" w:rsidRPr="001E4247">
        <w:rPr>
          <w:lang w:val="el-GR"/>
        </w:rPr>
        <w:t xml:space="preserve"> </w:t>
      </w:r>
      <w:r w:rsidRPr="001E4247">
        <w:rPr>
          <w:lang w:val="el-GR"/>
        </w:rPr>
        <w:t>προσφορών</w:t>
      </w:r>
      <w:r w:rsidR="00E1337D" w:rsidRPr="001E4247">
        <w:rPr>
          <w:lang w:val="el-GR"/>
        </w:rPr>
        <w:t xml:space="preserve"> </w:t>
      </w:r>
      <w:r w:rsidRPr="001E4247">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58A542D" w14:textId="58ADDDAA" w:rsidR="00032BBA" w:rsidRPr="001E4247" w:rsidRDefault="00032BBA">
      <w:pPr>
        <w:widowControl w:val="0"/>
        <w:numPr>
          <w:ilvl w:val="0"/>
          <w:numId w:val="4"/>
        </w:numPr>
        <w:spacing w:after="60"/>
        <w:textAlignment w:val="baseline"/>
        <w:rPr>
          <w:kern w:val="1"/>
          <w:lang w:val="el-GR" w:eastAsia="ar-SA"/>
        </w:rPr>
      </w:pPr>
      <w:r w:rsidRPr="001E4247">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1E4247">
        <w:rPr>
          <w:lang w:val="el-GR"/>
        </w:rPr>
        <w:t>τέσσερις (4) εργάσιμες ημέρες μετά την καταληκτική ημερομηνία προσφορών</w:t>
      </w:r>
      <w:r w:rsidR="00C0522C" w:rsidRPr="001E4247">
        <w:rPr>
          <w:lang w:val="el-GR"/>
        </w:rPr>
        <w:t xml:space="preserve"> ήτοι στις </w:t>
      </w:r>
      <w:r w:rsidR="00037F57">
        <w:rPr>
          <w:b/>
          <w:bCs/>
          <w:lang w:val="el-GR"/>
        </w:rPr>
        <w:t>1</w:t>
      </w:r>
      <w:r w:rsidR="00D364A9">
        <w:rPr>
          <w:b/>
          <w:bCs/>
          <w:lang w:val="el-GR"/>
        </w:rPr>
        <w:t>9</w:t>
      </w:r>
      <w:r w:rsidR="00F53050" w:rsidRPr="001E4247">
        <w:rPr>
          <w:b/>
          <w:bCs/>
          <w:lang w:val="el-GR"/>
        </w:rPr>
        <w:t>-</w:t>
      </w:r>
      <w:r w:rsidR="00037F57">
        <w:rPr>
          <w:b/>
          <w:bCs/>
          <w:lang w:val="el-GR"/>
        </w:rPr>
        <w:t>06</w:t>
      </w:r>
      <w:r w:rsidR="00F53050" w:rsidRPr="001E4247">
        <w:rPr>
          <w:b/>
          <w:bCs/>
          <w:lang w:val="el-GR"/>
        </w:rPr>
        <w:t>-2023</w:t>
      </w:r>
      <w:r w:rsidR="00F53050" w:rsidRPr="001E4247">
        <w:rPr>
          <w:lang w:val="el-GR"/>
        </w:rPr>
        <w:t xml:space="preserve"> και ώρα </w:t>
      </w:r>
      <w:r w:rsidR="00037F57">
        <w:rPr>
          <w:b/>
          <w:bCs/>
          <w:lang w:val="el-GR"/>
        </w:rPr>
        <w:t>13</w:t>
      </w:r>
      <w:r w:rsidR="00F53050" w:rsidRPr="001E4247">
        <w:rPr>
          <w:b/>
          <w:bCs/>
          <w:lang w:val="el-GR"/>
        </w:rPr>
        <w:t>:</w:t>
      </w:r>
      <w:r w:rsidR="00037F57">
        <w:rPr>
          <w:b/>
          <w:bCs/>
          <w:lang w:val="el-GR"/>
        </w:rPr>
        <w:t>00</w:t>
      </w:r>
      <w:r w:rsidR="00F53050" w:rsidRPr="001E4247">
        <w:rPr>
          <w:b/>
          <w:bCs/>
          <w:lang w:val="el-GR"/>
        </w:rPr>
        <w:t>.</w:t>
      </w:r>
    </w:p>
    <w:p w14:paraId="46CC19F0" w14:textId="77777777" w:rsidR="00032BBA" w:rsidRPr="001E4247" w:rsidRDefault="00032BBA" w:rsidP="00032BBA">
      <w:pPr>
        <w:spacing w:after="60"/>
        <w:textAlignment w:val="baseline"/>
        <w:rPr>
          <w:kern w:val="1"/>
          <w:lang w:val="el-GR" w:eastAsia="ar-SA"/>
        </w:rPr>
      </w:pPr>
      <w:r w:rsidRPr="001E4247">
        <w:rPr>
          <w:kern w:val="1"/>
          <w:lang w:val="el-GR" w:eastAsia="ar-SA"/>
        </w:rPr>
        <w:t xml:space="preserve">Σε κάθε στάδιο τα στοιχεία των προσφορών που αποσφραγίζονται είναι καταρχήν </w:t>
      </w:r>
      <w:proofErr w:type="spellStart"/>
      <w:r w:rsidRPr="001E4247">
        <w:rPr>
          <w:kern w:val="1"/>
          <w:lang w:val="el-GR" w:eastAsia="ar-SA"/>
        </w:rPr>
        <w:t>προσβάσιμα</w:t>
      </w:r>
      <w:proofErr w:type="spellEnd"/>
      <w:r w:rsidRPr="001E4247">
        <w:rPr>
          <w:kern w:val="1"/>
          <w:lang w:val="el-GR" w:eastAsia="ar-SA"/>
        </w:rPr>
        <w:t xml:space="preserve"> μόνο στα μέλη της Επιτροπής Διαγωνισμού και την Αναθέτουσα Αρχή.</w:t>
      </w:r>
    </w:p>
    <w:p w14:paraId="1F0BF2FE" w14:textId="77777777" w:rsidR="00032BBA" w:rsidRPr="001E4247" w:rsidRDefault="00032BBA" w:rsidP="00B23FCC">
      <w:pPr>
        <w:rPr>
          <w:lang w:val="el-GR"/>
        </w:rPr>
      </w:pPr>
    </w:p>
    <w:p w14:paraId="2875B5D8" w14:textId="77777777" w:rsidR="008338F0" w:rsidRPr="001E4247" w:rsidRDefault="003355E7" w:rsidP="00FA2B14">
      <w:pPr>
        <w:pStyle w:val="Heading3"/>
        <w:ind w:left="1134" w:hanging="992"/>
        <w:rPr>
          <w:lang w:val="el-GR"/>
        </w:rPr>
      </w:pPr>
      <w:bookmarkStart w:id="344" w:name="_Toc74566885"/>
      <w:bookmarkStart w:id="345" w:name="_Toc74566886"/>
      <w:bookmarkStart w:id="346" w:name="_Toc74566887"/>
      <w:bookmarkStart w:id="347" w:name="_Toc74566888"/>
      <w:bookmarkStart w:id="348" w:name="_Toc74566889"/>
      <w:bookmarkStart w:id="349" w:name="_Toc74566890"/>
      <w:bookmarkStart w:id="350" w:name="_Toc74566891"/>
      <w:bookmarkStart w:id="351" w:name="_Toc74566892"/>
      <w:bookmarkStart w:id="352" w:name="_Ref40981105"/>
      <w:bookmarkStart w:id="353" w:name="_Ref40981122"/>
      <w:bookmarkStart w:id="354" w:name="_Ref40981155"/>
      <w:bookmarkStart w:id="355" w:name="_Toc97194313"/>
      <w:bookmarkStart w:id="356" w:name="_Toc97194445"/>
      <w:bookmarkStart w:id="357" w:name="_Toc97204930"/>
      <w:bookmarkStart w:id="358" w:name="_Toc129705100"/>
      <w:bookmarkEnd w:id="344"/>
      <w:bookmarkEnd w:id="345"/>
      <w:bookmarkEnd w:id="346"/>
      <w:bookmarkEnd w:id="347"/>
      <w:bookmarkEnd w:id="348"/>
      <w:bookmarkEnd w:id="349"/>
      <w:bookmarkEnd w:id="350"/>
      <w:bookmarkEnd w:id="351"/>
      <w:r w:rsidRPr="001E4247">
        <w:rPr>
          <w:lang w:val="el-GR"/>
        </w:rPr>
        <w:t>Αξιολόγηση προσφορών</w:t>
      </w:r>
      <w:bookmarkEnd w:id="352"/>
      <w:bookmarkEnd w:id="353"/>
      <w:bookmarkEnd w:id="354"/>
      <w:bookmarkEnd w:id="355"/>
      <w:bookmarkEnd w:id="356"/>
      <w:bookmarkEnd w:id="357"/>
      <w:bookmarkEnd w:id="358"/>
    </w:p>
    <w:p w14:paraId="46CDE274" w14:textId="77777777" w:rsidR="006119DB" w:rsidRPr="001E4247" w:rsidRDefault="006119DB" w:rsidP="006119DB">
      <w:pPr>
        <w:textAlignment w:val="baseline"/>
        <w:rPr>
          <w:lang w:val="el-GR"/>
        </w:rPr>
      </w:pPr>
      <w:r w:rsidRPr="001E4247">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1E4247">
        <w:rPr>
          <w:lang w:val="el-GR"/>
        </w:rPr>
        <w:t xml:space="preserve">ΕΣΗΔΗΣ </w:t>
      </w:r>
      <w:r w:rsidRPr="001E4247">
        <w:rPr>
          <w:lang w:val="el-GR"/>
        </w:rPr>
        <w:t>οργάνων της, εφαρμοζόμενων κατά τα λοιπά των κειμένων διατάξεων.</w:t>
      </w:r>
    </w:p>
    <w:p w14:paraId="637564D0" w14:textId="55CEB07F" w:rsidR="00482B15" w:rsidRPr="001E4247" w:rsidRDefault="00482B15" w:rsidP="00482B15">
      <w:pPr>
        <w:textAlignment w:val="baseline"/>
        <w:rPr>
          <w:kern w:val="1"/>
          <w:lang w:val="el-GR" w:eastAsia="ar-SA"/>
        </w:rPr>
      </w:pPr>
      <w:r w:rsidRPr="001E4247">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1E4247">
        <w:rPr>
          <w:lang w:val="el-GR" w:eastAsia="ar-SA"/>
        </w:rPr>
        <w:t xml:space="preserve"> Η συμπλήρωση ή η αποσαφήνιση ζητείται και γίνεται αποδεκτή υπό την προϋπόθεση ότι δεν </w:t>
      </w:r>
      <w:r w:rsidRPr="001E4247">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1E4247">
        <w:rPr>
          <w:kern w:val="1"/>
          <w:lang w:val="el-GR" w:eastAsia="ar-SA"/>
        </w:rPr>
        <w:t>εξακριβώσιμος</w:t>
      </w:r>
      <w:proofErr w:type="spellEnd"/>
      <w:r w:rsidRPr="001E4247">
        <w:rPr>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1E4247">
        <w:rPr>
          <w:kern w:val="1"/>
          <w:lang w:val="el-GR" w:eastAsia="ar-SA"/>
        </w:rPr>
        <w:t>κατ</w:t>
      </w:r>
      <w:proofErr w:type="spellEnd"/>
      <w:r w:rsidRPr="001E4247">
        <w:rPr>
          <w:kern w:val="1"/>
          <w:lang w:val="el-GR" w:eastAsia="ar-SA"/>
        </w:rPr>
        <w:t xml:space="preserve">΄ αναλογία και για τυχόν ελλείπουσες δηλώσεις, υπό την προϋπόθεση ότι βεβαιώνουν γεγονότα αντικειμενικώς </w:t>
      </w:r>
      <w:proofErr w:type="spellStart"/>
      <w:r w:rsidRPr="001E4247">
        <w:rPr>
          <w:kern w:val="1"/>
          <w:lang w:val="el-GR" w:eastAsia="ar-SA"/>
        </w:rPr>
        <w:t>εξακριβώσιμα</w:t>
      </w:r>
      <w:proofErr w:type="spellEnd"/>
      <w:r w:rsidRPr="001E4247">
        <w:rPr>
          <w:kern w:val="1"/>
          <w:lang w:val="el-GR" w:eastAsia="ar-SA"/>
        </w:rPr>
        <w:t>.</w:t>
      </w:r>
    </w:p>
    <w:p w14:paraId="0F82A05C" w14:textId="1A167C38" w:rsidR="00130942" w:rsidRPr="00C9697C" w:rsidRDefault="00E57533" w:rsidP="00130942">
      <w:pPr>
        <w:textAlignment w:val="baseline"/>
        <w:rPr>
          <w:rFonts w:eastAsia="Calibri"/>
          <w:i/>
          <w:iCs/>
          <w:color w:val="5B9BD5"/>
          <w:kern w:val="1"/>
          <w:lang w:val="el-GR" w:eastAsia="el-GR"/>
        </w:rPr>
      </w:pPr>
      <w:r w:rsidRPr="001E4247">
        <w:rPr>
          <w:kern w:val="1"/>
          <w:lang w:val="el-GR"/>
        </w:rPr>
        <w:t>Ειδικότερα :</w:t>
      </w:r>
    </w:p>
    <w:p w14:paraId="38D0E9AF" w14:textId="77777777" w:rsidR="00130942" w:rsidRPr="001E4247" w:rsidRDefault="00130942" w:rsidP="00130942">
      <w:pPr>
        <w:textAlignment w:val="baseline"/>
        <w:rPr>
          <w:b/>
          <w:bCs/>
          <w:strike/>
          <w:kern w:val="1"/>
          <w:lang w:val="el-GR"/>
        </w:rPr>
      </w:pPr>
      <w:bookmarkStart w:id="359" w:name="_Hlk129704451"/>
      <w:r w:rsidRPr="001E4247">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1A1B2CB" w14:textId="77777777" w:rsidR="00130942" w:rsidRPr="001E4247" w:rsidRDefault="00130942" w:rsidP="00130942">
      <w:pPr>
        <w:textAlignment w:val="baseline"/>
        <w:rPr>
          <w:kern w:val="1"/>
          <w:lang w:val="el-GR"/>
        </w:rPr>
      </w:pPr>
      <w:r w:rsidRPr="001E4247">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7354F5E0" w14:textId="77777777" w:rsidR="00130942" w:rsidRPr="001E4247" w:rsidRDefault="00130942" w:rsidP="00130942">
      <w:pPr>
        <w:textAlignment w:val="baseline"/>
        <w:rPr>
          <w:kern w:val="1"/>
          <w:lang w:val="el-GR"/>
        </w:rPr>
      </w:pPr>
      <w:r w:rsidRPr="001E4247">
        <w:rPr>
          <w:kern w:val="1"/>
          <w:lang w:val="el-GR"/>
        </w:rPr>
        <w:t>Κατά της εν λόγω απόφασης χωρεί προδικαστική προσφυγή, σύμφωνα με τα οριζόμενα στην παράγραφο 3.4 της παρούσας.</w:t>
      </w:r>
    </w:p>
    <w:p w14:paraId="1D69944E" w14:textId="77777777" w:rsidR="00130942" w:rsidRPr="001E4247" w:rsidRDefault="00130942" w:rsidP="00130942">
      <w:pPr>
        <w:textAlignment w:val="baseline"/>
        <w:rPr>
          <w:kern w:val="1"/>
          <w:lang w:val="el-GR"/>
        </w:rPr>
      </w:pPr>
      <w:r w:rsidRPr="001E4247">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766B269C" w14:textId="77777777" w:rsidR="00130942" w:rsidRPr="001E4247" w:rsidRDefault="00130942" w:rsidP="00130942">
      <w:pPr>
        <w:textAlignment w:val="baseline"/>
        <w:rPr>
          <w:kern w:val="1"/>
          <w:lang w:val="el-GR"/>
        </w:rPr>
      </w:pPr>
      <w:r w:rsidRPr="001E4247">
        <w:rPr>
          <w:kern w:val="1"/>
          <w:lang w:val="el-GR"/>
        </w:rPr>
        <w:lastRenderedPageBreak/>
        <w:t xml:space="preserve">β) </w:t>
      </w:r>
      <w:r w:rsidR="00754F62" w:rsidRPr="001E4247">
        <w:rPr>
          <w:kern w:val="1"/>
          <w:lang w:val="el-GR"/>
        </w:rPr>
        <w:t>Μετά την έκδοση της ανωτέρω απόφασης η</w:t>
      </w:r>
      <w:r w:rsidRPr="001E4247">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07B52A4F" w14:textId="77777777" w:rsidR="00130942" w:rsidRPr="001E4247" w:rsidRDefault="00130942" w:rsidP="00130942">
      <w:pPr>
        <w:textAlignment w:val="baseline"/>
        <w:rPr>
          <w:kern w:val="1"/>
          <w:lang w:val="el-GR" w:eastAsia="el-GR"/>
        </w:rPr>
      </w:pPr>
      <w:r w:rsidRPr="001E4247">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C24C116" w14:textId="77777777" w:rsidR="00130942" w:rsidRPr="001E4247" w:rsidRDefault="00130942" w:rsidP="00130942">
      <w:pPr>
        <w:textAlignment w:val="baseline"/>
        <w:rPr>
          <w:kern w:val="1"/>
          <w:lang w:val="el-GR"/>
        </w:rPr>
      </w:pPr>
      <w:r w:rsidRPr="001E4247">
        <w:rPr>
          <w:kern w:val="1"/>
          <w:lang w:val="el-GR" w:eastAsia="el-GR"/>
        </w:rPr>
        <w:t>Κατά της εν λόγω απόφασης χωρεί προδικαστική προσφυγή, σύμφωνα με τα οριζόμενα στην παράγραφο 3.4 της παρούσας.</w:t>
      </w:r>
    </w:p>
    <w:p w14:paraId="39103F29" w14:textId="77777777" w:rsidR="00130942" w:rsidRPr="001E4247" w:rsidRDefault="00130942" w:rsidP="00130942">
      <w:pPr>
        <w:textAlignment w:val="baseline"/>
        <w:rPr>
          <w:kern w:val="1"/>
          <w:lang w:val="el-GR"/>
        </w:rPr>
      </w:pPr>
      <w:r w:rsidRPr="001E4247">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F53DD63" w14:textId="77777777" w:rsidR="00130942" w:rsidRPr="001E4247" w:rsidRDefault="00130942" w:rsidP="00130942">
      <w:pPr>
        <w:suppressAutoHyphens w:val="0"/>
        <w:autoSpaceDE w:val="0"/>
        <w:autoSpaceDN w:val="0"/>
        <w:adjustRightInd w:val="0"/>
        <w:spacing w:after="0"/>
        <w:rPr>
          <w:kern w:val="1"/>
          <w:lang w:val="el-GR"/>
        </w:rPr>
      </w:pPr>
      <w:r w:rsidRPr="001E4247">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0F610279" w14:textId="77777777" w:rsidR="00130942" w:rsidRPr="001E4247" w:rsidRDefault="00130942">
      <w:pPr>
        <w:textAlignment w:val="baseline"/>
        <w:rPr>
          <w:kern w:val="1"/>
          <w:lang w:val="el-GR" w:eastAsia="el-GR"/>
        </w:rPr>
      </w:pPr>
      <w:r w:rsidRPr="001E4247">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1E4247">
        <w:rPr>
          <w:lang w:val="el-GR"/>
        </w:rPr>
        <w:t xml:space="preserve"> </w:t>
      </w:r>
      <w:r w:rsidRPr="001E4247">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17A897D4" w14:textId="77777777" w:rsidR="00130942" w:rsidRPr="001E4247" w:rsidRDefault="00130942" w:rsidP="00130942">
      <w:pPr>
        <w:textAlignment w:val="baseline"/>
        <w:rPr>
          <w:lang w:val="el-GR"/>
        </w:rPr>
      </w:pPr>
      <w:r w:rsidRPr="001E4247">
        <w:rPr>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39D55883" w14:textId="77777777" w:rsidR="00130942" w:rsidRPr="001E4247" w:rsidRDefault="00130942">
      <w:pPr>
        <w:textAlignment w:val="baseline"/>
        <w:rPr>
          <w:rFonts w:eastAsia="Calibri"/>
          <w:i/>
          <w:color w:val="5B9BD5"/>
          <w:kern w:val="1"/>
          <w:lang w:val="el-GR" w:eastAsia="el-GR"/>
        </w:rPr>
      </w:pPr>
      <w:r w:rsidRPr="001E4247">
        <w:rPr>
          <w:kern w:val="1"/>
          <w:lang w:val="el-GR"/>
        </w:rPr>
        <w:t>Αν οι ισοδύναμες προσφορές έχουν την ίδια βαθμολογία τεχνικής προσφοράς</w:t>
      </w:r>
      <w:r w:rsidRPr="001E4247">
        <w:rPr>
          <w:rStyle w:val="WW-FootnoteReference19"/>
          <w:kern w:val="1"/>
          <w:lang w:val="el-GR"/>
        </w:rPr>
        <w:footnoteReference w:id="15"/>
      </w:r>
      <w:r w:rsidRPr="001E4247">
        <w:rPr>
          <w:i/>
          <w:color w:val="5B9BD5"/>
          <w:kern w:val="1"/>
          <w:lang w:val="el-GR" w:eastAsia="el-GR"/>
        </w:rPr>
        <w:t xml:space="preserve"> </w:t>
      </w:r>
      <w:r w:rsidRPr="001E4247">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48B171C8" w14:textId="77777777" w:rsidR="00130942" w:rsidRPr="001E4247" w:rsidRDefault="00130942" w:rsidP="00130942">
      <w:pPr>
        <w:textAlignment w:val="baseline"/>
        <w:rPr>
          <w:kern w:val="1"/>
          <w:lang w:val="el-GR" w:eastAsia="el-GR"/>
        </w:rPr>
      </w:pPr>
      <w:r w:rsidRPr="001E4247">
        <w:rPr>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1E4247">
        <w:rPr>
          <w:rFonts w:eastAsia="Calibri"/>
          <w:i/>
          <w:color w:val="5B9BD5"/>
          <w:kern w:val="1"/>
          <w:lang w:val="el-GR" w:eastAsia="el-GR"/>
        </w:rPr>
        <w:t xml:space="preserve"> </w:t>
      </w:r>
      <w:r w:rsidRPr="001E4247">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w:t>
      </w:r>
      <w:r w:rsidRPr="001E4247">
        <w:rPr>
          <w:kern w:val="1"/>
          <w:lang w:val="el-GR" w:eastAsia="el-GR"/>
        </w:rPr>
        <w:lastRenderedPageBreak/>
        <w:t>προσφορών δεν κοινοποιείται στους προσφέροντες και ενσωματώνεται στην απόφαση κατακύρωσης.</w:t>
      </w:r>
    </w:p>
    <w:p w14:paraId="5A66D77A" w14:textId="77777777" w:rsidR="0084517C" w:rsidRPr="001E4247" w:rsidRDefault="0084517C" w:rsidP="00130942">
      <w:pPr>
        <w:textAlignment w:val="baseline"/>
        <w:rPr>
          <w:kern w:val="1"/>
          <w:lang w:val="el-GR" w:eastAsia="el-GR"/>
        </w:rPr>
      </w:pPr>
    </w:p>
    <w:p w14:paraId="36654AA6" w14:textId="77777777" w:rsidR="0084517C" w:rsidRPr="001E4247" w:rsidRDefault="0084517C" w:rsidP="0084517C">
      <w:pPr>
        <w:textAlignment w:val="baseline"/>
        <w:rPr>
          <w:color w:val="000000"/>
          <w:shd w:val="clear" w:color="auto" w:fill="FFFFFF"/>
          <w:lang w:val="el-GR"/>
        </w:rPr>
      </w:pPr>
      <w:r w:rsidRPr="001E4247">
        <w:rPr>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1E4247">
        <w:rPr>
          <w:lang w:val="el-GR"/>
        </w:rPr>
        <w:t>Ενιαίας Αρχής Δημοσίων Συμβάσεων (Ε.Α.ΔΗ.ΣΥ.)</w:t>
      </w:r>
      <w:r w:rsidRPr="001E4247">
        <w:rPr>
          <w:color w:val="000000"/>
          <w:shd w:val="clear" w:color="auto" w:fill="FFFFFF"/>
          <w:lang w:val="el-GR"/>
        </w:rPr>
        <w:t>σύμφωνα με όσα προβλέπονται στην παράγραφο 3.4 της παρούσας</w:t>
      </w:r>
      <w:r w:rsidRPr="001E4247">
        <w:rPr>
          <w:rStyle w:val="FootnoteReference"/>
          <w:color w:val="000000"/>
          <w:shd w:val="clear" w:color="auto" w:fill="FFFFFF"/>
          <w:lang w:val="el-GR"/>
        </w:rPr>
        <w:footnoteReference w:id="16"/>
      </w:r>
      <w:r w:rsidRPr="001E4247">
        <w:rPr>
          <w:color w:val="000000"/>
          <w:shd w:val="clear" w:color="auto" w:fill="FFFFFF"/>
          <w:lang w:val="el-GR"/>
        </w:rPr>
        <w:t>.</w:t>
      </w:r>
    </w:p>
    <w:p w14:paraId="214EAE5C" w14:textId="77777777" w:rsidR="0084517C" w:rsidRPr="001E4247" w:rsidRDefault="0084517C" w:rsidP="00130942">
      <w:pPr>
        <w:textAlignment w:val="baseline"/>
        <w:rPr>
          <w:kern w:val="1"/>
          <w:lang w:val="el-GR" w:eastAsia="el-GR"/>
        </w:rPr>
      </w:pPr>
    </w:p>
    <w:bookmarkEnd w:id="359"/>
    <w:p w14:paraId="6283B718" w14:textId="77777777" w:rsidR="00E57533" w:rsidRPr="001E4247" w:rsidRDefault="00E57533" w:rsidP="00E57533">
      <w:pPr>
        <w:textAlignment w:val="baseline"/>
        <w:rPr>
          <w:kern w:val="1"/>
          <w:lang w:val="el-GR"/>
        </w:rPr>
      </w:pPr>
    </w:p>
    <w:p w14:paraId="7213EBFB" w14:textId="77777777" w:rsidR="00130942" w:rsidRPr="001E4247" w:rsidRDefault="00130942">
      <w:pPr>
        <w:suppressAutoHyphens w:val="0"/>
        <w:spacing w:after="0"/>
        <w:jc w:val="left"/>
        <w:rPr>
          <w:lang w:val="el-GR"/>
        </w:rPr>
      </w:pPr>
      <w:r w:rsidRPr="001E4247">
        <w:rPr>
          <w:lang w:val="el-GR"/>
        </w:rPr>
        <w:br w:type="page"/>
      </w:r>
    </w:p>
    <w:p w14:paraId="0150FB57" w14:textId="77777777" w:rsidR="00E03665" w:rsidRPr="001E4247" w:rsidRDefault="00E03665" w:rsidP="00E03665">
      <w:pPr>
        <w:rPr>
          <w:lang w:val="el-GR"/>
        </w:rPr>
      </w:pPr>
      <w:bookmarkStart w:id="360" w:name="__RefHeading___Toc491950129"/>
      <w:bookmarkEnd w:id="360"/>
    </w:p>
    <w:p w14:paraId="1AC6F586" w14:textId="77777777" w:rsidR="008338F0" w:rsidRPr="001E4247" w:rsidRDefault="003355E7" w:rsidP="003A109E">
      <w:pPr>
        <w:pStyle w:val="Heading2"/>
        <w:rPr>
          <w:rFonts w:cs="Tahoma"/>
          <w:lang w:val="el-GR"/>
        </w:rPr>
      </w:pPr>
      <w:r w:rsidRPr="001E4247">
        <w:rPr>
          <w:rFonts w:cs="Tahoma"/>
          <w:lang w:val="el-GR"/>
        </w:rPr>
        <w:tab/>
      </w:r>
      <w:bookmarkStart w:id="361" w:name="_Ref496542592"/>
      <w:bookmarkStart w:id="362" w:name="_Ref67613215"/>
      <w:bookmarkStart w:id="363" w:name="_Toc97194314"/>
      <w:bookmarkStart w:id="364" w:name="_Toc97194446"/>
      <w:bookmarkStart w:id="365" w:name="_Toc97204931"/>
      <w:bookmarkStart w:id="366" w:name="_Toc129705101"/>
      <w:r w:rsidRPr="001E4247">
        <w:rPr>
          <w:rFonts w:cs="Tahoma"/>
          <w:lang w:val="el-GR"/>
        </w:rPr>
        <w:t xml:space="preserve">Πρόσκληση υποβολής </w:t>
      </w:r>
      <w:r w:rsidR="00BB3801" w:rsidRPr="001E4247">
        <w:rPr>
          <w:rFonts w:cs="Tahoma"/>
          <w:lang w:val="el-GR"/>
        </w:rPr>
        <w:t>δικαιολογητικών προσωρινού αναδόχου</w:t>
      </w:r>
      <w:r w:rsidR="00E1337D" w:rsidRPr="001E4247">
        <w:rPr>
          <w:rFonts w:cs="Tahoma"/>
          <w:lang w:val="el-GR"/>
        </w:rPr>
        <w:t xml:space="preserve"> </w:t>
      </w:r>
      <w:r w:rsidRPr="001E4247">
        <w:rPr>
          <w:rFonts w:cs="Tahoma"/>
          <w:lang w:val="el-GR"/>
        </w:rPr>
        <w:t xml:space="preserve">- Δικαιολογητικά </w:t>
      </w:r>
      <w:bookmarkEnd w:id="361"/>
      <w:r w:rsidR="00BB3801" w:rsidRPr="001E4247">
        <w:rPr>
          <w:rFonts w:cs="Tahoma"/>
          <w:lang w:val="el-GR"/>
        </w:rPr>
        <w:t>προσωρινού αναδόχου</w:t>
      </w:r>
      <w:bookmarkEnd w:id="362"/>
      <w:bookmarkEnd w:id="363"/>
      <w:bookmarkEnd w:id="364"/>
      <w:bookmarkEnd w:id="365"/>
      <w:bookmarkEnd w:id="366"/>
      <w:r w:rsidR="00BB3801" w:rsidRPr="001E4247">
        <w:rPr>
          <w:rFonts w:cs="Tahoma"/>
          <w:lang w:val="el-GR"/>
        </w:rPr>
        <w:t xml:space="preserve"> </w:t>
      </w:r>
    </w:p>
    <w:p w14:paraId="5DC5E301" w14:textId="77777777" w:rsidR="00130942" w:rsidRPr="001E4247" w:rsidRDefault="00095840" w:rsidP="006119DB">
      <w:pPr>
        <w:rPr>
          <w:lang w:val="el-GR"/>
        </w:rPr>
      </w:pPr>
      <w:r w:rsidRPr="001E4247">
        <w:rPr>
          <w:lang w:val="el-GR"/>
        </w:rPr>
        <w:t xml:space="preserve">Μετά την αξιολόγηση των προσφορών, η αναθέτουσα αρχή </w:t>
      </w:r>
      <w:r w:rsidR="00130942" w:rsidRPr="001E4247">
        <w:rPr>
          <w:lang w:val="el-GR" w:eastAsia="ar-SA"/>
        </w:rPr>
        <w:t>αποστέλλει σχετική ηλεκτρονική  πρόσκληση</w:t>
      </w:r>
      <w:r w:rsidR="00130942" w:rsidRPr="001E4247">
        <w:rPr>
          <w:lang w:val="el-GR"/>
        </w:rPr>
        <w:t xml:space="preserve"> σ</w:t>
      </w:r>
      <w:r w:rsidRPr="001E4247">
        <w:rPr>
          <w:lang w:val="el-GR"/>
        </w:rPr>
        <w:t xml:space="preserve">τον προσφέροντα, στον οποίο πρόκειται να γίνει η κατακύρωση («προσωρινό ανάδοχο»), </w:t>
      </w:r>
      <w:r w:rsidR="00130942" w:rsidRPr="001E4247">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BA29417" w14:textId="77777777" w:rsidR="00084419" w:rsidRPr="001E4247" w:rsidRDefault="00084419" w:rsidP="00084419">
      <w:pPr>
        <w:rPr>
          <w:color w:val="000000"/>
          <w:lang w:val="el-GR" w:eastAsia="ar-SA"/>
        </w:rPr>
      </w:pPr>
      <w:r w:rsidRPr="001E4247">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1E4247">
        <w:rPr>
          <w:color w:val="000000"/>
          <w:lang w:val="el-GR" w:eastAsia="ar-SA"/>
        </w:rPr>
        <w:t>μορφότυπο</w:t>
      </w:r>
      <w:proofErr w:type="spellEnd"/>
      <w:r w:rsidRPr="001E4247">
        <w:rPr>
          <w:color w:val="000000"/>
          <w:lang w:val="el-GR" w:eastAsia="ar-SA"/>
        </w:rPr>
        <w:t xml:space="preserve"> PDF, σύμφωνα με τα ειδικώς οριζόμενα στην παράγραφο 2.4.2.5 της παρούσας.</w:t>
      </w:r>
    </w:p>
    <w:p w14:paraId="7717F5BE" w14:textId="77777777" w:rsidR="00084419" w:rsidRPr="001E4247" w:rsidRDefault="00084419" w:rsidP="00084419">
      <w:pPr>
        <w:rPr>
          <w:strike/>
          <w:lang w:val="el-GR" w:eastAsia="ar-SA"/>
        </w:rPr>
      </w:pPr>
      <w:r w:rsidRPr="001E4247">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1E4247">
        <w:rPr>
          <w:color w:val="000000"/>
          <w:lang w:val="el-GR" w:eastAsia="ar-SA"/>
        </w:rPr>
        <w:t>, σύμφωνα με τα προβλεπόμενα στις διατάξεις της ως άνω παραγράφου 2.4.2.5</w:t>
      </w:r>
      <w:r w:rsidRPr="001E4247">
        <w:rPr>
          <w:lang w:val="el-GR" w:eastAsia="ar-SA"/>
        </w:rPr>
        <w:t xml:space="preserve">. </w:t>
      </w:r>
    </w:p>
    <w:p w14:paraId="6D3B6D7C" w14:textId="77777777" w:rsidR="00294393" w:rsidRPr="001E4247" w:rsidRDefault="00294393" w:rsidP="00294393">
      <w:pPr>
        <w:rPr>
          <w:lang w:val="el-GR" w:eastAsia="ar-SA"/>
        </w:rPr>
      </w:pPr>
      <w:r w:rsidRPr="001E4247">
        <w:rPr>
          <w:lang w:val="el-GR" w:eastAsia="ar-SA"/>
        </w:rPr>
        <w:t xml:space="preserve">Αν δεν προσκομισθούν τα παραπάνω δικαιολογητικά ή υπάρχουν ελλείψεις σε αυτά που </w:t>
      </w:r>
      <w:proofErr w:type="spellStart"/>
      <w:r w:rsidRPr="001E4247">
        <w:rPr>
          <w:lang w:val="el-GR" w:eastAsia="ar-SA"/>
        </w:rPr>
        <w:t>υπoβλήθηκαν</w:t>
      </w:r>
      <w:proofErr w:type="spellEnd"/>
      <w:r w:rsidRPr="001E4247">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1BE42ACE" w14:textId="77777777" w:rsidR="00294393" w:rsidRPr="001E4247" w:rsidRDefault="00294393" w:rsidP="00294393">
      <w:pPr>
        <w:rPr>
          <w:lang w:val="el-GR" w:eastAsia="ar-SA"/>
        </w:rPr>
      </w:pPr>
      <w:r w:rsidRPr="001E4247">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1E4247">
        <w:rPr>
          <w:lang w:val="el-GR" w:eastAsia="ar-SA"/>
        </w:rPr>
        <w:t>κατ</w:t>
      </w:r>
      <w:proofErr w:type="spellEnd"/>
      <w:r w:rsidRPr="001E4247">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1B4AE4F3" w14:textId="77777777" w:rsidR="00294393" w:rsidRPr="001E4247" w:rsidRDefault="00294393" w:rsidP="00294393">
      <w:pPr>
        <w:rPr>
          <w:lang w:val="el-GR" w:eastAsia="ar-SA"/>
        </w:rPr>
      </w:pPr>
      <w:r w:rsidRPr="001E4247">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33DF607" w14:textId="77777777" w:rsidR="00DD0F6F" w:rsidRPr="001E4247" w:rsidRDefault="00DD0F6F" w:rsidP="00DD0F6F">
      <w:pPr>
        <w:rPr>
          <w:lang w:val="el-GR" w:eastAsia="ar-SA"/>
        </w:rPr>
      </w:pPr>
      <w:r w:rsidRPr="001E4247">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B14236B" w14:textId="77777777" w:rsidR="00DD0F6F" w:rsidRPr="001E4247" w:rsidRDefault="00DD0F6F" w:rsidP="00DD0F6F">
      <w:pPr>
        <w:rPr>
          <w:lang w:val="el-GR" w:eastAsia="ar-SA"/>
        </w:rPr>
      </w:pPr>
      <w:proofErr w:type="spellStart"/>
      <w:r w:rsidRPr="001E4247">
        <w:rPr>
          <w:lang w:val="el-GR" w:eastAsia="ar-SA"/>
        </w:rPr>
        <w:lastRenderedPageBreak/>
        <w:t>ii</w:t>
      </w:r>
      <w:proofErr w:type="spellEnd"/>
      <w:r w:rsidRPr="001E4247">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6E9F6E2D" w14:textId="77777777" w:rsidR="00DD0F6F" w:rsidRPr="001E4247" w:rsidRDefault="00DD0F6F" w:rsidP="00DD0F6F">
      <w:pPr>
        <w:rPr>
          <w:lang w:val="el-GR" w:eastAsia="ar-SA"/>
        </w:rPr>
      </w:pPr>
      <w:proofErr w:type="spellStart"/>
      <w:r w:rsidRPr="001E4247">
        <w:rPr>
          <w:lang w:val="el-GR" w:eastAsia="ar-SA"/>
        </w:rPr>
        <w:t>iii</w:t>
      </w:r>
      <w:proofErr w:type="spellEnd"/>
      <w:r w:rsidRPr="001E4247">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55297ED" w14:textId="77777777" w:rsidR="00DD0F6F" w:rsidRPr="001E4247" w:rsidRDefault="00DD0F6F" w:rsidP="00DD0F6F">
      <w:pPr>
        <w:rPr>
          <w:lang w:val="el-GR" w:eastAsia="ar-SA"/>
        </w:rPr>
      </w:pPr>
      <w:r w:rsidRPr="001E4247">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1E4247">
        <w:rPr>
          <w:i/>
          <w:color w:val="5B9BD5"/>
          <w:lang w:val="el-GR" w:eastAsia="el-GR"/>
        </w:rPr>
        <w:t xml:space="preserve"> </w:t>
      </w:r>
      <w:r w:rsidRPr="001E4247">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1E4247">
        <w:rPr>
          <w:lang w:val="el-GR" w:eastAsia="ar-SA"/>
        </w:rPr>
        <w:t>οψιγενείς</w:t>
      </w:r>
      <w:proofErr w:type="spellEnd"/>
      <w:r w:rsidRPr="001E4247">
        <w:rPr>
          <w:lang w:val="el-GR" w:eastAsia="ar-SA"/>
        </w:rPr>
        <w:t xml:space="preserve"> μεταβολές), δεν καταπίπτει υπέρ της Αναθέτουσας Αρχής η εγγύηση συμμετοχής του. </w:t>
      </w:r>
    </w:p>
    <w:p w14:paraId="7C9B485E" w14:textId="77777777" w:rsidR="00DD0F6F" w:rsidRPr="001E4247" w:rsidRDefault="00DD0F6F" w:rsidP="00DD0F6F">
      <w:pPr>
        <w:rPr>
          <w:lang w:val="el-GR" w:eastAsia="ar-SA"/>
        </w:rPr>
      </w:pPr>
      <w:r w:rsidRPr="001E4247">
        <w:rPr>
          <w:lang w:val="el-GR" w:eastAsia="ar-SA"/>
        </w:rPr>
        <w:t xml:space="preserve">Αν κανένας από τους προσφέροντες δεν υποβάλλει αληθή ή ακριβή δήλωση </w:t>
      </w:r>
      <w:r w:rsidRPr="001E4247">
        <w:rPr>
          <w:b/>
          <w:lang w:val="el-GR" w:eastAsia="ar-SA"/>
        </w:rPr>
        <w:t>ή</w:t>
      </w:r>
      <w:r w:rsidRPr="001E4247">
        <w:rPr>
          <w:lang w:val="el-GR" w:eastAsia="ar-SA"/>
        </w:rPr>
        <w:t xml:space="preserve"> δεν προσκομίσει ένα ή περισσότερα από τα απαιτούμενα έγγραφα και δικαιολογητικά </w:t>
      </w:r>
      <w:r w:rsidRPr="001E4247">
        <w:rPr>
          <w:b/>
          <w:lang w:val="el-GR" w:eastAsia="ar-SA"/>
        </w:rPr>
        <w:t>ή</w:t>
      </w:r>
      <w:r w:rsidRPr="001E4247">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C34464A" w14:textId="77777777" w:rsidR="00DD0F6F" w:rsidRPr="001E4247" w:rsidRDefault="00DD0F6F" w:rsidP="00DD0F6F">
      <w:pPr>
        <w:rPr>
          <w:lang w:val="el-GR" w:eastAsia="ar-SA"/>
        </w:rPr>
      </w:pPr>
      <w:r w:rsidRPr="001E4247">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C7986BC" w14:textId="77777777" w:rsidR="00DD0F6F" w:rsidRPr="001E4247" w:rsidRDefault="00DD0F6F" w:rsidP="00DD0F6F">
      <w:pPr>
        <w:rPr>
          <w:lang w:val="el-GR" w:eastAsia="ar-SA"/>
        </w:rPr>
      </w:pPr>
      <w:r w:rsidRPr="001E4247">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1E4247">
        <w:rPr>
          <w:lang w:val="el-GR" w:eastAsia="ar-SA"/>
        </w:rPr>
        <w:t>παρούσα</w:t>
      </w:r>
      <w:r w:rsidRPr="001E4247">
        <w:rPr>
          <w:lang w:val="el-GR" w:eastAsia="ar-SA"/>
        </w:rPr>
        <w:t xml:space="preserve"> σε ποσοστό και ως εξής:   </w:t>
      </w:r>
      <w:proofErr w:type="spellStart"/>
      <w:r w:rsidR="006E75EE" w:rsidRPr="001E4247">
        <w:rPr>
          <w:lang w:val="el-GR" w:eastAsia="ar-SA"/>
        </w:rPr>
        <w:t>εκατόν</w:t>
      </w:r>
      <w:proofErr w:type="spellEnd"/>
      <w:r w:rsidR="006E75EE" w:rsidRPr="001E4247">
        <w:rPr>
          <w:lang w:val="el-GR" w:eastAsia="ar-SA"/>
        </w:rPr>
        <w:t xml:space="preserve"> είκοσι </w:t>
      </w:r>
      <w:r w:rsidRPr="001E4247">
        <w:rPr>
          <w:lang w:val="el-GR" w:eastAsia="ar-SA"/>
        </w:rPr>
        <w:t>τοις εκατό (</w:t>
      </w:r>
      <w:r w:rsidR="006E75EE" w:rsidRPr="001E4247">
        <w:rPr>
          <w:lang w:val="el-GR" w:eastAsia="ar-SA"/>
        </w:rPr>
        <w:t>120</w:t>
      </w:r>
      <w:r w:rsidRPr="001E4247">
        <w:rPr>
          <w:lang w:val="el-GR" w:eastAsia="ar-SA"/>
        </w:rPr>
        <w:t>%)</w:t>
      </w:r>
      <w:r w:rsidRPr="001E4247">
        <w:rPr>
          <w:vertAlign w:val="superscript"/>
          <w:lang w:val="el-GR" w:eastAsia="ar-SA"/>
        </w:rPr>
        <w:footnoteReference w:id="17"/>
      </w:r>
      <w:r w:rsidRPr="001E4247">
        <w:rPr>
          <w:lang w:val="el-GR" w:eastAsia="ar-SA"/>
        </w:rPr>
        <w:t xml:space="preserve"> στην περίπτωση της μεγαλύτερης ποσότητας και </w:t>
      </w:r>
      <w:r w:rsidR="006E75EE" w:rsidRPr="001E4247">
        <w:rPr>
          <w:lang w:val="el-GR" w:eastAsia="ar-SA"/>
        </w:rPr>
        <w:t xml:space="preserve">ογδόντα </w:t>
      </w:r>
      <w:r w:rsidRPr="001E4247">
        <w:rPr>
          <w:lang w:val="el-GR" w:eastAsia="ar-SA"/>
        </w:rPr>
        <w:t>τοις εκατό (</w:t>
      </w:r>
      <w:r w:rsidR="006E75EE" w:rsidRPr="001E4247">
        <w:rPr>
          <w:lang w:val="el-GR" w:eastAsia="ar-SA"/>
        </w:rPr>
        <w:t>80</w:t>
      </w:r>
      <w:r w:rsidRPr="001E4247">
        <w:rPr>
          <w:lang w:val="el-GR" w:eastAsia="ar-SA"/>
        </w:rPr>
        <w:t>%)</w:t>
      </w:r>
      <w:r w:rsidRPr="001E4247">
        <w:rPr>
          <w:vertAlign w:val="superscript"/>
          <w:lang w:val="el-GR" w:eastAsia="ar-SA"/>
        </w:rPr>
        <w:footnoteReference w:id="18"/>
      </w:r>
      <w:r w:rsidRPr="001E4247">
        <w:rPr>
          <w:lang w:val="el-GR" w:eastAsia="ar-SA"/>
        </w:rPr>
        <w:t xml:space="preserve"> στην περίπτωση μικρότερης ποσότητας.</w:t>
      </w:r>
    </w:p>
    <w:p w14:paraId="4D32ABE5" w14:textId="77777777" w:rsidR="00095840" w:rsidRPr="001E4247" w:rsidRDefault="00095840" w:rsidP="00095840">
      <w:pPr>
        <w:rPr>
          <w:color w:val="000000" w:themeColor="text1"/>
          <w:lang w:val="el-GR"/>
        </w:rPr>
      </w:pPr>
      <w:r w:rsidRPr="001E4247">
        <w:rPr>
          <w:color w:val="000000" w:themeColor="text1"/>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BF9429D" w14:textId="6E06EB7F" w:rsidR="00F005B4" w:rsidRPr="001E4247" w:rsidRDefault="00F005B4" w:rsidP="00F005B4">
      <w:pPr>
        <w:textAlignment w:val="baseline"/>
        <w:rPr>
          <w:rFonts w:ascii="Calibri" w:eastAsiaTheme="minorHAnsi" w:hAnsi="Calibri"/>
          <w:color w:val="000000"/>
          <w:shd w:val="clear" w:color="auto" w:fill="FFFFFF"/>
          <w:lang w:val="el-GR" w:eastAsia="en-US"/>
        </w:rPr>
      </w:pPr>
      <w:r w:rsidRPr="001E4247">
        <w:rPr>
          <w:rFonts w:eastAsiaTheme="minorHAnsi"/>
          <w:color w:val="000000"/>
          <w:shd w:val="clear" w:color="auto" w:fill="FFFFFF"/>
          <w:lang w:val="el-GR" w:eastAsia="en-US"/>
        </w:rPr>
        <w:t>Σε κάθε περίπτωση,</w:t>
      </w:r>
      <w:r w:rsidRPr="001E4247">
        <w:rPr>
          <w:color w:val="000000"/>
          <w:shd w:val="clear" w:color="auto" w:fill="FFFFFF"/>
          <w:lang w:val="el-GR"/>
        </w:rPr>
        <w:t xml:space="preserve"> </w:t>
      </w:r>
      <w:r w:rsidRPr="001E4247">
        <w:rPr>
          <w:rFonts w:eastAsiaTheme="minorHAnsi"/>
          <w:color w:val="000000"/>
          <w:shd w:val="clear" w:color="auto" w:fill="FFFFFF"/>
          <w:lang w:val="el-GR" w:eastAsia="en-US"/>
        </w:rPr>
        <w:t>όταν εξ αρχής έχει υποβληθεί μία προσφορά,</w:t>
      </w:r>
      <w:r w:rsidRPr="001E4247">
        <w:rPr>
          <w:color w:val="000000"/>
          <w:shd w:val="clear" w:color="auto" w:fill="FFFFFF"/>
          <w:lang w:val="el-GR"/>
        </w:rPr>
        <w:t xml:space="preserve"> τα </w:t>
      </w:r>
      <w:r w:rsidRPr="001E4247">
        <w:rPr>
          <w:rFonts w:eastAsiaTheme="minorHAnsi"/>
          <w:color w:val="000000"/>
          <w:shd w:val="clear" w:color="auto" w:fill="FFFFFF"/>
          <w:lang w:val="el-GR" w:eastAsia="en-US"/>
        </w:rPr>
        <w:t>αποτελέσματα όλων των σταδίων</w:t>
      </w:r>
      <w:r w:rsidRPr="001E4247">
        <w:rPr>
          <w:color w:val="000000"/>
          <w:shd w:val="clear" w:color="auto" w:fill="FFFFFF"/>
          <w:lang w:val="el-GR"/>
        </w:rPr>
        <w:t xml:space="preserve"> της διαδικασίας ανάθεσης</w:t>
      </w:r>
      <w:r w:rsidRPr="001E4247">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1E4247">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FE3A1D" w:rsidRPr="001E4247">
        <w:rPr>
          <w:lang w:val="el-GR"/>
        </w:rPr>
        <w:t>Ε.Α.ΔΗ.ΣΥ</w:t>
      </w:r>
      <w:r w:rsidR="004B1551">
        <w:rPr>
          <w:color w:val="000000"/>
          <w:shd w:val="clear" w:color="auto" w:fill="FFFFFF"/>
          <w:lang w:val="el-GR"/>
        </w:rPr>
        <w:t xml:space="preserve"> </w:t>
      </w:r>
      <w:r w:rsidRPr="001E4247">
        <w:rPr>
          <w:color w:val="000000"/>
          <w:shd w:val="clear" w:color="auto" w:fill="FFFFFF"/>
          <w:lang w:val="el-GR"/>
        </w:rPr>
        <w:t>σύμφωνα με όσα προβλέπονται στην παράγραφο 3.4 της παρούσας</w:t>
      </w:r>
      <w:r w:rsidRPr="001E4247">
        <w:rPr>
          <w:rStyle w:val="FootnoteReference"/>
          <w:rFonts w:ascii="Calibri" w:eastAsiaTheme="minorHAnsi" w:hAnsi="Calibri"/>
          <w:color w:val="000000"/>
          <w:shd w:val="clear" w:color="auto" w:fill="FFFFFF"/>
          <w:lang w:val="el-GR" w:eastAsia="en-US"/>
        </w:rPr>
        <w:footnoteReference w:id="19"/>
      </w:r>
      <w:r w:rsidRPr="001E4247">
        <w:rPr>
          <w:rFonts w:ascii="Calibri" w:eastAsiaTheme="minorHAnsi" w:hAnsi="Calibri"/>
          <w:color w:val="000000"/>
          <w:shd w:val="clear" w:color="auto" w:fill="FFFFFF"/>
          <w:lang w:val="el-GR" w:eastAsia="en-US"/>
        </w:rPr>
        <w:t>.</w:t>
      </w:r>
    </w:p>
    <w:p w14:paraId="147D5362" w14:textId="77777777" w:rsidR="006119DB" w:rsidRPr="001E4247" w:rsidRDefault="006119DB" w:rsidP="00821852">
      <w:pPr>
        <w:rPr>
          <w:lang w:val="el-GR"/>
        </w:rPr>
      </w:pPr>
    </w:p>
    <w:p w14:paraId="26F4A1FB" w14:textId="3BA36639" w:rsidR="008338F0" w:rsidRPr="001E4247" w:rsidRDefault="003355E7" w:rsidP="00A05D2C">
      <w:pPr>
        <w:pStyle w:val="Heading2"/>
        <w:rPr>
          <w:lang w:val="el-GR"/>
        </w:rPr>
      </w:pPr>
      <w:bookmarkStart w:id="367" w:name="_Toc74566895"/>
      <w:bookmarkStart w:id="368" w:name="_Toc74566896"/>
      <w:bookmarkStart w:id="369" w:name="_Toc74566897"/>
      <w:bookmarkStart w:id="370" w:name="_Toc74566898"/>
      <w:bookmarkStart w:id="371" w:name="_Toc74566899"/>
      <w:bookmarkStart w:id="372" w:name="_Toc74566900"/>
      <w:bookmarkStart w:id="373" w:name="_Toc74566901"/>
      <w:bookmarkStart w:id="374" w:name="_Toc74566902"/>
      <w:bookmarkStart w:id="375" w:name="_Toc74566903"/>
      <w:bookmarkStart w:id="376" w:name="_Toc74566904"/>
      <w:bookmarkStart w:id="377" w:name="_Toc74566905"/>
      <w:bookmarkStart w:id="378" w:name="_Toc74566906"/>
      <w:bookmarkStart w:id="379" w:name="_Toc74566907"/>
      <w:bookmarkStart w:id="380" w:name="_Toc74566908"/>
      <w:bookmarkStart w:id="381" w:name="_Toc74566909"/>
      <w:bookmarkStart w:id="382" w:name="_Toc74566910"/>
      <w:bookmarkStart w:id="383" w:name="_Toc74566911"/>
      <w:bookmarkStart w:id="384" w:name="_Toc74566912"/>
      <w:bookmarkStart w:id="385" w:name="_Toc74566913"/>
      <w:bookmarkStart w:id="386" w:name="_Toc74566914"/>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1E4247">
        <w:rPr>
          <w:rFonts w:cs="Tahoma"/>
          <w:lang w:val="el-GR"/>
        </w:rPr>
        <w:tab/>
      </w:r>
      <w:bookmarkStart w:id="387" w:name="_Toc97194315"/>
      <w:bookmarkStart w:id="388" w:name="_Toc97194447"/>
      <w:bookmarkStart w:id="389" w:name="_Toc97204932"/>
      <w:bookmarkStart w:id="390" w:name="_Ref113958813"/>
      <w:bookmarkStart w:id="391" w:name="_Ref113958825"/>
      <w:bookmarkStart w:id="392" w:name="_Ref113958826"/>
      <w:bookmarkStart w:id="393" w:name="_Toc129705102"/>
      <w:r w:rsidRPr="001E4247">
        <w:rPr>
          <w:rFonts w:cs="Tahoma"/>
          <w:lang w:val="el-GR"/>
        </w:rPr>
        <w:t>Κατακύρωση - σύναψη σύμβασης</w:t>
      </w:r>
      <w:bookmarkEnd w:id="387"/>
      <w:bookmarkEnd w:id="388"/>
      <w:bookmarkEnd w:id="389"/>
      <w:bookmarkEnd w:id="390"/>
      <w:bookmarkEnd w:id="391"/>
      <w:bookmarkEnd w:id="392"/>
      <w:bookmarkEnd w:id="393"/>
      <w:r w:rsidRPr="001E4247">
        <w:rPr>
          <w:lang w:val="el-GR"/>
        </w:rPr>
        <w:t xml:space="preserve"> </w:t>
      </w:r>
    </w:p>
    <w:p w14:paraId="10698AE2" w14:textId="67DF80B8" w:rsidR="005B1D5A" w:rsidRPr="001E4247" w:rsidRDefault="00035295" w:rsidP="005B1D5A">
      <w:pPr>
        <w:rPr>
          <w:lang w:val="el-GR" w:eastAsia="ar-SA"/>
        </w:rPr>
      </w:pPr>
      <w:r w:rsidRPr="001E4247">
        <w:rPr>
          <w:lang w:val="el-GR" w:eastAsia="ar-SA"/>
        </w:rPr>
        <w:t xml:space="preserve">3.3.1 </w:t>
      </w:r>
      <w:r w:rsidR="005B1D5A" w:rsidRPr="001E4247">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3C01CC3B" w14:textId="77777777" w:rsidR="005B1D5A" w:rsidRPr="001E4247" w:rsidRDefault="005B1D5A" w:rsidP="005B1D5A">
      <w:pPr>
        <w:rPr>
          <w:lang w:val="el-GR" w:eastAsia="ar-SA"/>
        </w:rPr>
      </w:pPr>
      <w:r w:rsidRPr="001E4247">
        <w:rPr>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w:t>
      </w:r>
      <w:r w:rsidRPr="001E4247">
        <w:rPr>
          <w:lang w:val="el-GR" w:eastAsia="ar-SA"/>
        </w:rPr>
        <w:lastRenderedPageBreak/>
        <w:t xml:space="preserve">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2C04BBE4" w14:textId="77777777" w:rsidR="005B1D5A" w:rsidRPr="001E4247" w:rsidRDefault="005B1D5A" w:rsidP="005B1D5A">
      <w:pPr>
        <w:rPr>
          <w:lang w:val="el-GR" w:eastAsia="ar-SA"/>
        </w:rPr>
      </w:pPr>
      <w:r w:rsidRPr="001E4247">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1E4247">
        <w:rPr>
          <w:lang w:val="el-GR"/>
        </w:rPr>
        <w:t xml:space="preserve"> με ενέργειες της αναθέτουσας αρχής</w:t>
      </w:r>
      <w:r w:rsidRPr="001E4247">
        <w:rPr>
          <w:lang w:val="el-GR" w:eastAsia="ar-SA"/>
        </w:rPr>
        <w:t xml:space="preserve">. Κατά της απόφασης κατακύρωσης χωρεί προδικαστική προσφυγή ενώπιον της </w:t>
      </w:r>
      <w:r w:rsidR="00602A33" w:rsidRPr="001E4247">
        <w:rPr>
          <w:lang w:val="el-GR"/>
        </w:rPr>
        <w:t>Ε.Α.ΔΗ.ΣΥ.</w:t>
      </w:r>
      <w:r w:rsidRPr="001E4247">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407373BC" w14:textId="77777777" w:rsidR="005B1D5A" w:rsidRPr="001E4247" w:rsidRDefault="00035295" w:rsidP="005B1D5A">
      <w:pPr>
        <w:rPr>
          <w:lang w:val="el-GR" w:eastAsia="ar-SA"/>
        </w:rPr>
      </w:pPr>
      <w:r w:rsidRPr="001E4247">
        <w:rPr>
          <w:lang w:val="el-GR" w:eastAsia="ar-SA"/>
        </w:rPr>
        <w:t xml:space="preserve">3.3.2 </w:t>
      </w:r>
      <w:r w:rsidR="005B1D5A" w:rsidRPr="001E4247">
        <w:rPr>
          <w:lang w:val="el-GR" w:eastAsia="ar-SA"/>
        </w:rPr>
        <w:t>Η απόφαση κατακύρωσης καθίσταται οριστική, εφόσον συντρέξουν οι ακόλουθες προϋποθέσεις σωρευτικά:</w:t>
      </w:r>
    </w:p>
    <w:p w14:paraId="282BD8D4" w14:textId="77777777" w:rsidR="005B1D5A" w:rsidRPr="001E424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1E4247">
        <w:rPr>
          <w:lang w:val="el-GR" w:eastAsia="ar-SA"/>
        </w:rPr>
        <w:t xml:space="preserve">α) κοινοποιηθεί η απόφαση κατακύρωσης σε όλους τους οικονομικούς φορείς που δεν έχουν αποκλειστεί οριστικά, </w:t>
      </w:r>
    </w:p>
    <w:p w14:paraId="3529F536" w14:textId="3D24E370" w:rsidR="005B1D5A" w:rsidRPr="001E424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1E4247">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451074" w:rsidRPr="001E4247">
        <w:rPr>
          <w:lang w:val="el-GR" w:eastAsia="ar-SA"/>
        </w:rPr>
        <w:t>Ε.Α.ΔΗ.ΣΥ</w:t>
      </w:r>
      <w:r w:rsidRPr="001E4247">
        <w:rPr>
          <w:lang w:val="el-GR" w:eastAsia="ar-SA"/>
        </w:rPr>
        <w:t xml:space="preserve"> και σε περίπτωση άσκησης αίτησης αναστολής κατά της απόφασης της </w:t>
      </w:r>
      <w:r w:rsidR="00451074" w:rsidRPr="001E4247">
        <w:rPr>
          <w:lang w:val="el-GR" w:eastAsia="ar-SA"/>
        </w:rPr>
        <w:t>Ε.Α.ΔΗ.ΣΥ</w:t>
      </w:r>
      <w:r w:rsidRPr="001E4247">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6" w:anchor="art372_4" w:history="1">
        <w:r w:rsidRPr="001E4247">
          <w:rPr>
            <w:lang w:val="el-GR" w:eastAsia="ar-SA"/>
          </w:rPr>
          <w:t>παρ.</w:t>
        </w:r>
      </w:hyperlink>
      <w:hyperlink r:id="rId27" w:anchor="art372_4" w:history="1">
        <w:r w:rsidR="00E14FF7" w:rsidRPr="001E4247">
          <w:rPr>
            <w:rStyle w:val="Hyperlink"/>
          </w:rPr>
          <w:t>http</w:t>
        </w:r>
        <w:r w:rsidR="00E14FF7" w:rsidRPr="001E4247">
          <w:rPr>
            <w:rStyle w:val="Hyperlink"/>
            <w:lang w:val="el-GR"/>
          </w:rPr>
          <w:t>://</w:t>
        </w:r>
        <w:r w:rsidR="00E14FF7" w:rsidRPr="001E4247">
          <w:rPr>
            <w:rStyle w:val="Hyperlink"/>
          </w:rPr>
          <w:t>www</w:t>
        </w:r>
        <w:r w:rsidR="00E14FF7" w:rsidRPr="001E4247">
          <w:rPr>
            <w:rStyle w:val="Hyperlink"/>
            <w:lang w:val="el-GR"/>
          </w:rPr>
          <w:t>.</w:t>
        </w:r>
        <w:proofErr w:type="spellStart"/>
        <w:r w:rsidR="00E14FF7" w:rsidRPr="001E4247">
          <w:rPr>
            <w:rStyle w:val="Hyperlink"/>
          </w:rPr>
          <w:t>eaadhsy</w:t>
        </w:r>
        <w:proofErr w:type="spellEnd"/>
        <w:r w:rsidR="00E14FF7" w:rsidRPr="001E4247">
          <w:rPr>
            <w:rStyle w:val="Hyperlink"/>
            <w:lang w:val="el-GR"/>
          </w:rPr>
          <w:t>.</w:t>
        </w:r>
        <w:r w:rsidR="00E14FF7" w:rsidRPr="001E4247">
          <w:rPr>
            <w:rStyle w:val="Hyperlink"/>
          </w:rPr>
          <w:t>gr</w:t>
        </w:r>
        <w:r w:rsidR="00E14FF7" w:rsidRPr="001E4247">
          <w:rPr>
            <w:rStyle w:val="Hyperlink"/>
            <w:lang w:val="el-GR"/>
          </w:rPr>
          <w:t>/</w:t>
        </w:r>
        <w:r w:rsidR="00E14FF7" w:rsidRPr="001E4247">
          <w:rPr>
            <w:rStyle w:val="Hyperlink"/>
          </w:rPr>
          <w:t>n</w:t>
        </w:r>
        <w:r w:rsidR="00E14FF7" w:rsidRPr="001E4247">
          <w:rPr>
            <w:rStyle w:val="Hyperlink"/>
            <w:lang w:val="el-GR"/>
          </w:rPr>
          <w:t>4412/</w:t>
        </w:r>
        <w:r w:rsidR="00E14FF7" w:rsidRPr="001E4247">
          <w:rPr>
            <w:rStyle w:val="Hyperlink"/>
          </w:rPr>
          <w:t>n</w:t>
        </w:r>
        <w:r w:rsidR="00E14FF7" w:rsidRPr="001E4247">
          <w:rPr>
            <w:rStyle w:val="Hyperlink"/>
            <w:lang w:val="el-GR"/>
          </w:rPr>
          <w:t>4412</w:t>
        </w:r>
        <w:proofErr w:type="spellStart"/>
        <w:r w:rsidR="00E14FF7" w:rsidRPr="001E4247">
          <w:rPr>
            <w:rStyle w:val="Hyperlink"/>
          </w:rPr>
          <w:t>fulltextlinks</w:t>
        </w:r>
        <w:proofErr w:type="spellEnd"/>
        <w:r w:rsidR="00E14FF7" w:rsidRPr="001E4247">
          <w:rPr>
            <w:rStyle w:val="Hyperlink"/>
            <w:lang w:val="el-GR"/>
          </w:rPr>
          <w:t>.</w:t>
        </w:r>
        <w:r w:rsidR="00E14FF7" w:rsidRPr="001E4247">
          <w:rPr>
            <w:rStyle w:val="Hyperlink"/>
          </w:rPr>
          <w:t>html</w:t>
        </w:r>
        <w:r w:rsidR="00E14FF7" w:rsidRPr="001E4247">
          <w:rPr>
            <w:rStyle w:val="Hyperlink"/>
            <w:lang w:val="el-GR"/>
          </w:rPr>
          <w:t xml:space="preserve"> - </w:t>
        </w:r>
        <w:r w:rsidR="00E14FF7" w:rsidRPr="001E4247">
          <w:rPr>
            <w:rStyle w:val="Hyperlink"/>
          </w:rPr>
          <w:t>art</w:t>
        </w:r>
        <w:r w:rsidR="00E14FF7" w:rsidRPr="001E4247">
          <w:rPr>
            <w:rStyle w:val="Hyperlink"/>
            <w:lang w:val="el-GR"/>
          </w:rPr>
          <w:t>372_4</w:t>
        </w:r>
      </w:hyperlink>
      <w:hyperlink r:id="rId28" w:anchor="art372_4" w:history="1">
        <w:r w:rsidRPr="001E4247">
          <w:rPr>
            <w:lang w:val="el-GR" w:eastAsia="ar-SA"/>
          </w:rPr>
          <w:t xml:space="preserve"> 4 του άρθρου 372</w:t>
        </w:r>
      </w:hyperlink>
      <w:r w:rsidRPr="001E4247">
        <w:rPr>
          <w:lang w:val="el-GR" w:eastAsia="ar-SA"/>
        </w:rPr>
        <w:t xml:space="preserve"> του ν. 4412/2016,</w:t>
      </w:r>
    </w:p>
    <w:p w14:paraId="25B0FB4D" w14:textId="77777777" w:rsidR="005B1D5A" w:rsidRPr="001E424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1E4247">
        <w:rPr>
          <w:lang w:val="el-GR" w:eastAsia="ar-SA"/>
        </w:rPr>
        <w:t xml:space="preserve">γ) ολοκληρωθεί επιτυχώς ο </w:t>
      </w:r>
      <w:proofErr w:type="spellStart"/>
      <w:r w:rsidRPr="001E4247">
        <w:rPr>
          <w:lang w:val="el-GR" w:eastAsia="ar-SA"/>
        </w:rPr>
        <w:t>προσυμβατικός</w:t>
      </w:r>
      <w:proofErr w:type="spellEnd"/>
      <w:r w:rsidRPr="001E4247">
        <w:rPr>
          <w:lang w:val="el-GR" w:eastAsia="ar-SA"/>
        </w:rPr>
        <w:t xml:space="preserve"> έλεγχος από το Ελεγκτικό Συνέδριο, σύμφωνα με τα άρθρα 324 έως 327 του ν. 4700/2020, εφόσον απαιτείται, και </w:t>
      </w:r>
    </w:p>
    <w:p w14:paraId="11A574EB" w14:textId="4B3613E8" w:rsidR="005B1D5A" w:rsidRPr="001E424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1E4247">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1E4247">
          <w:rPr>
            <w:lang w:val="el-GR" w:eastAsia="ar-SA"/>
          </w:rPr>
          <w:t>άρθρο 79Α</w:t>
        </w:r>
      </w:hyperlink>
      <w:r w:rsidRPr="001E4247">
        <w:rPr>
          <w:lang w:val="el-GR" w:eastAsia="ar-SA"/>
        </w:rPr>
        <w:t xml:space="preserve"> του ν. 4412/2016</w:t>
      </w:r>
      <w:r w:rsidR="00FE3A1D" w:rsidRPr="001E4247">
        <w:rPr>
          <w:lang w:val="el-GR" w:eastAsia="ar-SA"/>
        </w:rPr>
        <w:t xml:space="preserve"> περί υπογραφής Ευρωπαϊκού Ενιαίου Εγγράφου Σύμβασης,</w:t>
      </w:r>
      <w:r w:rsidRPr="001E4247">
        <w:rPr>
          <w:lang w:val="el-GR" w:eastAsia="ar-SA"/>
        </w:rPr>
        <w:t xml:space="preserve">, στην οποία δηλώνεται ότι, δεν έχουν επέλθει στο πρόσωπό του </w:t>
      </w:r>
      <w:proofErr w:type="spellStart"/>
      <w:r w:rsidRPr="001E4247">
        <w:rPr>
          <w:lang w:val="el-GR" w:eastAsia="ar-SA"/>
        </w:rPr>
        <w:t>οψιγενείς</w:t>
      </w:r>
      <w:proofErr w:type="spellEnd"/>
      <w:r w:rsidRPr="001E4247">
        <w:rPr>
          <w:lang w:val="el-GR" w:eastAsia="ar-SA"/>
        </w:rPr>
        <w:t xml:space="preserve"> μεταβολές κατά την έννοια του </w:t>
      </w:r>
      <w:hyperlink r:id="rId30" w:anchor="art104" w:history="1">
        <w:r w:rsidRPr="001E4247">
          <w:rPr>
            <w:lang w:val="el-GR" w:eastAsia="ar-SA"/>
          </w:rPr>
          <w:t>άρθρου 104</w:t>
        </w:r>
      </w:hyperlink>
      <w:r w:rsidRPr="001E4247">
        <w:rPr>
          <w:lang w:val="el-GR" w:eastAsia="ar-SA"/>
        </w:rPr>
        <w:t xml:space="preserve"> του ν. 4412/2016 και μόνον στην περίπτωση του </w:t>
      </w:r>
      <w:proofErr w:type="spellStart"/>
      <w:r w:rsidRPr="001E4247">
        <w:rPr>
          <w:lang w:val="el-GR" w:eastAsia="ar-SA"/>
        </w:rPr>
        <w:t>προσυμβατικού</w:t>
      </w:r>
      <w:proofErr w:type="spellEnd"/>
      <w:r w:rsidRPr="001E4247">
        <w:rPr>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r w:rsidR="0051150B" w:rsidRPr="001E4247">
        <w:rPr>
          <w:lang w:val="el-GR" w:eastAsia="ar-SA"/>
        </w:rPr>
        <w:t>.</w:t>
      </w:r>
    </w:p>
    <w:p w14:paraId="13831AD7" w14:textId="77777777" w:rsidR="005B1D5A" w:rsidRPr="001E4247"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27A957D0" w14:textId="77777777" w:rsidR="005B1D5A" w:rsidRPr="001E4247" w:rsidRDefault="005B1D5A" w:rsidP="005B1D5A">
      <w:pPr>
        <w:rPr>
          <w:lang w:val="el-GR" w:eastAsia="ar-SA"/>
        </w:rPr>
      </w:pPr>
      <w:r w:rsidRPr="001E4247">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1E4247">
        <w:rPr>
          <w:rFonts w:ascii="Arial" w:hAnsi="Arial" w:cs="Arial"/>
          <w:lang w:val="el-GR" w:eastAsia="ar-SA"/>
        </w:rPr>
        <w:t xml:space="preserve"> </w:t>
      </w:r>
      <w:r w:rsidRPr="001E4247">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69A98C3" w14:textId="77777777" w:rsidR="005B1D5A" w:rsidRPr="001E4247" w:rsidRDefault="005B1D5A" w:rsidP="005B1D5A">
      <w:pPr>
        <w:rPr>
          <w:lang w:val="el-GR" w:eastAsia="ar-SA"/>
        </w:rPr>
      </w:pPr>
      <w:r w:rsidRPr="001E4247">
        <w:rPr>
          <w:lang w:val="el-GR" w:eastAsia="ar-SA"/>
        </w:rPr>
        <w:t xml:space="preserve">Στην περίπτωση που ο ανάδοχος δεν προσέλθει να υπογράψει το ως άνω συμφωνητικό μέσα στην </w:t>
      </w:r>
      <w:proofErr w:type="spellStart"/>
      <w:r w:rsidRPr="001E4247">
        <w:rPr>
          <w:lang w:val="el-GR" w:eastAsia="ar-SA"/>
        </w:rPr>
        <w:t>τεθείσα</w:t>
      </w:r>
      <w:proofErr w:type="spellEnd"/>
      <w:r w:rsidRPr="001E4247">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1E4247">
        <w:rPr>
          <w:vertAlign w:val="superscript"/>
          <w:lang w:val="el-GR" w:eastAsia="ar-SA"/>
        </w:rPr>
        <w:footnoteReference w:id="20"/>
      </w:r>
    </w:p>
    <w:p w14:paraId="13E32E49" w14:textId="77777777" w:rsidR="005B1D5A" w:rsidRPr="001E4247" w:rsidRDefault="005B1D5A" w:rsidP="005B1D5A">
      <w:pPr>
        <w:rPr>
          <w:lang w:val="el-GR" w:eastAsia="ar-SA"/>
        </w:rPr>
      </w:pPr>
      <w:r w:rsidRPr="001E4247">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w:t>
      </w:r>
      <w:r w:rsidRPr="001E4247">
        <w:rPr>
          <w:lang w:val="el-GR" w:eastAsia="ar-SA"/>
        </w:rPr>
        <w:lastRenderedPageBreak/>
        <w:t xml:space="preserve">συμφωνητικού, </w:t>
      </w:r>
      <w:bookmarkStart w:id="394" w:name="_Hlk126503370"/>
      <w:r w:rsidRPr="001E4247">
        <w:rPr>
          <w:lang w:val="el-GR" w:eastAsia="ar-SA"/>
        </w:rPr>
        <w:t xml:space="preserve">χωρίς να εκπέσει η εγγύηση συμμετοχής του, </w:t>
      </w:r>
      <w:bookmarkEnd w:id="394"/>
      <w:r w:rsidRPr="001E4247">
        <w:rPr>
          <w:lang w:val="el-GR" w:eastAsia="ar-SA"/>
        </w:rPr>
        <w:t>καθώς και να αναζητήσει αποζημίωση ιδίως δυνάμει των άρθρων 197 και 198 ΑΚ.</w:t>
      </w:r>
    </w:p>
    <w:p w14:paraId="0D7357E7" w14:textId="77777777" w:rsidR="006119DB" w:rsidRPr="001E4247" w:rsidRDefault="006119DB" w:rsidP="00821852">
      <w:pPr>
        <w:rPr>
          <w:lang w:val="el-GR"/>
        </w:rPr>
      </w:pPr>
    </w:p>
    <w:p w14:paraId="1CFFE0EF" w14:textId="77777777" w:rsidR="008338F0" w:rsidRPr="001E4247" w:rsidRDefault="003355E7" w:rsidP="003A109E">
      <w:pPr>
        <w:pStyle w:val="Heading2"/>
        <w:rPr>
          <w:rFonts w:cs="Tahoma"/>
          <w:lang w:val="el-GR"/>
        </w:rPr>
      </w:pPr>
      <w:bookmarkStart w:id="395" w:name="_Toc74566916"/>
      <w:bookmarkStart w:id="396" w:name="_Toc74566917"/>
      <w:bookmarkStart w:id="397" w:name="_Toc74566918"/>
      <w:bookmarkStart w:id="398" w:name="_Toc74566919"/>
      <w:bookmarkStart w:id="399" w:name="_Toc74566920"/>
      <w:bookmarkStart w:id="400" w:name="_Toc74566921"/>
      <w:bookmarkStart w:id="401" w:name="_Toc74566922"/>
      <w:bookmarkStart w:id="402" w:name="_Toc74566923"/>
      <w:bookmarkStart w:id="403" w:name="_Toc74566924"/>
      <w:bookmarkStart w:id="404" w:name="_Toc74566925"/>
      <w:bookmarkStart w:id="405" w:name="_Toc74566926"/>
      <w:bookmarkStart w:id="406" w:name="_Προδικαστικές_Προσφυγές_-"/>
      <w:bookmarkStart w:id="407" w:name="_Toc97194316"/>
      <w:bookmarkStart w:id="408" w:name="_Toc97194448"/>
      <w:bookmarkStart w:id="409" w:name="_Toc97204933"/>
      <w:bookmarkStart w:id="410" w:name="_Toc129705103"/>
      <w:bookmarkStart w:id="411" w:name="_Ref496542648"/>
      <w:bookmarkStart w:id="412" w:name="_Ref496542669"/>
      <w:bookmarkEnd w:id="395"/>
      <w:bookmarkEnd w:id="396"/>
      <w:bookmarkEnd w:id="397"/>
      <w:bookmarkEnd w:id="398"/>
      <w:bookmarkEnd w:id="399"/>
      <w:bookmarkEnd w:id="400"/>
      <w:bookmarkEnd w:id="401"/>
      <w:bookmarkEnd w:id="402"/>
      <w:bookmarkEnd w:id="403"/>
      <w:bookmarkEnd w:id="404"/>
      <w:bookmarkEnd w:id="405"/>
      <w:bookmarkEnd w:id="406"/>
      <w:r w:rsidRPr="001E4247">
        <w:rPr>
          <w:rFonts w:cs="Tahoma"/>
          <w:lang w:val="el-GR"/>
        </w:rPr>
        <w:t xml:space="preserve">Προδικαστικές Προσφυγές - </w:t>
      </w:r>
      <w:r w:rsidR="005B1D5A" w:rsidRPr="001E4247">
        <w:rPr>
          <w:rFonts w:cs="Tahoma"/>
          <w:lang w:val="el-GR"/>
        </w:rPr>
        <w:t>Προσωρινή και Οριστική Δικαστική Προστασία</w:t>
      </w:r>
      <w:bookmarkEnd w:id="407"/>
      <w:bookmarkEnd w:id="408"/>
      <w:bookmarkEnd w:id="409"/>
      <w:bookmarkEnd w:id="410"/>
      <w:r w:rsidR="005B1D5A" w:rsidRPr="001E4247" w:rsidDel="005B1D5A">
        <w:rPr>
          <w:rFonts w:cs="Tahoma"/>
          <w:lang w:val="el-GR"/>
        </w:rPr>
        <w:t xml:space="preserve"> </w:t>
      </w:r>
      <w:bookmarkEnd w:id="411"/>
      <w:bookmarkEnd w:id="412"/>
      <w:r w:rsidRPr="001E4247">
        <w:rPr>
          <w:rFonts w:cs="Tahoma"/>
          <w:lang w:val="el-GR"/>
        </w:rPr>
        <w:t xml:space="preserve"> </w:t>
      </w:r>
    </w:p>
    <w:p w14:paraId="1F64E427" w14:textId="5CD749C6" w:rsidR="005B1D5A" w:rsidRPr="001E4247" w:rsidRDefault="005B1D5A" w:rsidP="005B1D5A">
      <w:pPr>
        <w:rPr>
          <w:color w:val="000000"/>
          <w:lang w:val="el-GR"/>
        </w:rPr>
      </w:pPr>
      <w:r w:rsidRPr="001E4247">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1E4247">
        <w:rPr>
          <w:color w:val="000000"/>
          <w:lang w:val="el-GR"/>
        </w:rPr>
        <w:t>ενωσιακής</w:t>
      </w:r>
      <w:proofErr w:type="spellEnd"/>
      <w:r w:rsidRPr="001E4247">
        <w:rPr>
          <w:color w:val="000000"/>
          <w:lang w:val="el-GR"/>
        </w:rPr>
        <w:t xml:space="preserve"> ή εσωτερικής νομοθεσίας στον τομέα των δημοσίων συμβάσεων, έχει δικαίωμα να προσφύγει στην ανεξάρτητη </w:t>
      </w:r>
      <w:r w:rsidR="00984B2B" w:rsidRPr="001E4247">
        <w:rPr>
          <w:color w:val="000000"/>
          <w:lang w:val="el-GR"/>
        </w:rPr>
        <w:t>Ενιαία Αρχή Δημοσίων Συμβάσεων-</w:t>
      </w:r>
      <w:r w:rsidRPr="001E4247">
        <w:rPr>
          <w:color w:val="000000"/>
          <w:lang w:val="el-GR"/>
        </w:rPr>
        <w:t xml:space="preserve"> (</w:t>
      </w:r>
      <w:r w:rsidR="00984B2B" w:rsidRPr="001E4247">
        <w:rPr>
          <w:color w:val="000000"/>
          <w:lang w:val="el-GR"/>
        </w:rPr>
        <w:t>Ε.Α.ΔΗ.ΣΥ.</w:t>
      </w:r>
      <w:r w:rsidRPr="001E4247">
        <w:rPr>
          <w:color w:val="000000"/>
          <w:lang w:val="el-GR"/>
        </w:rPr>
        <w:t xml:space="preserve">), σύμφωνα με τα ειδικότερα οριζόμενα στα άρθρα 345 </w:t>
      </w:r>
      <w:proofErr w:type="spellStart"/>
      <w:r w:rsidRPr="001E4247">
        <w:rPr>
          <w:color w:val="000000"/>
          <w:lang w:val="el-GR"/>
        </w:rPr>
        <w:t>επ</w:t>
      </w:r>
      <w:proofErr w:type="spellEnd"/>
      <w:r w:rsidRPr="001E4247">
        <w:rPr>
          <w:color w:val="000000"/>
          <w:lang w:val="el-GR"/>
        </w:rPr>
        <w:t xml:space="preserve">. ν. 4412/2016 και 1 </w:t>
      </w:r>
      <w:proofErr w:type="spellStart"/>
      <w:r w:rsidRPr="001E4247">
        <w:rPr>
          <w:color w:val="000000"/>
          <w:lang w:val="el-GR"/>
        </w:rPr>
        <w:t>επ</w:t>
      </w:r>
      <w:proofErr w:type="spellEnd"/>
      <w:r w:rsidRPr="001E4247">
        <w:rPr>
          <w:color w:val="000000"/>
          <w:lang w:val="el-GR"/>
        </w:rPr>
        <w:t xml:space="preserve">. </w:t>
      </w:r>
      <w:proofErr w:type="spellStart"/>
      <w:r w:rsidRPr="001E4247">
        <w:rPr>
          <w:color w:val="000000"/>
          <w:lang w:val="el-GR"/>
        </w:rPr>
        <w:t>π.δ.</w:t>
      </w:r>
      <w:proofErr w:type="spellEnd"/>
      <w:r w:rsidRPr="001E4247">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C916FE6" w14:textId="77777777" w:rsidR="005B1D5A" w:rsidRPr="001E4247" w:rsidRDefault="005B1D5A" w:rsidP="005B1D5A">
      <w:pPr>
        <w:rPr>
          <w:color w:val="000000"/>
          <w:lang w:val="el-GR"/>
        </w:rPr>
      </w:pPr>
      <w:r w:rsidRPr="001E4247">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27ED28C" w14:textId="77777777" w:rsidR="005B1D5A" w:rsidRPr="001E4247" w:rsidRDefault="005B1D5A" w:rsidP="005B1D5A">
      <w:pPr>
        <w:rPr>
          <w:color w:val="000000"/>
          <w:lang w:val="el-GR"/>
        </w:rPr>
      </w:pPr>
      <w:r w:rsidRPr="001E4247">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66038C7" w14:textId="77777777" w:rsidR="005B1D5A" w:rsidRPr="001E4247" w:rsidRDefault="005B1D5A" w:rsidP="005B1D5A">
      <w:pPr>
        <w:rPr>
          <w:color w:val="000000"/>
          <w:lang w:val="el-GR"/>
        </w:rPr>
      </w:pPr>
      <w:r w:rsidRPr="001E4247">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46EDDC5" w14:textId="77777777" w:rsidR="00ED783C" w:rsidRPr="001E4247" w:rsidRDefault="005B1D5A" w:rsidP="00ED783C">
      <w:pPr>
        <w:rPr>
          <w:color w:val="000000"/>
          <w:lang w:val="el-GR"/>
        </w:rPr>
      </w:pPr>
      <w:r w:rsidRPr="001E4247">
        <w:rPr>
          <w:color w:val="000000"/>
          <w:lang w:val="el-GR"/>
        </w:rPr>
        <w:t xml:space="preserve">(γ) δέκα (10) ημέρες από την πλήρη, πραγματική ή </w:t>
      </w:r>
      <w:proofErr w:type="spellStart"/>
      <w:r w:rsidRPr="001E4247">
        <w:rPr>
          <w:color w:val="000000"/>
          <w:lang w:val="el-GR"/>
        </w:rPr>
        <w:t>τεκμαιρόμενη</w:t>
      </w:r>
      <w:proofErr w:type="spellEnd"/>
      <w:r w:rsidRPr="001E4247">
        <w:rPr>
          <w:color w:val="000000"/>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1E4247">
        <w:rPr>
          <w:color w:val="000000"/>
          <w:lang w:val="el-GR"/>
        </w:rPr>
        <w:t>.</w:t>
      </w:r>
    </w:p>
    <w:p w14:paraId="1C3EA03E" w14:textId="77777777" w:rsidR="005B1D5A" w:rsidRPr="001E4247" w:rsidRDefault="00E536F5" w:rsidP="005B1D5A">
      <w:pPr>
        <w:rPr>
          <w:color w:val="000000"/>
          <w:lang w:val="el-GR"/>
        </w:rPr>
      </w:pPr>
      <w:r w:rsidRPr="001E4247" w:rsidDel="00E536F5">
        <w:rPr>
          <w:color w:val="000000"/>
          <w:lang w:val="el-GR"/>
        </w:rPr>
        <w:t xml:space="preserve"> </w:t>
      </w:r>
      <w:r w:rsidR="005B1D5A" w:rsidRPr="001E4247">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1E4247">
        <w:rPr>
          <w:rStyle w:val="FootnoteReference"/>
          <w:color w:val="000000"/>
          <w:lang w:val="el-GR"/>
        </w:rPr>
        <w:footnoteReference w:id="21"/>
      </w:r>
      <w:r w:rsidR="005B1D5A" w:rsidRPr="001E4247">
        <w:rPr>
          <w:color w:val="000000"/>
          <w:lang w:val="el-GR"/>
        </w:rPr>
        <w:t xml:space="preserve"> .</w:t>
      </w:r>
    </w:p>
    <w:p w14:paraId="29961D8D" w14:textId="77777777" w:rsidR="005B1D5A" w:rsidRPr="001E4247" w:rsidRDefault="005B1D5A" w:rsidP="005B1D5A">
      <w:pPr>
        <w:rPr>
          <w:color w:val="000000"/>
          <w:lang w:val="el-GR"/>
        </w:rPr>
      </w:pPr>
      <w:r w:rsidRPr="001E4247">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1E4247">
        <w:rPr>
          <w:rStyle w:val="FootnoteReference"/>
          <w:color w:val="000000"/>
          <w:lang w:val="el-GR"/>
        </w:rPr>
        <w:footnoteReference w:id="22"/>
      </w:r>
      <w:r w:rsidRPr="001E4247">
        <w:rPr>
          <w:color w:val="000000"/>
          <w:lang w:val="el-GR"/>
        </w:rPr>
        <w:t>.</w:t>
      </w:r>
    </w:p>
    <w:p w14:paraId="7EF87872" w14:textId="77777777" w:rsidR="005B1D5A" w:rsidRPr="001E4247" w:rsidRDefault="005B1D5A" w:rsidP="005B1D5A">
      <w:pPr>
        <w:rPr>
          <w:color w:val="000000"/>
          <w:lang w:val="el-GR"/>
        </w:rPr>
      </w:pPr>
      <w:r w:rsidRPr="001E4247">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1E4247">
        <w:rPr>
          <w:color w:val="000000"/>
          <w:lang w:val="el-GR"/>
        </w:rPr>
        <w:t>π.δ</w:t>
      </w:r>
      <w:proofErr w:type="spellEnd"/>
      <w:r w:rsidRPr="001E4247">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1E4247">
        <w:rPr>
          <w:lang w:val="el-GR"/>
        </w:rPr>
        <w:t xml:space="preserve"> </w:t>
      </w:r>
      <w:r w:rsidRPr="001E4247">
        <w:rPr>
          <w:color w:val="000000"/>
          <w:lang w:val="el-GR"/>
        </w:rPr>
        <w:t>σύμφωνα με το άρθρο 18 της Κ.Υ.Α. Προμήθειες και Υπηρεσίες.</w:t>
      </w:r>
    </w:p>
    <w:p w14:paraId="1D319F88" w14:textId="770B1DFA" w:rsidR="005B1D5A" w:rsidRPr="001E4247" w:rsidRDefault="005B1D5A" w:rsidP="005B1D5A">
      <w:pPr>
        <w:rPr>
          <w:color w:val="000000"/>
          <w:lang w:val="el-GR"/>
        </w:rPr>
      </w:pPr>
      <w:r w:rsidRPr="001E4247">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1E4247">
        <w:rPr>
          <w:color w:val="000000"/>
          <w:lang w:val="el-GR"/>
        </w:rPr>
        <w:t xml:space="preserve"> </w:t>
      </w:r>
      <w:bookmarkStart w:id="413" w:name="_Hlk126503539"/>
      <w:r w:rsidR="000A7747" w:rsidRPr="001E4247">
        <w:rPr>
          <w:color w:val="000000"/>
          <w:lang w:val="el-GR"/>
        </w:rPr>
        <w:t>όπως τροποποιήθηκε με το άρθρο 135 Ν. 4782/2021</w:t>
      </w:r>
      <w:r w:rsidRPr="001E4247">
        <w:rPr>
          <w:color w:val="000000"/>
          <w:lang w:val="el-GR"/>
        </w:rPr>
        <w:t xml:space="preserve"> </w:t>
      </w:r>
      <w:bookmarkEnd w:id="413"/>
      <w:r w:rsidRPr="001E4247">
        <w:rPr>
          <w:color w:val="000000"/>
          <w:lang w:val="el-GR"/>
        </w:rPr>
        <w:t xml:space="preserve">. Η επιστροφή του </w:t>
      </w:r>
      <w:proofErr w:type="spellStart"/>
      <w:r w:rsidRPr="001E4247">
        <w:rPr>
          <w:color w:val="000000"/>
          <w:lang w:val="el-GR"/>
        </w:rPr>
        <w:t>παραβόλου</w:t>
      </w:r>
      <w:proofErr w:type="spellEnd"/>
      <w:r w:rsidRPr="001E4247">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451074" w:rsidRPr="001E4247">
        <w:rPr>
          <w:color w:val="000000"/>
          <w:lang w:val="el-GR"/>
        </w:rPr>
        <w:t>Ε.Α.ΔΗ.ΣΥ</w:t>
      </w:r>
      <w:r w:rsidRPr="001E4247">
        <w:rPr>
          <w:color w:val="000000"/>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13C1F076" w14:textId="0089F4F0" w:rsidR="005B1D5A" w:rsidRPr="001E4247" w:rsidRDefault="005B1D5A" w:rsidP="005B1D5A">
      <w:pPr>
        <w:rPr>
          <w:color w:val="000000"/>
          <w:lang w:val="el-GR"/>
        </w:rPr>
      </w:pPr>
      <w:r w:rsidRPr="001E4247">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451074" w:rsidRPr="001E4247">
        <w:rPr>
          <w:color w:val="000000"/>
          <w:lang w:val="el-GR"/>
        </w:rPr>
        <w:t>Ε.Α.ΔΗ.ΣΥ</w:t>
      </w:r>
      <w:r w:rsidRPr="001E4247">
        <w:rPr>
          <w:color w:val="000000"/>
          <w:lang w:val="el-GR"/>
        </w:rPr>
        <w:t xml:space="preserve"> μετά από άσκηση προδικαστικής προσφυγής, σύμφωνα με το άρθρο 368 του ν. 4412/2016 και 20 </w:t>
      </w:r>
      <w:proofErr w:type="spellStart"/>
      <w:r w:rsidRPr="001E4247">
        <w:rPr>
          <w:color w:val="000000"/>
          <w:lang w:val="el-GR"/>
        </w:rPr>
        <w:t>π.δ.</w:t>
      </w:r>
      <w:proofErr w:type="spellEnd"/>
      <w:r w:rsidRPr="001E4247">
        <w:rPr>
          <w:color w:val="000000"/>
          <w:lang w:val="el-GR"/>
        </w:rPr>
        <w:t xml:space="preserve"> 39/2017. Όμως, μόνη η άσκηση της προδικαστικής προσφυγής δεν κωλύει την πρόοδο της </w:t>
      </w:r>
      <w:r w:rsidRPr="001E4247">
        <w:rPr>
          <w:color w:val="000000"/>
          <w:lang w:val="el-GR"/>
        </w:rPr>
        <w:lastRenderedPageBreak/>
        <w:t xml:space="preserve">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1E4247">
        <w:rPr>
          <w:color w:val="000000"/>
          <w:lang w:val="el-GR"/>
        </w:rPr>
        <w:t>π.δ.</w:t>
      </w:r>
      <w:proofErr w:type="spellEnd"/>
      <w:r w:rsidRPr="001E4247">
        <w:rPr>
          <w:color w:val="000000"/>
          <w:lang w:val="el-GR"/>
        </w:rPr>
        <w:t xml:space="preserve"> 39/2017. </w:t>
      </w:r>
    </w:p>
    <w:p w14:paraId="1232A05C" w14:textId="77777777" w:rsidR="005B1D5A" w:rsidRPr="001E4247" w:rsidRDefault="005B1D5A" w:rsidP="005B1D5A">
      <w:pPr>
        <w:rPr>
          <w:color w:val="000000"/>
          <w:lang w:val="el-GR"/>
        </w:rPr>
      </w:pPr>
      <w:r w:rsidRPr="001E4247">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B3E9375" w14:textId="045A0770" w:rsidR="005B1D5A" w:rsidRPr="001E4247" w:rsidRDefault="005B1D5A" w:rsidP="005B1D5A">
      <w:pPr>
        <w:rPr>
          <w:color w:val="000000"/>
          <w:lang w:val="el-GR"/>
        </w:rPr>
      </w:pPr>
      <w:r w:rsidRPr="001E4247">
        <w:rPr>
          <w:color w:val="000000"/>
          <w:lang w:val="el-GR"/>
        </w:rPr>
        <w:t>Μετά την, κατά τα ως άνω, ηλεκτρονική κατάθεση της προδικαστικής προσφυγής η αναθέτουσα αρχή,</w:t>
      </w:r>
      <w:r w:rsidRPr="001E4247">
        <w:rPr>
          <w:lang w:val="el-GR"/>
        </w:rPr>
        <w:t xml:space="preserve"> </w:t>
      </w:r>
      <w:r w:rsidRPr="001E4247">
        <w:rPr>
          <w:color w:val="000000"/>
          <w:lang w:val="el-GR"/>
        </w:rPr>
        <w:t xml:space="preserve"> μέσω της λειτουργίας «Επικοινωνία»: </w:t>
      </w:r>
    </w:p>
    <w:p w14:paraId="6AABC585" w14:textId="77777777" w:rsidR="005B1D5A" w:rsidRPr="001E4247" w:rsidRDefault="005B1D5A" w:rsidP="005B1D5A">
      <w:pPr>
        <w:rPr>
          <w:color w:val="000000"/>
          <w:lang w:val="el-GR"/>
        </w:rPr>
      </w:pPr>
      <w:r w:rsidRPr="001E4247">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1E4247">
        <w:rPr>
          <w:color w:val="000000"/>
          <w:lang w:val="el-GR"/>
        </w:rPr>
        <w:t>π.δ.</w:t>
      </w:r>
      <w:proofErr w:type="spellEnd"/>
      <w:r w:rsidRPr="001E4247">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AC56D3C" w14:textId="47864B11" w:rsidR="005B1D5A" w:rsidRPr="001E4247" w:rsidRDefault="005B1D5A" w:rsidP="005B1D5A">
      <w:pPr>
        <w:rPr>
          <w:color w:val="000000"/>
          <w:lang w:val="el-GR"/>
        </w:rPr>
      </w:pPr>
      <w:r w:rsidRPr="001E4247">
        <w:rPr>
          <w:color w:val="000000"/>
          <w:lang w:val="el-GR"/>
        </w:rPr>
        <w:t xml:space="preserve">β) Διαβιβάζει στην </w:t>
      </w:r>
      <w:r w:rsidR="00451074" w:rsidRPr="001E4247">
        <w:rPr>
          <w:color w:val="000000"/>
          <w:lang w:val="el-GR"/>
        </w:rPr>
        <w:t>Ε.Α.ΔΗ.ΣΥ</w:t>
      </w:r>
      <w:r w:rsidRPr="001E4247">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2FC828B" w14:textId="77777777" w:rsidR="005B1D5A" w:rsidRPr="001E4247" w:rsidRDefault="005B1D5A" w:rsidP="005B1D5A">
      <w:pPr>
        <w:rPr>
          <w:color w:val="000000"/>
          <w:lang w:val="el-GR"/>
        </w:rPr>
      </w:pPr>
      <w:r w:rsidRPr="001E4247">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C28EFFB" w14:textId="77777777" w:rsidR="005B1D5A" w:rsidRPr="001E4247" w:rsidRDefault="005B1D5A" w:rsidP="005B1D5A">
      <w:pPr>
        <w:rPr>
          <w:color w:val="000000"/>
          <w:lang w:val="el-GR"/>
        </w:rPr>
      </w:pPr>
      <w:r w:rsidRPr="001E4247">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198B2FBA" w14:textId="77777777" w:rsidR="005B1D5A" w:rsidRPr="001E4247" w:rsidRDefault="005B1D5A" w:rsidP="005B1D5A">
      <w:pPr>
        <w:rPr>
          <w:color w:val="000000"/>
          <w:lang w:val="el-GR"/>
        </w:rPr>
      </w:pPr>
      <w:r w:rsidRPr="001E4247">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0BB2A740" w14:textId="65EAFE2A" w:rsidR="00F1538B" w:rsidRPr="001E4247" w:rsidRDefault="005B1D5A" w:rsidP="005B1D5A">
      <w:pPr>
        <w:rPr>
          <w:color w:val="000000"/>
          <w:lang w:val="el-GR"/>
        </w:rPr>
      </w:pPr>
      <w:r w:rsidRPr="001E4247">
        <w:rPr>
          <w:color w:val="000000"/>
          <w:lang w:val="el-GR"/>
        </w:rPr>
        <w:t xml:space="preserve">Β. Όποιος έχει έννομο συμφέρον μπορεί να ζητήσει, </w:t>
      </w:r>
      <w:r w:rsidR="00F1538B" w:rsidRPr="001E4247">
        <w:rPr>
          <w:color w:val="000000"/>
          <w:lang w:val="el-GR" w:eastAsia="ar-SA"/>
        </w:rPr>
        <w:t>με το ίδιο δικόγραφο</w:t>
      </w:r>
      <w:r w:rsidR="00F1538B" w:rsidRPr="001E4247">
        <w:rPr>
          <w:color w:val="000000"/>
          <w:lang w:val="el-GR"/>
        </w:rPr>
        <w:t xml:space="preserve"> </w:t>
      </w:r>
      <w:r w:rsidRPr="001E4247">
        <w:rPr>
          <w:color w:val="000000"/>
          <w:lang w:val="el-GR"/>
        </w:rPr>
        <w:t xml:space="preserve">εφαρμοζόμενων αναλογικά των διατάξεων του </w:t>
      </w:r>
      <w:proofErr w:type="spellStart"/>
      <w:r w:rsidRPr="001E4247">
        <w:rPr>
          <w:color w:val="000000"/>
          <w:lang w:val="el-GR"/>
        </w:rPr>
        <w:t>π.δ.</w:t>
      </w:r>
      <w:proofErr w:type="spellEnd"/>
      <w:r w:rsidRPr="001E4247">
        <w:rPr>
          <w:color w:val="000000"/>
          <w:lang w:val="el-GR"/>
        </w:rPr>
        <w:t xml:space="preserve"> 18/1989, την αναστολή εκτέλεσης της απόφασης της </w:t>
      </w:r>
      <w:bookmarkStart w:id="414" w:name="_Hlk114820631"/>
      <w:r w:rsidR="00451074" w:rsidRPr="001E4247">
        <w:rPr>
          <w:color w:val="000000"/>
          <w:lang w:val="el-GR"/>
        </w:rPr>
        <w:t>Ε.Α.ΔΗ.ΣΥ</w:t>
      </w:r>
      <w:r w:rsidRPr="001E4247">
        <w:rPr>
          <w:color w:val="000000"/>
          <w:lang w:val="el-GR"/>
        </w:rPr>
        <w:t xml:space="preserve"> </w:t>
      </w:r>
      <w:bookmarkEnd w:id="414"/>
      <w:r w:rsidRPr="001E4247">
        <w:rPr>
          <w:color w:val="000000"/>
          <w:lang w:val="el-GR"/>
        </w:rPr>
        <w:t xml:space="preserve">και την ακύρωσή της ενώπιον του αρμοδίου </w:t>
      </w:r>
      <w:r w:rsidR="00F1538B" w:rsidRPr="001E4247">
        <w:rPr>
          <w:color w:val="000000"/>
          <w:lang w:val="el-GR" w:eastAsia="ar-SA"/>
        </w:rPr>
        <w:t xml:space="preserve">Δικαστηρίου </w:t>
      </w:r>
      <w:r w:rsidR="000A7747" w:rsidRPr="001E4247">
        <w:rPr>
          <w:lang w:val="el-GR"/>
        </w:rPr>
        <w:t xml:space="preserve">της παρ. 3 του </w:t>
      </w:r>
      <w:proofErr w:type="spellStart"/>
      <w:r w:rsidR="000A7747" w:rsidRPr="001E4247">
        <w:rPr>
          <w:lang w:val="el-GR"/>
        </w:rPr>
        <w:t>αρθ</w:t>
      </w:r>
      <w:proofErr w:type="spellEnd"/>
      <w:r w:rsidR="000A7747" w:rsidRPr="001E4247">
        <w:rPr>
          <w:lang w:val="el-GR"/>
        </w:rPr>
        <w:t>. 372 Ν.4412/2016, όπως ισχύει</w:t>
      </w:r>
      <w:r w:rsidR="004731B3" w:rsidRPr="001E4247">
        <w:rPr>
          <w:lang w:val="el-GR"/>
        </w:rPr>
        <w:t>, ήτοι το Διοικητικό Εφετείο της έδρας της αναθέτουσας αρχής</w:t>
      </w:r>
      <w:r w:rsidR="00F1538B" w:rsidRPr="001E4247">
        <w:rPr>
          <w:lang w:val="el-GR" w:eastAsia="ar-SA"/>
        </w:rPr>
        <w:t>.</w:t>
      </w:r>
      <w:r w:rsidR="00F1538B" w:rsidRPr="001E4247">
        <w:rPr>
          <w:color w:val="000000"/>
          <w:lang w:val="el-GR" w:eastAsia="ar-SA"/>
        </w:rPr>
        <w:t xml:space="preserve"> Το αυτό ισχύει και σε περίπτωση σιωπηρής απόρριψης της προδικαστικής προσφυγής από την </w:t>
      </w:r>
      <w:r w:rsidR="00451074" w:rsidRPr="001E4247">
        <w:rPr>
          <w:color w:val="000000"/>
          <w:lang w:val="el-GR" w:eastAsia="ar-SA"/>
        </w:rPr>
        <w:t>Ε.Α.ΔΗ.ΣΥ</w:t>
      </w:r>
      <w:r w:rsidR="00F1538B" w:rsidRPr="001E4247">
        <w:rPr>
          <w:color w:val="000000"/>
          <w:lang w:val="el-GR"/>
        </w:rPr>
        <w:t>.</w:t>
      </w:r>
      <w:r w:rsidRPr="001E4247">
        <w:rPr>
          <w:color w:val="000000"/>
          <w:lang w:val="el-GR"/>
        </w:rPr>
        <w:t xml:space="preserve"> Δικαίωμα άσκησης </w:t>
      </w:r>
      <w:r w:rsidR="00F1538B" w:rsidRPr="001E4247">
        <w:rPr>
          <w:color w:val="000000"/>
          <w:lang w:val="el-GR" w:eastAsia="ar-SA"/>
        </w:rPr>
        <w:t>του ως άνω ένδικου βοηθήματος</w:t>
      </w:r>
      <w:r w:rsidRPr="001E4247">
        <w:rPr>
          <w:color w:val="000000"/>
          <w:lang w:val="el-GR"/>
        </w:rPr>
        <w:t xml:space="preserve"> έχει και η αναθέτουσα αρχή αν η </w:t>
      </w:r>
      <w:r w:rsidR="00451074" w:rsidRPr="001E4247">
        <w:rPr>
          <w:color w:val="000000"/>
          <w:lang w:val="el-GR" w:eastAsia="ar-SA"/>
        </w:rPr>
        <w:t>Ε.Α.ΔΗ.ΣΥ</w:t>
      </w:r>
      <w:r w:rsidR="00F1538B" w:rsidRPr="001E4247">
        <w:rPr>
          <w:color w:val="000000"/>
          <w:lang w:val="el-GR" w:eastAsia="ar-SA"/>
        </w:rPr>
        <w:t xml:space="preserve">. </w:t>
      </w:r>
      <w:r w:rsidRPr="001E4247">
        <w:rPr>
          <w:color w:val="000000"/>
          <w:lang w:val="el-GR"/>
        </w:rPr>
        <w:t xml:space="preserve"> κάνει δεκτή την προδικαστική προσφυγή</w:t>
      </w:r>
      <w:r w:rsidR="00F1538B" w:rsidRPr="001E4247">
        <w:rPr>
          <w:color w:val="000000"/>
          <w:lang w:val="el-GR"/>
        </w:rPr>
        <w:t xml:space="preserve">, </w:t>
      </w:r>
      <w:r w:rsidR="00F1538B" w:rsidRPr="001E4247">
        <w:rPr>
          <w:color w:val="000000"/>
          <w:lang w:val="el-GR" w:eastAsia="ar-SA"/>
        </w:rPr>
        <w:t>αλλά και αυτός του οποίου έχει γίνει εν μέρει δεκτή η προδικαστική προσφυγή.</w:t>
      </w:r>
      <w:r w:rsidRPr="001E4247">
        <w:rPr>
          <w:color w:val="000000"/>
          <w:lang w:val="el-GR"/>
        </w:rPr>
        <w:t xml:space="preserve"> </w:t>
      </w:r>
    </w:p>
    <w:p w14:paraId="5FC6E9F6" w14:textId="03257D62" w:rsidR="005B1D5A" w:rsidRPr="001E4247" w:rsidRDefault="005B1D5A" w:rsidP="005B1D5A">
      <w:pPr>
        <w:rPr>
          <w:color w:val="000000"/>
          <w:lang w:val="el-GR"/>
        </w:rPr>
      </w:pPr>
      <w:r w:rsidRPr="001E4247">
        <w:rPr>
          <w:color w:val="000000"/>
          <w:lang w:val="el-GR"/>
        </w:rPr>
        <w:t xml:space="preserve">Με </w:t>
      </w:r>
      <w:r w:rsidR="00072601" w:rsidRPr="001E4247">
        <w:rPr>
          <w:color w:val="000000"/>
          <w:lang w:val="el-GR" w:eastAsia="ar-SA"/>
        </w:rPr>
        <w:t xml:space="preserve">την απόφαση της </w:t>
      </w:r>
      <w:r w:rsidR="00451074" w:rsidRPr="001E4247">
        <w:rPr>
          <w:color w:val="000000"/>
          <w:lang w:val="el-GR" w:eastAsia="ar-SA"/>
        </w:rPr>
        <w:t>Ε.Α.ΔΗ.ΣΥ</w:t>
      </w:r>
      <w:r w:rsidRPr="001E4247">
        <w:rPr>
          <w:color w:val="000000"/>
          <w:lang w:val="el-GR"/>
        </w:rPr>
        <w:t xml:space="preserve"> λογίζονται ως </w:t>
      </w:r>
      <w:proofErr w:type="spellStart"/>
      <w:r w:rsidRPr="001E4247">
        <w:rPr>
          <w:color w:val="000000"/>
          <w:lang w:val="el-GR"/>
        </w:rPr>
        <w:t>συμπροσβαλλόμενες</w:t>
      </w:r>
      <w:proofErr w:type="spellEnd"/>
      <w:r w:rsidRPr="001E4247">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1E4247">
        <w:rPr>
          <w:color w:val="000000"/>
          <w:lang w:val="el-GR" w:eastAsia="ar-SA"/>
        </w:rPr>
        <w:t>ως άνω αίτησης στο Δικαστήριο.</w:t>
      </w:r>
      <w:r w:rsidRPr="001E4247">
        <w:rPr>
          <w:color w:val="000000"/>
          <w:lang w:val="el-GR"/>
        </w:rPr>
        <w:t xml:space="preserve"> </w:t>
      </w:r>
    </w:p>
    <w:p w14:paraId="6D0A668B" w14:textId="37EB6391" w:rsidR="00072601" w:rsidRPr="001E4247" w:rsidRDefault="00072601" w:rsidP="005B1D5A">
      <w:pPr>
        <w:rPr>
          <w:color w:val="000000"/>
          <w:lang w:val="el-GR"/>
        </w:rPr>
      </w:pPr>
      <w:r w:rsidRPr="001E4247">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451074" w:rsidRPr="001E4247">
        <w:rPr>
          <w:color w:val="000000"/>
          <w:lang w:val="el-GR" w:eastAsia="ar-SA"/>
        </w:rPr>
        <w:t>Ε.Α.ΔΗ.ΣΥ</w:t>
      </w:r>
      <w:r w:rsidRPr="001E4247">
        <w:rPr>
          <w:color w:val="000000"/>
          <w:lang w:val="el-GR"/>
        </w:rPr>
        <w:t xml:space="preserve">. </w:t>
      </w:r>
      <w:r w:rsidRPr="001E4247">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1E4247">
        <w:rPr>
          <w:color w:val="000000"/>
          <w:lang w:val="el-GR" w:eastAsia="ar-SA"/>
        </w:rPr>
        <w:t>οψιγενείς</w:t>
      </w:r>
      <w:proofErr w:type="spellEnd"/>
      <w:r w:rsidRPr="001E4247">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1E4247">
        <w:rPr>
          <w:rStyle w:val="FootnoteReference"/>
          <w:color w:val="000000"/>
          <w:lang w:val="el-GR"/>
        </w:rPr>
        <w:footnoteReference w:id="23"/>
      </w:r>
      <w:r w:rsidR="005B1D5A" w:rsidRPr="001E4247">
        <w:rPr>
          <w:color w:val="000000"/>
          <w:lang w:val="el-GR"/>
        </w:rPr>
        <w:t xml:space="preserve"> </w:t>
      </w:r>
    </w:p>
    <w:p w14:paraId="430CDD14" w14:textId="77777777" w:rsidR="00072601" w:rsidRPr="001E4247" w:rsidRDefault="005B1D5A" w:rsidP="005B1D5A">
      <w:pPr>
        <w:rPr>
          <w:color w:val="000000"/>
          <w:lang w:val="el-GR"/>
        </w:rPr>
      </w:pPr>
      <w:r w:rsidRPr="001E4247">
        <w:rPr>
          <w:color w:val="000000"/>
          <w:lang w:val="el-GR"/>
        </w:rPr>
        <w:t xml:space="preserve">Η </w:t>
      </w:r>
      <w:r w:rsidR="00072601" w:rsidRPr="001E4247">
        <w:rPr>
          <w:color w:val="000000"/>
          <w:lang w:val="el-GR"/>
        </w:rPr>
        <w:t xml:space="preserve">ως άνω </w:t>
      </w:r>
      <w:r w:rsidRPr="001E4247">
        <w:rPr>
          <w:color w:val="000000"/>
          <w:lang w:val="el-GR"/>
        </w:rPr>
        <w:t xml:space="preserve">αίτηση κατατίθεται στο </w:t>
      </w:r>
      <w:r w:rsidR="00072601" w:rsidRPr="001E4247">
        <w:rPr>
          <w:color w:val="000000"/>
          <w:lang w:val="el-GR"/>
        </w:rPr>
        <w:t>αρμόδιο</w:t>
      </w:r>
      <w:r w:rsidRPr="001E4247">
        <w:rPr>
          <w:color w:val="000000"/>
          <w:lang w:val="el-GR"/>
        </w:rPr>
        <w:t xml:space="preserve"> δικαστήριο μέσα σε προθεσμία δέκα (10) ημερών από κοινοποίηση ή την πλήρη γνώση της απόφασης </w:t>
      </w:r>
      <w:r w:rsidR="00072601" w:rsidRPr="001E4247">
        <w:rPr>
          <w:color w:val="000000"/>
          <w:lang w:val="el-GR" w:eastAsia="ar-SA"/>
        </w:rPr>
        <w:t>ή από την παρέλευση της προθεσμίας για την έκδοση της απόφασης</w:t>
      </w:r>
      <w:r w:rsidR="00072601" w:rsidRPr="001E4247">
        <w:rPr>
          <w:color w:val="000000"/>
          <w:lang w:val="el-GR"/>
        </w:rPr>
        <w:t xml:space="preserve"> </w:t>
      </w:r>
      <w:r w:rsidRPr="001E4247">
        <w:rPr>
          <w:color w:val="000000"/>
          <w:lang w:val="el-GR"/>
        </w:rPr>
        <w:t>επί της προδικαστικής προσφυγής</w:t>
      </w:r>
      <w:r w:rsidR="00072601" w:rsidRPr="001E4247">
        <w:rPr>
          <w:color w:val="000000"/>
          <w:lang w:val="el-GR"/>
        </w:rPr>
        <w:t xml:space="preserve">, ενώ </w:t>
      </w:r>
      <w:r w:rsidRPr="001E4247">
        <w:rPr>
          <w:color w:val="000000"/>
          <w:lang w:val="el-GR"/>
        </w:rPr>
        <w:t xml:space="preserve"> η </w:t>
      </w:r>
      <w:r w:rsidR="00072601" w:rsidRPr="001E4247">
        <w:rPr>
          <w:color w:val="000000"/>
          <w:lang w:val="el-GR"/>
        </w:rPr>
        <w:t>δικάσιμος για την εκδίκαση</w:t>
      </w:r>
      <w:r w:rsidRPr="001E4247">
        <w:rPr>
          <w:color w:val="000000"/>
          <w:lang w:val="el-GR"/>
        </w:rPr>
        <w:t xml:space="preserve"> της αίτησης ακύρωσης </w:t>
      </w:r>
      <w:r w:rsidR="00072601" w:rsidRPr="001E4247">
        <w:rPr>
          <w:color w:val="000000"/>
          <w:lang w:val="el-GR" w:eastAsia="ar-SA"/>
        </w:rPr>
        <w:t>δεν πρέπει να απέχει πέραν των εξήντα (60) ημερών από την κατάθεση του δικογράφου</w:t>
      </w:r>
      <w:r w:rsidR="00072601" w:rsidRPr="001E4247">
        <w:rPr>
          <w:color w:val="000000"/>
          <w:lang w:val="el-GR"/>
        </w:rPr>
        <w:t>.</w:t>
      </w:r>
      <w:r w:rsidR="00072601" w:rsidRPr="001E4247">
        <w:rPr>
          <w:rStyle w:val="FootnoteReference"/>
          <w:color w:val="000000"/>
          <w:lang w:val="el-GR"/>
        </w:rPr>
        <w:footnoteReference w:id="24"/>
      </w:r>
      <w:r w:rsidRPr="001E4247">
        <w:rPr>
          <w:color w:val="000000"/>
          <w:lang w:val="el-GR"/>
        </w:rPr>
        <w:t xml:space="preserve"> </w:t>
      </w:r>
    </w:p>
    <w:p w14:paraId="5F8A2866" w14:textId="240D8B84" w:rsidR="00160FCE" w:rsidRPr="001E4247" w:rsidRDefault="00072601" w:rsidP="005B1D5A">
      <w:pPr>
        <w:rPr>
          <w:color w:val="000000"/>
          <w:lang w:val="el-GR" w:eastAsia="ar-SA"/>
        </w:rPr>
      </w:pPr>
      <w:r w:rsidRPr="001E4247">
        <w:rPr>
          <w:color w:val="000000"/>
          <w:lang w:val="el-GR"/>
        </w:rPr>
        <w:lastRenderedPageBreak/>
        <w:t xml:space="preserve">Αντίγραφο της </w:t>
      </w:r>
      <w:r w:rsidR="009D5082" w:rsidRPr="001E4247">
        <w:rPr>
          <w:color w:val="000000"/>
          <w:lang w:val="el-GR" w:eastAsia="ar-SA"/>
        </w:rPr>
        <w:t>αίτησης με κλήση κοινοποιείται με τη φροντίδα του αιτούντος προς την</w:t>
      </w:r>
      <w:r w:rsidR="005B1D5A" w:rsidRPr="001E4247">
        <w:rPr>
          <w:color w:val="000000"/>
          <w:lang w:val="el-GR"/>
        </w:rPr>
        <w:t xml:space="preserve"> </w:t>
      </w:r>
      <w:r w:rsidR="00451074" w:rsidRPr="001E4247">
        <w:rPr>
          <w:color w:val="000000"/>
          <w:lang w:val="el-GR" w:eastAsia="ar-SA"/>
        </w:rPr>
        <w:t>Ε.Α.ΔΗ.ΣΥ</w:t>
      </w:r>
      <w:r w:rsidR="009D5082" w:rsidRPr="001E4247">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1E4247">
        <w:rPr>
          <w:color w:val="000000"/>
          <w:lang w:val="el-GR" w:eastAsia="ar-SA"/>
        </w:rPr>
        <w:t>προεδρεύων</w:t>
      </w:r>
      <w:proofErr w:type="spellEnd"/>
      <w:r w:rsidR="009D5082" w:rsidRPr="001E4247">
        <w:rPr>
          <w:color w:val="000000"/>
          <w:lang w:val="el-GR" w:eastAsia="ar-SA"/>
        </w:rPr>
        <w:t xml:space="preserve"> του αρμόδιου Δικαστηρίου ή Τμήματος έως την επόμενη ημέρα από την κατάθεση</w:t>
      </w:r>
      <w:r w:rsidR="005B1D5A" w:rsidRPr="001E4247">
        <w:rPr>
          <w:color w:val="000000"/>
          <w:lang w:val="el-GR"/>
        </w:rPr>
        <w:t xml:space="preserve"> της </w:t>
      </w:r>
      <w:r w:rsidR="009D5082" w:rsidRPr="001E4247">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1E4247">
        <w:rPr>
          <w:color w:val="000000"/>
          <w:lang w:val="el-GR"/>
        </w:rPr>
        <w:t xml:space="preserve"> της </w:t>
      </w:r>
      <w:r w:rsidR="009D5082" w:rsidRPr="001E4247">
        <w:rPr>
          <w:color w:val="000000"/>
          <w:lang w:val="el-GR" w:eastAsia="ar-SA"/>
        </w:rPr>
        <w:t>ως άνω</w:t>
      </w:r>
      <w:r w:rsidR="005B1D5A" w:rsidRPr="001E4247">
        <w:rPr>
          <w:color w:val="000000"/>
          <w:lang w:val="el-GR"/>
        </w:rPr>
        <w:t xml:space="preserve"> πράξης, </w:t>
      </w:r>
      <w:r w:rsidR="009D5082" w:rsidRPr="001E4247">
        <w:rPr>
          <w:color w:val="000000"/>
          <w:lang w:val="el-GR" w:eastAsia="ar-SA"/>
        </w:rPr>
        <w:t>του Δικαστηρίου. Εντός αποκλειστικής προθεσμίας</w:t>
      </w:r>
      <w:r w:rsidR="005B1D5A" w:rsidRPr="001E4247">
        <w:rPr>
          <w:color w:val="000000"/>
          <w:lang w:val="el-GR"/>
        </w:rPr>
        <w:t xml:space="preserve"> δέκα (10) ημερών από την </w:t>
      </w:r>
      <w:r w:rsidR="00160FCE" w:rsidRPr="001E4247">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1E4247">
        <w:rPr>
          <w:color w:val="000000"/>
          <w:lang w:val="el-GR"/>
        </w:rPr>
        <w:t xml:space="preserve">της </w:t>
      </w:r>
      <w:r w:rsidR="00160FCE" w:rsidRPr="001E4247">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23CAC9E" w14:textId="77777777" w:rsidR="005B1D5A" w:rsidRPr="001E4247" w:rsidRDefault="00160FCE" w:rsidP="005B1D5A">
      <w:pPr>
        <w:rPr>
          <w:color w:val="000000"/>
          <w:lang w:val="el-GR"/>
        </w:rPr>
      </w:pPr>
      <w:r w:rsidRPr="001E4247">
        <w:rPr>
          <w:color w:val="000000"/>
          <w:lang w:val="el-GR" w:eastAsia="ar-SA"/>
        </w:rPr>
        <w:t xml:space="preserve">Επιπρόσθετα, η παρέμβαση κοινοποιείται με επιμέλεια του </w:t>
      </w:r>
      <w:proofErr w:type="spellStart"/>
      <w:r w:rsidRPr="001E4247">
        <w:rPr>
          <w:color w:val="000000"/>
          <w:lang w:val="el-GR" w:eastAsia="ar-SA"/>
        </w:rPr>
        <w:t>παρεμβαίνοντος</w:t>
      </w:r>
      <w:proofErr w:type="spellEnd"/>
      <w:r w:rsidRPr="001E4247">
        <w:rPr>
          <w:color w:val="000000"/>
          <w:lang w:val="el-GR" w:eastAsia="ar-SA"/>
        </w:rPr>
        <w:t xml:space="preserve"> στα λοιπά μέρη</w:t>
      </w:r>
      <w:r w:rsidRPr="001E4247">
        <w:rPr>
          <w:color w:val="000000"/>
          <w:lang w:val="el-GR"/>
        </w:rPr>
        <w:t xml:space="preserve"> </w:t>
      </w:r>
      <w:r w:rsidR="005B1D5A" w:rsidRPr="001E4247">
        <w:rPr>
          <w:color w:val="000000"/>
          <w:lang w:val="el-GR"/>
        </w:rPr>
        <w:t xml:space="preserve">της </w:t>
      </w:r>
      <w:r w:rsidRPr="001E4247">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3D04F2A" w14:textId="77777777" w:rsidR="00C90A04" w:rsidRPr="001E4247" w:rsidRDefault="005B1D5A" w:rsidP="005B1D5A">
      <w:pPr>
        <w:rPr>
          <w:color w:val="000000"/>
          <w:lang w:val="el-GR" w:eastAsia="ar-SA"/>
        </w:rPr>
      </w:pPr>
      <w:r w:rsidRPr="001E4247">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1E4247">
        <w:rPr>
          <w:color w:val="000000"/>
          <w:lang w:val="el-GR" w:eastAsia="ar-SA"/>
        </w:rPr>
        <w:t xml:space="preserve">ο αρμόδιος δικαστής </w:t>
      </w:r>
      <w:r w:rsidRPr="001E4247">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1E4247">
        <w:rPr>
          <w:color w:val="000000"/>
          <w:lang w:val="el-GR"/>
        </w:rPr>
        <w:t xml:space="preserve"> την</w:t>
      </w:r>
      <w:r w:rsidRPr="001E4247">
        <w:rPr>
          <w:color w:val="000000"/>
          <w:lang w:val="el-GR"/>
        </w:rPr>
        <w:t xml:space="preserve"> προσωρινή διαταγή </w:t>
      </w:r>
      <w:r w:rsidR="00160FCE" w:rsidRPr="001E4247">
        <w:rPr>
          <w:color w:val="000000"/>
          <w:lang w:val="el-GR" w:eastAsia="ar-SA"/>
        </w:rPr>
        <w:t xml:space="preserve">ο αρμόδιος δικαστής </w:t>
      </w:r>
      <w:r w:rsidRPr="001E4247">
        <w:rPr>
          <w:color w:val="000000"/>
          <w:lang w:val="el-GR"/>
        </w:rPr>
        <w:t>αποφανθεί διαφορετικά.</w:t>
      </w:r>
      <w:r w:rsidR="00160FCE" w:rsidRPr="001E4247">
        <w:rPr>
          <w:color w:val="000000"/>
          <w:lang w:val="el-GR"/>
        </w:rPr>
        <w:t xml:space="preserve"> </w:t>
      </w:r>
      <w:r w:rsidR="00160FCE" w:rsidRPr="001E4247">
        <w:rPr>
          <w:rStyle w:val="FootnoteReference"/>
          <w:color w:val="000000"/>
          <w:lang w:val="el-GR"/>
        </w:rPr>
        <w:footnoteReference w:id="25"/>
      </w:r>
      <w:r w:rsidR="00160FCE" w:rsidRPr="001E4247">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3979AEBD" w14:textId="77777777" w:rsidR="00160FCE" w:rsidRPr="001E4247" w:rsidRDefault="00160FCE" w:rsidP="00160FCE">
      <w:pPr>
        <w:widowControl w:val="0"/>
        <w:spacing w:before="120" w:line="240" w:lineRule="atLeast"/>
        <w:textAlignment w:val="baseline"/>
        <w:rPr>
          <w:color w:val="000000"/>
          <w:lang w:val="el-GR" w:eastAsia="ar-SA"/>
        </w:rPr>
      </w:pPr>
      <w:r w:rsidRPr="001E4247">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1E4247">
        <w:rPr>
          <w:color w:val="000000"/>
          <w:lang w:val="el-GR" w:eastAsia="ar-SA"/>
        </w:rPr>
        <w:t>π.δ.</w:t>
      </w:r>
      <w:proofErr w:type="spellEnd"/>
      <w:r w:rsidRPr="001E4247">
        <w:rPr>
          <w:color w:val="000000"/>
          <w:lang w:val="el-GR" w:eastAsia="ar-SA"/>
        </w:rPr>
        <w:t xml:space="preserve"> 18/1989. </w:t>
      </w:r>
    </w:p>
    <w:p w14:paraId="0C315025" w14:textId="77777777" w:rsidR="00160FCE" w:rsidRPr="001E4247" w:rsidRDefault="00160FCE" w:rsidP="00160FCE">
      <w:pPr>
        <w:widowControl w:val="0"/>
        <w:spacing w:before="120" w:line="240" w:lineRule="atLeast"/>
        <w:textAlignment w:val="baseline"/>
        <w:rPr>
          <w:color w:val="000000"/>
          <w:lang w:val="el-GR" w:eastAsia="ar-SA"/>
        </w:rPr>
      </w:pPr>
      <w:r w:rsidRPr="001E4247">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ADC59DB" w14:textId="77777777" w:rsidR="00160FCE" w:rsidRPr="001E4247" w:rsidRDefault="00160FCE" w:rsidP="00160FCE">
      <w:pPr>
        <w:rPr>
          <w:color w:val="000000"/>
          <w:lang w:val="el-GR"/>
        </w:rPr>
      </w:pPr>
      <w:r w:rsidRPr="001E4247">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1E4247">
        <w:rPr>
          <w:color w:val="000000"/>
          <w:lang w:val="el-GR" w:eastAsia="ar-SA"/>
        </w:rPr>
        <w:t>π.δ.</w:t>
      </w:r>
      <w:proofErr w:type="spellEnd"/>
      <w:r w:rsidRPr="001E4247">
        <w:rPr>
          <w:color w:val="000000"/>
          <w:lang w:val="el-GR" w:eastAsia="ar-SA"/>
        </w:rPr>
        <w:t xml:space="preserve"> 18/1989.</w:t>
      </w:r>
    </w:p>
    <w:p w14:paraId="52700C29" w14:textId="5CD590BE" w:rsidR="00C90A04" w:rsidRPr="001E4247" w:rsidRDefault="00C90A04">
      <w:pPr>
        <w:suppressAutoHyphens w:val="0"/>
        <w:spacing w:after="0"/>
        <w:jc w:val="left"/>
        <w:rPr>
          <w:lang w:val="el-GR"/>
        </w:rPr>
      </w:pPr>
    </w:p>
    <w:p w14:paraId="2B591BCC" w14:textId="77777777" w:rsidR="008338F0" w:rsidRPr="001E4247" w:rsidRDefault="003355E7" w:rsidP="003A109E">
      <w:pPr>
        <w:pStyle w:val="Heading2"/>
        <w:rPr>
          <w:rFonts w:cs="Tahoma"/>
          <w:lang w:val="el-GR"/>
        </w:rPr>
      </w:pPr>
      <w:r w:rsidRPr="001E4247">
        <w:rPr>
          <w:rFonts w:cs="Tahoma"/>
          <w:lang w:val="el-GR"/>
        </w:rPr>
        <w:tab/>
      </w:r>
      <w:bookmarkStart w:id="415" w:name="_Toc97194317"/>
      <w:bookmarkStart w:id="416" w:name="_Toc97194449"/>
      <w:bookmarkStart w:id="417" w:name="_Toc97204934"/>
      <w:bookmarkStart w:id="418" w:name="_Toc129705104"/>
      <w:r w:rsidRPr="001E4247">
        <w:rPr>
          <w:rFonts w:cs="Tahoma"/>
          <w:lang w:val="el-GR"/>
        </w:rPr>
        <w:t>Ματαίωση Διαδικασίας</w:t>
      </w:r>
      <w:bookmarkEnd w:id="415"/>
      <w:bookmarkEnd w:id="416"/>
      <w:bookmarkEnd w:id="417"/>
      <w:bookmarkEnd w:id="418"/>
    </w:p>
    <w:p w14:paraId="148C1D6E" w14:textId="77777777" w:rsidR="00921D35" w:rsidRPr="001E4247" w:rsidRDefault="00921D35" w:rsidP="00921D35">
      <w:pPr>
        <w:rPr>
          <w:lang w:val="el-GR"/>
        </w:rPr>
      </w:pPr>
      <w:r w:rsidRPr="001E4247">
        <w:rPr>
          <w:lang w:val="el-GR"/>
        </w:rPr>
        <w:t xml:space="preserve">Η αναθέτουσα αρχή ματαιώνει ή δύναται να ματαιώσει εν </w:t>
      </w:r>
      <w:proofErr w:type="spellStart"/>
      <w:r w:rsidRPr="001E4247">
        <w:rPr>
          <w:lang w:val="el-GR"/>
        </w:rPr>
        <w:t>όλω</w:t>
      </w:r>
      <w:proofErr w:type="spellEnd"/>
      <w:r w:rsidRPr="001E4247">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E51C0E7" w14:textId="77777777" w:rsidR="00921D35" w:rsidRPr="001E4247" w:rsidRDefault="00921D35" w:rsidP="00921D35">
      <w:pPr>
        <w:rPr>
          <w:lang w:val="el-GR"/>
        </w:rPr>
      </w:pPr>
      <w:r w:rsidRPr="001E4247">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016243C0" w14:textId="6FA70C74" w:rsidR="00921D35" w:rsidRPr="001E4247" w:rsidRDefault="00921D35" w:rsidP="00921D35">
      <w:pPr>
        <w:rPr>
          <w:lang w:val="el-GR"/>
        </w:rPr>
      </w:pPr>
      <w:r w:rsidRPr="001E4247">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w:t>
      </w:r>
      <w:r w:rsidRPr="001E4247">
        <w:rPr>
          <w:lang w:val="el-GR"/>
        </w:rPr>
        <w:lastRenderedPageBreak/>
        <w:t xml:space="preserve">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1E4247">
        <w:rPr>
          <w:lang w:val="el-GR"/>
        </w:rPr>
        <w:t>στ</w:t>
      </w:r>
      <w:proofErr w:type="spellEnd"/>
      <w:r w:rsidRPr="001E4247">
        <w:rPr>
          <w:lang w:val="el-GR"/>
        </w:rPr>
        <w:t>) για άλλους επιτακτικούς λόγους δημοσίου συμφέροντος, όπως ιδίως, δημόσιας υγείας ή προστασίας του περιβάλλοντος.</w:t>
      </w:r>
    </w:p>
    <w:p w14:paraId="31CDCA75" w14:textId="77777777" w:rsidR="00F371B3" w:rsidRPr="001E4247" w:rsidRDefault="00F371B3" w:rsidP="00F371B3">
      <w:pPr>
        <w:rPr>
          <w:lang w:val="el-GR"/>
        </w:rPr>
      </w:pPr>
    </w:p>
    <w:p w14:paraId="3EDCBCB4" w14:textId="77777777" w:rsidR="008338F0" w:rsidRPr="001E4247" w:rsidRDefault="003355E7" w:rsidP="005D1B15">
      <w:pPr>
        <w:pStyle w:val="Heading1"/>
        <w:rPr>
          <w:rFonts w:cs="Tahoma"/>
          <w:sz w:val="22"/>
          <w:szCs w:val="22"/>
        </w:rPr>
      </w:pPr>
      <w:bookmarkStart w:id="419" w:name="_Toc97194450"/>
      <w:bookmarkStart w:id="420" w:name="_Toc97204935"/>
      <w:bookmarkStart w:id="421" w:name="_Toc129705105"/>
      <w:r w:rsidRPr="001E4247">
        <w:rPr>
          <w:rFonts w:cs="Tahoma"/>
          <w:sz w:val="22"/>
          <w:szCs w:val="22"/>
        </w:rPr>
        <w:lastRenderedPageBreak/>
        <w:t>ΟΡΟΙ ΕΚΤΕΛΕΣΗΣ ΤΗΣ ΣΥΜΒΑΣΗΣ</w:t>
      </w:r>
      <w:bookmarkEnd w:id="419"/>
      <w:bookmarkEnd w:id="420"/>
      <w:bookmarkEnd w:id="421"/>
      <w:r w:rsidRPr="001E4247">
        <w:rPr>
          <w:rFonts w:cs="Tahoma"/>
          <w:sz w:val="22"/>
          <w:szCs w:val="22"/>
        </w:rPr>
        <w:t xml:space="preserve"> </w:t>
      </w:r>
    </w:p>
    <w:p w14:paraId="35400E56" w14:textId="19D68FE9" w:rsidR="008338F0" w:rsidRPr="001E4247" w:rsidRDefault="003355E7" w:rsidP="003A109E">
      <w:pPr>
        <w:pStyle w:val="Heading2"/>
        <w:rPr>
          <w:rFonts w:cs="Tahoma"/>
          <w:lang w:val="el-GR"/>
        </w:rPr>
      </w:pPr>
      <w:r w:rsidRPr="001E4247">
        <w:rPr>
          <w:rFonts w:cs="Tahoma"/>
          <w:lang w:val="el-GR"/>
        </w:rPr>
        <w:tab/>
      </w:r>
      <w:bookmarkStart w:id="422" w:name="_Ref496542746"/>
      <w:bookmarkStart w:id="423" w:name="_Toc97194318"/>
      <w:bookmarkStart w:id="424" w:name="_Toc97194451"/>
      <w:bookmarkStart w:id="425" w:name="_Toc97204936"/>
      <w:bookmarkStart w:id="426" w:name="_Toc129705106"/>
      <w:r w:rsidRPr="001E4247">
        <w:rPr>
          <w:rFonts w:cs="Tahoma"/>
          <w:lang w:val="el-GR"/>
        </w:rPr>
        <w:t>Εγγυήσεις</w:t>
      </w:r>
      <w:r w:rsidR="00E1337D" w:rsidRPr="001E4247">
        <w:rPr>
          <w:rFonts w:cs="Tahoma"/>
          <w:lang w:val="el-GR"/>
        </w:rPr>
        <w:t xml:space="preserve"> </w:t>
      </w:r>
      <w:r w:rsidRPr="001E4247">
        <w:rPr>
          <w:rFonts w:cs="Tahoma"/>
          <w:lang w:val="el-GR"/>
        </w:rPr>
        <w:t>(καλής εκτέλεσης)</w:t>
      </w:r>
      <w:bookmarkEnd w:id="422"/>
      <w:bookmarkEnd w:id="423"/>
      <w:bookmarkEnd w:id="424"/>
      <w:bookmarkEnd w:id="425"/>
      <w:bookmarkEnd w:id="426"/>
    </w:p>
    <w:p w14:paraId="7572B93A" w14:textId="6EEA4CBE" w:rsidR="008338F0" w:rsidRPr="001E4247" w:rsidRDefault="003355E7">
      <w:pPr>
        <w:rPr>
          <w:lang w:val="el-GR"/>
        </w:rPr>
      </w:pPr>
      <w:r w:rsidRPr="001E4247">
        <w:rPr>
          <w:lang w:val="el-GR"/>
        </w:rPr>
        <w:t>Εγγύηση καλής εκτέλεσης</w:t>
      </w:r>
      <w:r w:rsidR="00417A19" w:rsidRPr="001E4247">
        <w:rPr>
          <w:lang w:val="el-GR"/>
        </w:rPr>
        <w:t xml:space="preserve">: </w:t>
      </w:r>
    </w:p>
    <w:p w14:paraId="4D38EAEB" w14:textId="20D92371" w:rsidR="008338F0" w:rsidRPr="001E4247" w:rsidRDefault="003355E7">
      <w:pPr>
        <w:rPr>
          <w:i/>
          <w:color w:val="5B9BD5"/>
          <w:lang w:val="el-GR" w:eastAsia="el-GR"/>
        </w:rPr>
      </w:pPr>
      <w:r w:rsidRPr="001E4247">
        <w:rPr>
          <w:lang w:val="el-GR"/>
        </w:rPr>
        <w:t xml:space="preserve">Για την υπογραφή της σύμβασης απαιτείται η παροχή εγγύησης καλής εκτέλεσης, σύμφωνα με το άρθρο 72 παρ. </w:t>
      </w:r>
      <w:r w:rsidR="00015953" w:rsidRPr="001E4247">
        <w:rPr>
          <w:lang w:val="el-GR"/>
        </w:rPr>
        <w:t>4</w:t>
      </w:r>
      <w:r w:rsidRPr="001E4247">
        <w:rPr>
          <w:lang w:val="el-GR"/>
        </w:rPr>
        <w:t xml:space="preserve"> του ν. 4412/2016, το ύψος της οποίας ανέρχεται σε ποσοστό </w:t>
      </w:r>
      <w:r w:rsidR="00061DF4" w:rsidRPr="001E4247">
        <w:rPr>
          <w:lang w:val="el-GR"/>
        </w:rPr>
        <w:t>4</w:t>
      </w:r>
      <w:r w:rsidRPr="001E4247">
        <w:rPr>
          <w:lang w:val="el-GR"/>
        </w:rPr>
        <w:t xml:space="preserve">% επί της </w:t>
      </w:r>
      <w:r w:rsidR="00921D35" w:rsidRPr="001E4247">
        <w:rPr>
          <w:lang w:val="el-GR"/>
        </w:rPr>
        <w:t xml:space="preserve">εκτιμώμενης </w:t>
      </w:r>
      <w:r w:rsidRPr="001E4247">
        <w:rPr>
          <w:lang w:val="el-GR"/>
        </w:rPr>
        <w:t>αξίας της σύμβασης,</w:t>
      </w:r>
      <w:r w:rsidR="00E1337D" w:rsidRPr="001E4247">
        <w:rPr>
          <w:lang w:val="el-GR"/>
        </w:rPr>
        <w:t xml:space="preserve"> </w:t>
      </w:r>
      <w:r w:rsidR="00421C3D" w:rsidRPr="001E4247">
        <w:rPr>
          <w:lang w:val="el-GR"/>
        </w:rPr>
        <w:t>μη συμπεριλαμβανομένου</w:t>
      </w:r>
      <w:r w:rsidR="00F850FF" w:rsidRPr="001E4247">
        <w:rPr>
          <w:lang w:val="el-GR"/>
        </w:rPr>
        <w:t xml:space="preserve"> </w:t>
      </w:r>
      <w:r w:rsidRPr="001E4247">
        <w:rPr>
          <w:lang w:val="el-GR"/>
        </w:rPr>
        <w:t>ΦΠΑ</w:t>
      </w:r>
      <w:r w:rsidR="00186BF5" w:rsidRPr="001E4247">
        <w:rPr>
          <w:lang w:val="el-GR"/>
        </w:rPr>
        <w:t xml:space="preserve"> και των δικαιωμάτων προαίρεσης</w:t>
      </w:r>
      <w:r w:rsidRPr="001E4247">
        <w:rPr>
          <w:lang w:val="el-GR"/>
        </w:rPr>
        <w:t xml:space="preserve">, </w:t>
      </w:r>
      <w:r w:rsidR="0087631A" w:rsidRPr="001E4247">
        <w:rPr>
          <w:lang w:val="el-GR"/>
        </w:rPr>
        <w:t xml:space="preserve">με χρόνο ισχύος </w:t>
      </w:r>
      <w:r w:rsidR="00AE1AD1" w:rsidRPr="001E4247">
        <w:rPr>
          <w:lang w:val="el-GR"/>
        </w:rPr>
        <w:t xml:space="preserve">δεκαοχτώ </w:t>
      </w:r>
      <w:r w:rsidR="0087631A" w:rsidRPr="001E4247">
        <w:rPr>
          <w:lang w:val="el-GR"/>
        </w:rPr>
        <w:t>(</w:t>
      </w:r>
      <w:r w:rsidR="00AE1AD1" w:rsidRPr="001E4247">
        <w:rPr>
          <w:lang w:val="el-GR"/>
        </w:rPr>
        <w:t>18</w:t>
      </w:r>
      <w:r w:rsidR="0087631A" w:rsidRPr="001E4247">
        <w:rPr>
          <w:lang w:val="el-GR"/>
        </w:rPr>
        <w:t xml:space="preserve">) μήνες </w:t>
      </w:r>
      <w:r w:rsidRPr="001E4247">
        <w:rPr>
          <w:lang w:val="el-GR"/>
        </w:rPr>
        <w:t xml:space="preserve">και </w:t>
      </w:r>
      <w:r w:rsidR="00186BF5" w:rsidRPr="001E4247">
        <w:rPr>
          <w:lang w:val="el-GR"/>
        </w:rPr>
        <w:t xml:space="preserve">η οποία </w:t>
      </w:r>
      <w:r w:rsidRPr="001E4247">
        <w:rPr>
          <w:lang w:val="el-GR"/>
        </w:rPr>
        <w:t xml:space="preserve">κατατίθεται </w:t>
      </w:r>
      <w:r w:rsidR="00186BF5" w:rsidRPr="001E4247">
        <w:rPr>
          <w:lang w:val="el-GR"/>
        </w:rPr>
        <w:t>μέχρι και την υπογραφή του συμφωνητικού</w:t>
      </w:r>
      <w:bookmarkStart w:id="427" w:name="_Hlk494198985"/>
      <w:r w:rsidRPr="001E4247">
        <w:rPr>
          <w:i/>
          <w:color w:val="5B9BD5"/>
          <w:lang w:val="el-GR" w:eastAsia="el-GR"/>
        </w:rPr>
        <w:t xml:space="preserve">. </w:t>
      </w:r>
    </w:p>
    <w:bookmarkEnd w:id="427"/>
    <w:p w14:paraId="1B991529" w14:textId="5CDA2B2F" w:rsidR="008338F0" w:rsidRPr="001E4247" w:rsidRDefault="003355E7">
      <w:pPr>
        <w:rPr>
          <w:lang w:val="el-GR"/>
        </w:rPr>
      </w:pPr>
      <w:r w:rsidRPr="001E4247">
        <w:rPr>
          <w:lang w:val="el-GR"/>
        </w:rPr>
        <w:t xml:space="preserve">Η εγγύηση καλής εκτέλεσης, προκειμένου να γίνει αποδεκτή , πρέπει να περιλαμβάνει κατ' ελάχιστον </w:t>
      </w:r>
      <w:r w:rsidR="00921D35" w:rsidRPr="001E4247">
        <w:rPr>
          <w:lang w:val="el-GR"/>
        </w:rPr>
        <w:t xml:space="preserve">κατ' ελάχιστον τα αναφερόμενα στην παρ. 12 του άρθρου 72 του ν. 4412/2016 στοιχεία, πλην αυτού της περ. η (βλ. </w:t>
      </w:r>
      <w:r w:rsidRPr="001E4247">
        <w:rPr>
          <w:lang w:val="el-GR"/>
        </w:rPr>
        <w:t xml:space="preserve">παράγραφο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496625091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2.1.5</w:t>
      </w:r>
      <w:r w:rsidR="00355E7C" w:rsidRPr="001E4247">
        <w:fldChar w:fldCharType="end"/>
      </w:r>
      <w:r w:rsidR="00B765DD" w:rsidRPr="001E4247">
        <w:rPr>
          <w:lang w:val="el-GR"/>
        </w:rPr>
        <w:t xml:space="preserve"> της παρούσας</w:t>
      </w:r>
      <w:r w:rsidR="00921D35" w:rsidRPr="001E4247">
        <w:rPr>
          <w:lang w:val="el-GR"/>
        </w:rPr>
        <w:t xml:space="preserve">) και, επιπλέον, τον τίτλο και τον αριθμό της σχετικής σύμβασης, εφόσον ο τελευταίος είναι γνωστός </w:t>
      </w:r>
      <w:r w:rsidRPr="001E4247">
        <w:rPr>
          <w:lang w:val="el-GR"/>
        </w:rPr>
        <w:t>σύμφων</w:t>
      </w:r>
      <w:r w:rsidR="00921D35" w:rsidRPr="001E4247">
        <w:rPr>
          <w:lang w:val="el-GR"/>
        </w:rPr>
        <w:t>α</w:t>
      </w:r>
      <w:r w:rsidRPr="001E4247">
        <w:rPr>
          <w:lang w:val="el-GR"/>
        </w:rPr>
        <w:t xml:space="preserve"> με το </w:t>
      </w:r>
      <w:r w:rsidR="00C90A04" w:rsidRPr="001E4247">
        <w:rPr>
          <w:lang w:val="el-GR"/>
        </w:rPr>
        <w:t xml:space="preserve">αντίστοιχο </w:t>
      </w:r>
      <w:r w:rsidRPr="001E4247">
        <w:rPr>
          <w:lang w:val="el-GR"/>
        </w:rPr>
        <w:t xml:space="preserve">υπόδειγμα που περιλαμβάνεται στο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496625135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1E4247">
        <w:rPr>
          <w:lang w:val="el-GR"/>
        </w:rPr>
        <w:t xml:space="preserve">ΠΑΡΑΡΤΗΜΑ </w:t>
      </w:r>
      <w:r w:rsidR="00E11B07" w:rsidRPr="001E4247">
        <w:t>VIII</w:t>
      </w:r>
      <w:r w:rsidR="00E11B07" w:rsidRPr="001E4247">
        <w:rPr>
          <w:lang w:val="el-GR"/>
        </w:rPr>
        <w:t xml:space="preserve"> – Υποδείγματα Εγγυητικών Επιστολών</w:t>
      </w:r>
      <w:r w:rsidR="00355E7C" w:rsidRPr="001E4247">
        <w:fldChar w:fldCharType="end"/>
      </w:r>
      <w:r w:rsidRPr="001E4247">
        <w:rPr>
          <w:lang w:val="el-GR"/>
        </w:rPr>
        <w:t xml:space="preserve"> της Διακήρυξης και τα οριζόμενα στο άρθρο 72 του ν. 4412/2016.</w:t>
      </w:r>
    </w:p>
    <w:p w14:paraId="5ACD8CED" w14:textId="77777777" w:rsidR="00921D35" w:rsidRPr="001E4247" w:rsidRDefault="00921D35" w:rsidP="00921D35">
      <w:pPr>
        <w:rPr>
          <w:lang w:val="el-GR"/>
        </w:rPr>
      </w:pPr>
      <w:r w:rsidRPr="001E4247">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AA4416F" w14:textId="77777777" w:rsidR="00921D35" w:rsidRPr="001E4247" w:rsidRDefault="00921D35" w:rsidP="00921D35">
      <w:pPr>
        <w:rPr>
          <w:lang w:val="el-GR"/>
        </w:rPr>
      </w:pPr>
      <w:r w:rsidRPr="001E4247">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A6EF0EE" w14:textId="77777777" w:rsidR="00921D35" w:rsidRPr="001E4247" w:rsidRDefault="00921D35" w:rsidP="00921D35">
      <w:pPr>
        <w:rPr>
          <w:lang w:val="el-GR"/>
        </w:rPr>
      </w:pPr>
      <w:r w:rsidRPr="001E4247">
        <w:rPr>
          <w:lang w:val="el-GR"/>
        </w:rPr>
        <w:t>Η εγγύηση καλής εκτέλεσης επιστρέφεται στο σύνολό τ</w:t>
      </w:r>
      <w:r w:rsidR="00BC50F5" w:rsidRPr="001E4247">
        <w:rPr>
          <w:lang w:val="el-GR"/>
        </w:rPr>
        <w:t>η</w:t>
      </w:r>
      <w:r w:rsidRPr="001E4247">
        <w:rPr>
          <w:lang w:val="el-GR"/>
        </w:rPr>
        <w:t>ς μετά από την ποσοτική και ποιοτική παραλαβή του συνόλου του αντικειμένου της σύμβασης.</w:t>
      </w:r>
    </w:p>
    <w:p w14:paraId="7D1D9760" w14:textId="77777777" w:rsidR="009D3BDA" w:rsidRPr="001E4247" w:rsidRDefault="009D3BDA" w:rsidP="009D3BDA">
      <w:pPr>
        <w:rPr>
          <w:lang w:val="el-GR"/>
        </w:rPr>
      </w:pPr>
      <w:r w:rsidRPr="001E4247">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3453190" w14:textId="36AE152E" w:rsidR="00976CBB" w:rsidRPr="001E4247" w:rsidRDefault="00976CBB" w:rsidP="00417A19">
      <w:pPr>
        <w:suppressAutoHyphens w:val="0"/>
        <w:spacing w:line="276" w:lineRule="auto"/>
        <w:rPr>
          <w:lang w:val="el-GR"/>
        </w:rPr>
      </w:pPr>
    </w:p>
    <w:p w14:paraId="408B4C89" w14:textId="77777777" w:rsidR="008338F0" w:rsidRPr="001E4247" w:rsidRDefault="003355E7" w:rsidP="003A109E">
      <w:pPr>
        <w:pStyle w:val="Heading2"/>
        <w:rPr>
          <w:rFonts w:cs="Tahoma"/>
          <w:lang w:val="el-GR"/>
        </w:rPr>
      </w:pPr>
      <w:r w:rsidRPr="001E4247">
        <w:rPr>
          <w:rFonts w:cs="Tahoma"/>
          <w:lang w:val="el-GR"/>
        </w:rPr>
        <w:tab/>
      </w:r>
      <w:bookmarkStart w:id="428" w:name="_Toc97194319"/>
      <w:bookmarkStart w:id="429" w:name="_Toc97194452"/>
      <w:bookmarkStart w:id="430" w:name="_Toc97204937"/>
      <w:bookmarkStart w:id="431" w:name="_Toc129705107"/>
      <w:r w:rsidRPr="001E4247">
        <w:rPr>
          <w:rFonts w:cs="Tahoma"/>
          <w:lang w:val="el-GR"/>
        </w:rPr>
        <w:t>Συμβατικό πλαίσιο – Εφαρμοστέα νομοθεσία</w:t>
      </w:r>
      <w:bookmarkEnd w:id="428"/>
      <w:bookmarkEnd w:id="429"/>
      <w:bookmarkEnd w:id="430"/>
      <w:bookmarkEnd w:id="431"/>
    </w:p>
    <w:p w14:paraId="3B03FAE9" w14:textId="77777777" w:rsidR="008338F0" w:rsidRPr="001E4247" w:rsidRDefault="003355E7">
      <w:pPr>
        <w:rPr>
          <w:lang w:val="el-GR"/>
        </w:rPr>
      </w:pPr>
      <w:r w:rsidRPr="001E4247">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2BDA000" w14:textId="77777777" w:rsidR="008338F0" w:rsidRPr="001E4247" w:rsidRDefault="003355E7" w:rsidP="003A109E">
      <w:pPr>
        <w:pStyle w:val="Heading2"/>
        <w:rPr>
          <w:rFonts w:cs="Tahoma"/>
          <w:lang w:val="el-GR"/>
        </w:rPr>
      </w:pPr>
      <w:r w:rsidRPr="001E4247">
        <w:rPr>
          <w:rFonts w:cs="Tahoma"/>
          <w:lang w:val="el-GR"/>
        </w:rPr>
        <w:tab/>
      </w:r>
      <w:bookmarkStart w:id="432" w:name="_Ref89075849"/>
      <w:bookmarkStart w:id="433" w:name="_Toc97194320"/>
      <w:bookmarkStart w:id="434" w:name="_Toc97194453"/>
      <w:bookmarkStart w:id="435" w:name="_Toc97204938"/>
      <w:bookmarkStart w:id="436" w:name="_Toc129705108"/>
      <w:r w:rsidRPr="001E4247">
        <w:rPr>
          <w:rFonts w:cs="Tahoma"/>
          <w:lang w:val="el-GR"/>
        </w:rPr>
        <w:t>Όροι εκτέλεσης της σύμβασης</w:t>
      </w:r>
      <w:bookmarkEnd w:id="432"/>
      <w:bookmarkEnd w:id="433"/>
      <w:bookmarkEnd w:id="434"/>
      <w:bookmarkEnd w:id="435"/>
      <w:bookmarkEnd w:id="436"/>
    </w:p>
    <w:p w14:paraId="5FAFF44B" w14:textId="4F6F5176" w:rsidR="008338F0" w:rsidRPr="001E4247" w:rsidRDefault="003355E7">
      <w:pPr>
        <w:rPr>
          <w:lang w:val="el-GR"/>
        </w:rPr>
      </w:pPr>
      <w:r w:rsidRPr="001E4247">
        <w:rPr>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w:t>
      </w:r>
      <w:r w:rsidR="00561915" w:rsidRPr="001E4247">
        <w:rPr>
          <w:lang w:val="el-GR"/>
        </w:rPr>
        <w:t>ικαίου</w:t>
      </w:r>
      <w:r w:rsidRPr="001E4247">
        <w:rPr>
          <w:lang w:val="el-GR"/>
        </w:rPr>
        <w:t xml:space="preserve">, οι οποίες απαριθμούνται στο Παράρτημα Χ του Προσαρτήματος Α του ν. 4412/2016. </w:t>
      </w:r>
    </w:p>
    <w:p w14:paraId="7C3BC858" w14:textId="77777777" w:rsidR="008338F0" w:rsidRPr="001E4247" w:rsidRDefault="003355E7">
      <w:pPr>
        <w:rPr>
          <w:lang w:val="el-GR"/>
        </w:rPr>
      </w:pPr>
      <w:r w:rsidRPr="001E4247">
        <w:rPr>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C81D5C7" w14:textId="4E5BF501" w:rsidR="0014064C" w:rsidRPr="001E4247" w:rsidRDefault="0014064C" w:rsidP="00114833">
      <w:pPr>
        <w:rPr>
          <w:lang w:val="el-GR"/>
        </w:rPr>
      </w:pPr>
    </w:p>
    <w:p w14:paraId="3BF2E5DF" w14:textId="77777777" w:rsidR="006A67B9" w:rsidRPr="001E4247" w:rsidRDefault="006A67B9" w:rsidP="006A67B9">
      <w:pPr>
        <w:rPr>
          <w:rFonts w:eastAsia="Calibri"/>
          <w:lang w:val="el-GR"/>
        </w:rPr>
      </w:pPr>
      <w:r w:rsidRPr="001E4247">
        <w:rPr>
          <w:rFonts w:eastAsia="Calibri"/>
          <w:lang w:val="el-GR"/>
        </w:rPr>
        <w:t xml:space="preserve">Ο ανάδοχος δεσμεύεται ότι: </w:t>
      </w:r>
    </w:p>
    <w:p w14:paraId="706966CA" w14:textId="77777777" w:rsidR="006A67B9" w:rsidRPr="001E4247" w:rsidRDefault="006A67B9" w:rsidP="006A67B9">
      <w:pPr>
        <w:rPr>
          <w:rFonts w:eastAsia="Calibri"/>
          <w:lang w:val="el-GR"/>
        </w:rPr>
      </w:pPr>
      <w:r w:rsidRPr="001E424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69937DD" w14:textId="77777777" w:rsidR="006A67B9" w:rsidRPr="001E4247" w:rsidRDefault="006A67B9" w:rsidP="006A67B9">
      <w:pPr>
        <w:rPr>
          <w:rFonts w:eastAsia="Calibri"/>
          <w:lang w:val="el-GR"/>
        </w:rPr>
      </w:pPr>
      <w:r w:rsidRPr="001E424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1E4247">
        <w:rPr>
          <w:rFonts w:eastAsia="Calibri"/>
          <w:lang w:val="el-GR"/>
        </w:rPr>
        <w:t>νομίμων</w:t>
      </w:r>
      <w:proofErr w:type="spellEnd"/>
      <w:r w:rsidRPr="001E424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1E4247">
        <w:rPr>
          <w:rFonts w:eastAsia="Calibri"/>
          <w:vertAlign w:val="superscript"/>
          <w:lang w:val="el-GR"/>
        </w:rPr>
        <w:t xml:space="preserve"> </w:t>
      </w:r>
      <w:r w:rsidRPr="001E4247">
        <w:rPr>
          <w:rFonts w:eastAsia="Calibri"/>
          <w:lang w:val="el-GR"/>
        </w:rPr>
        <w:t xml:space="preserve">. </w:t>
      </w:r>
    </w:p>
    <w:p w14:paraId="0F00E318" w14:textId="77777777" w:rsidR="006A67B9" w:rsidRPr="001E4247" w:rsidRDefault="006A67B9" w:rsidP="006A67B9">
      <w:pPr>
        <w:rPr>
          <w:rFonts w:eastAsia="Calibri"/>
          <w:lang w:val="el-GR"/>
        </w:rPr>
      </w:pPr>
      <w:r w:rsidRPr="001E424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49F504BD" w14:textId="1C8892E6" w:rsidR="006C03D6" w:rsidRPr="001E4247" w:rsidRDefault="006C03D6" w:rsidP="006C055E">
      <w:pPr>
        <w:rPr>
          <w:rFonts w:eastAsia="Calibri"/>
          <w:lang w:val="el-GR"/>
        </w:rPr>
      </w:pPr>
      <w:bookmarkStart w:id="437" w:name="_Hlk118481772"/>
      <w:r w:rsidRPr="001E4247">
        <w:rPr>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w:t>
      </w:r>
      <w:r w:rsidR="00B05335">
        <w:rPr>
          <w:lang w:val="el-GR"/>
        </w:rPr>
        <w:t xml:space="preserve"> ΠΑΡΑΡΤΗΜΑ Χ- Ρήτρα Ακεραιότητας</w:t>
      </w:r>
      <w:r w:rsidR="00B05335" w:rsidRPr="001E4247">
        <w:rPr>
          <w:rFonts w:hint="cs"/>
          <w:cs/>
          <w:lang w:val="el-GR"/>
        </w:rPr>
        <w:t xml:space="preserve"> </w:t>
      </w:r>
      <w:r w:rsidRPr="001E4247">
        <w:rPr>
          <w:rFonts w:hint="cs"/>
          <w:cs/>
          <w:lang w:val="el-GR"/>
        </w:rPr>
        <w:t>η οποία θα περιληφθεί στη σύμβαση</w:t>
      </w:r>
      <w:bookmarkEnd w:id="437"/>
      <w:r w:rsidRPr="001E4247">
        <w:rPr>
          <w:rFonts w:hint="cs"/>
          <w:cs/>
          <w:lang w:val="el-GR"/>
        </w:rPr>
        <w:t>.</w:t>
      </w:r>
    </w:p>
    <w:p w14:paraId="3014BFF9" w14:textId="77777777" w:rsidR="00523EEE" w:rsidRPr="001E4247" w:rsidRDefault="00C15414" w:rsidP="00523EEE">
      <w:pPr>
        <w:rPr>
          <w:lang w:val="el-GR"/>
        </w:rPr>
      </w:pPr>
      <w:r w:rsidRPr="001E4247">
        <w:rPr>
          <w:lang w:val="el-GR"/>
        </w:rPr>
        <w:t>Κατά την εκτέλεση της σύμβασης ο</w:t>
      </w:r>
      <w:r w:rsidR="00523EEE" w:rsidRPr="001E4247">
        <w:rPr>
          <w:lang w:val="el-GR"/>
        </w:rPr>
        <w:t xml:space="preserve"> </w:t>
      </w:r>
      <w:r w:rsidR="004B7E25" w:rsidRPr="001E4247">
        <w:rPr>
          <w:lang w:val="el-GR"/>
        </w:rPr>
        <w:t>α</w:t>
      </w:r>
      <w:r w:rsidR="00523EEE" w:rsidRPr="001E4247">
        <w:rPr>
          <w:lang w:val="el-GR"/>
        </w:rPr>
        <w:t>νάδοχος δε δικαιούται να εκχωρεί τ</w:t>
      </w:r>
      <w:r w:rsidR="00993706" w:rsidRPr="001E4247">
        <w:rPr>
          <w:lang w:val="el-GR"/>
        </w:rPr>
        <w:t xml:space="preserve">ο συμβατικό τίμημα σε </w:t>
      </w:r>
      <w:r w:rsidR="00523EEE" w:rsidRPr="001E4247">
        <w:rPr>
          <w:lang w:val="el-GR"/>
        </w:rPr>
        <w:t xml:space="preserve">οποιοδήποτε τρίτο, </w:t>
      </w:r>
      <w:r w:rsidR="00993706" w:rsidRPr="001E4247">
        <w:rPr>
          <w:lang w:val="el-GR"/>
        </w:rPr>
        <w:t>χωρίς την έγγραφη έγκριση της Α</w:t>
      </w:r>
      <w:r w:rsidRPr="001E4247">
        <w:rPr>
          <w:lang w:val="el-GR"/>
        </w:rPr>
        <w:t>ναθέτουσας Αρχής</w:t>
      </w:r>
      <w:r w:rsidR="00993706" w:rsidRPr="001E4247">
        <w:rPr>
          <w:lang w:val="el-GR"/>
        </w:rPr>
        <w:t>.</w:t>
      </w:r>
      <w:r w:rsidR="00523EEE" w:rsidRPr="001E4247">
        <w:rPr>
          <w:lang w:val="el-GR"/>
        </w:rPr>
        <w:t xml:space="preserve"> Εάν το συμβατικό τίμημα εκχωρηθεί εν </w:t>
      </w:r>
      <w:proofErr w:type="spellStart"/>
      <w:r w:rsidR="00523EEE" w:rsidRPr="001E4247">
        <w:rPr>
          <w:lang w:val="el-GR"/>
        </w:rPr>
        <w:t>όλω</w:t>
      </w:r>
      <w:proofErr w:type="spellEnd"/>
      <w:r w:rsidR="00523EEE" w:rsidRPr="001E4247">
        <w:rPr>
          <w:lang w:val="el-GR"/>
        </w:rPr>
        <w:t xml:space="preserve"> ή εν μέρει σε Τράπεζα, κατά τα ως άνω</w:t>
      </w:r>
      <w:r w:rsidRPr="001E4247">
        <w:rPr>
          <w:lang w:val="el-GR"/>
        </w:rPr>
        <w:t xml:space="preserve"> αναφερόμενα</w:t>
      </w:r>
      <w:r w:rsidR="00523EEE" w:rsidRPr="001E4247">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1E4247">
        <w:rPr>
          <w:lang w:val="el-GR"/>
        </w:rPr>
        <w:t>όλω</w:t>
      </w:r>
      <w:proofErr w:type="spellEnd"/>
      <w:r w:rsidR="00523EEE" w:rsidRPr="001E4247">
        <w:rPr>
          <w:lang w:val="el-GR"/>
        </w:rPr>
        <w:t xml:space="preserve"> ή εν μέρει υπέρ της Τράπεζας το εκχωρούμενο τίμημα η Αναθέτουσα Αρχή</w:t>
      </w:r>
      <w:r w:rsidR="00E1337D" w:rsidRPr="001E4247">
        <w:rPr>
          <w:lang w:val="el-GR"/>
        </w:rPr>
        <w:t xml:space="preserve"> </w:t>
      </w:r>
      <w:r w:rsidR="00523EEE" w:rsidRPr="001E4247">
        <w:rPr>
          <w:lang w:val="el-GR"/>
        </w:rPr>
        <w:t xml:space="preserve">δεν έχει καμία ευθύνη έναντι της </w:t>
      </w:r>
      <w:proofErr w:type="spellStart"/>
      <w:r w:rsidR="00523EEE" w:rsidRPr="001E4247">
        <w:rPr>
          <w:lang w:val="el-GR"/>
        </w:rPr>
        <w:t>εκδοχέως</w:t>
      </w:r>
      <w:proofErr w:type="spellEnd"/>
      <w:r w:rsidR="00523EEE" w:rsidRPr="001E4247">
        <w:rPr>
          <w:lang w:val="el-GR"/>
        </w:rPr>
        <w:t xml:space="preserve"> Τράπεζας.</w:t>
      </w:r>
    </w:p>
    <w:p w14:paraId="27158C66" w14:textId="77777777" w:rsidR="001B56F1" w:rsidRPr="001E4247" w:rsidRDefault="004B7E25" w:rsidP="00A05D2C">
      <w:pPr>
        <w:suppressAutoHyphens w:val="0"/>
        <w:spacing w:after="200"/>
        <w:rPr>
          <w:lang w:val="el-GR"/>
        </w:rPr>
      </w:pPr>
      <w:r w:rsidRPr="001E4247">
        <w:rPr>
          <w:lang w:val="el-GR"/>
        </w:rPr>
        <w:t>Κατά την εκτέλεση της σύμβασης</w:t>
      </w:r>
      <w:r w:rsidR="001B56F1" w:rsidRPr="001E4247">
        <w:rPr>
          <w:lang w:val="el-GR"/>
        </w:rPr>
        <w:t xml:space="preserve"> </w:t>
      </w:r>
      <w:r w:rsidRPr="001E4247">
        <w:rPr>
          <w:lang w:val="el-GR"/>
        </w:rPr>
        <w:t>ο</w:t>
      </w:r>
      <w:r w:rsidR="001B56F1" w:rsidRPr="001E4247">
        <w:rPr>
          <w:lang w:val="el-GR"/>
        </w:rPr>
        <w:t xml:space="preserve"> </w:t>
      </w:r>
      <w:r w:rsidRPr="001E4247">
        <w:rPr>
          <w:lang w:val="el-GR"/>
        </w:rPr>
        <w:t>α</w:t>
      </w:r>
      <w:r w:rsidR="001B56F1" w:rsidRPr="001E4247">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1E4247">
        <w:rPr>
          <w:lang w:val="el-GR"/>
        </w:rPr>
        <w:t>Αναθέτουσας Αρχής</w:t>
      </w:r>
      <w:r w:rsidR="001B56F1" w:rsidRPr="001E4247">
        <w:rPr>
          <w:lang w:val="el-GR"/>
        </w:rPr>
        <w:t xml:space="preserve"> ή των εκάστοτε υποδεικνυομένων από αυτήν προσώπων. Σε αντίθετη περίπτωση, η </w:t>
      </w:r>
      <w:r w:rsidRPr="001E4247">
        <w:rPr>
          <w:lang w:val="el-GR"/>
        </w:rPr>
        <w:t>Αναθέτουσα Αρχή</w:t>
      </w:r>
      <w:r w:rsidR="00E41FE4" w:rsidRPr="001E4247">
        <w:rPr>
          <w:lang w:val="el-GR"/>
        </w:rPr>
        <w:t xml:space="preserve"> </w:t>
      </w:r>
      <w:r w:rsidR="001B56F1" w:rsidRPr="001E4247">
        <w:rPr>
          <w:lang w:val="el-GR"/>
        </w:rPr>
        <w:t xml:space="preserve">δύναται να ζητήσει την αντικατάσταση μέλους της Ομάδας Έργου του </w:t>
      </w:r>
      <w:r w:rsidRPr="001E4247">
        <w:rPr>
          <w:lang w:val="el-GR"/>
        </w:rPr>
        <w:t>α</w:t>
      </w:r>
      <w:r w:rsidR="001B56F1" w:rsidRPr="001E4247">
        <w:rPr>
          <w:lang w:val="el-GR"/>
        </w:rPr>
        <w:t xml:space="preserve">ναδόχου, οπότε ο </w:t>
      </w:r>
      <w:r w:rsidRPr="001E4247">
        <w:rPr>
          <w:lang w:val="el-GR"/>
        </w:rPr>
        <w:t>α</w:t>
      </w:r>
      <w:r w:rsidR="001B56F1" w:rsidRPr="001E4247">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1E4247">
        <w:rPr>
          <w:lang w:val="el-GR"/>
        </w:rPr>
        <w:t xml:space="preserve">Αναθέτουσας Αρχής </w:t>
      </w:r>
      <w:r w:rsidR="001B56F1" w:rsidRPr="001E4247">
        <w:rPr>
          <w:lang w:val="el-GR"/>
        </w:rPr>
        <w:t xml:space="preserve">και μόνο με άλλο πρόσωπο αντιστοίχων προσόντων ή εμπειρίας. Ο Ανάδοχος υποχρεούται να ειδοποιήσει την </w:t>
      </w:r>
      <w:r w:rsidR="001B56F1" w:rsidRPr="001E4247">
        <w:rPr>
          <w:bCs/>
          <w:lang w:val="el-GR"/>
        </w:rPr>
        <w:t xml:space="preserve">ΚτΠ </w:t>
      </w:r>
      <w:r w:rsidR="00E41FE4" w:rsidRPr="001E4247">
        <w:rPr>
          <w:bCs/>
          <w:lang w:val="el-GR"/>
        </w:rPr>
        <w:t>Μ.</w:t>
      </w:r>
      <w:r w:rsidR="001B56F1" w:rsidRPr="001E4247">
        <w:rPr>
          <w:bCs/>
          <w:lang w:val="el-GR"/>
        </w:rPr>
        <w:t xml:space="preserve">Α.Ε. εγγράφως δεκαπέντε (15) </w:t>
      </w:r>
      <w:r w:rsidR="001B56F1" w:rsidRPr="001E4247">
        <w:rPr>
          <w:lang w:val="el-GR"/>
        </w:rPr>
        <w:t xml:space="preserve">ημέρες πριν από την αντικατάσταση. </w:t>
      </w:r>
    </w:p>
    <w:p w14:paraId="00B7EFD6" w14:textId="77777777" w:rsidR="001B56F1" w:rsidRPr="001E4247" w:rsidRDefault="001B56F1" w:rsidP="00A05D2C">
      <w:pPr>
        <w:suppressAutoHyphens w:val="0"/>
        <w:spacing w:after="200"/>
        <w:rPr>
          <w:lang w:val="el-GR"/>
        </w:rPr>
      </w:pPr>
      <w:r w:rsidRPr="001E4247">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1E4247">
        <w:rPr>
          <w:lang w:val="el-GR"/>
        </w:rPr>
        <w:t>αποχωρήσαντες</w:t>
      </w:r>
      <w:proofErr w:type="spellEnd"/>
      <w:r w:rsidRPr="001E4247">
        <w:rPr>
          <w:lang w:val="el-GR"/>
        </w:rPr>
        <w:t xml:space="preserve"> συνεργάτες, με άλλα πρόσωπα που θα διαθέτουν τουλάχιστον ίση εμπειρία και ίσα προσόντα με τα αντικαθιστάμενα.</w:t>
      </w:r>
    </w:p>
    <w:p w14:paraId="2B78A2DC" w14:textId="38D31330" w:rsidR="004B7E25" w:rsidRPr="001E4247" w:rsidRDefault="004B7E25" w:rsidP="00A05D2C">
      <w:pPr>
        <w:suppressAutoHyphens w:val="0"/>
        <w:spacing w:after="200"/>
        <w:rPr>
          <w:lang w:val="el-GR"/>
        </w:rPr>
      </w:pPr>
      <w:r w:rsidRPr="001E4247">
        <w:rPr>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1E4247">
        <w:rPr>
          <w:lang w:val="el-GR"/>
        </w:rPr>
        <w:t>Αναθέτουσας Αρχής</w:t>
      </w:r>
      <w:r w:rsidRPr="001E4247">
        <w:rPr>
          <w:lang w:val="el-GR"/>
        </w:rPr>
        <w:t xml:space="preserve">. Σε αντίθετη περίπτωση, η </w:t>
      </w:r>
      <w:r w:rsidR="00331981" w:rsidRPr="001E4247">
        <w:rPr>
          <w:lang w:val="el-GR"/>
        </w:rPr>
        <w:t xml:space="preserve">Αναθέτουσα Αρχή </w:t>
      </w:r>
      <w:r w:rsidRPr="001E4247">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1E4247">
        <w:rPr>
          <w:lang w:val="el-GR"/>
        </w:rPr>
        <w:t>Αναθέτουσας Αρχής</w:t>
      </w:r>
      <w:r w:rsidRPr="001E4247">
        <w:rPr>
          <w:b/>
          <w:lang w:val="el-GR"/>
        </w:rPr>
        <w:t>.</w:t>
      </w:r>
      <w:r w:rsidRPr="001E4247">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1E4247">
        <w:rPr>
          <w:lang w:val="el-GR"/>
        </w:rPr>
        <w:t>λύεται</w:t>
      </w:r>
      <w:proofErr w:type="spellEnd"/>
      <w:r w:rsidRPr="001E4247">
        <w:rPr>
          <w:lang w:val="el-GR"/>
        </w:rPr>
        <w:t xml:space="preserve"> αυτοδίκαια από την ημέρα επέλευσης των ανωτέρω γεγονότων. Σε τέτοια περίπτωση καταπίπτουν υπέρ της </w:t>
      </w:r>
      <w:r w:rsidR="00331981" w:rsidRPr="001E4247">
        <w:rPr>
          <w:lang w:val="el-GR"/>
        </w:rPr>
        <w:t xml:space="preserve">Αναθέτουσας Αρχής </w:t>
      </w:r>
      <w:r w:rsidRPr="001E4247">
        <w:rPr>
          <w:lang w:val="el-GR"/>
        </w:rPr>
        <w:t>και οι Εγγυητικές Επιστολές Προκαταβολής και Καλής Εκτέλεσης που προβλέπονται στη Σύμβαση.</w:t>
      </w:r>
    </w:p>
    <w:p w14:paraId="4E0C9BA7" w14:textId="77777777" w:rsidR="00343BB2" w:rsidRPr="001E4247" w:rsidRDefault="00343BB2" w:rsidP="00343BB2">
      <w:pPr>
        <w:rPr>
          <w:lang w:val="el-GR"/>
        </w:rPr>
      </w:pPr>
      <w:r w:rsidRPr="001E4247">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4BC30D1" w14:textId="77777777" w:rsidR="00343BB2" w:rsidRPr="001E4247" w:rsidRDefault="00343BB2" w:rsidP="00343BB2">
      <w:pPr>
        <w:rPr>
          <w:lang w:val="el-GR"/>
        </w:rPr>
      </w:pPr>
      <w:r w:rsidRPr="001E4247">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1E4247">
        <w:rPr>
          <w:lang w:val="el-GR"/>
        </w:rPr>
        <w:t>εργοδοτούμενους</w:t>
      </w:r>
      <w:proofErr w:type="spellEnd"/>
      <w:r w:rsidRPr="001E4247">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52A9ADAC" w14:textId="77777777" w:rsidR="00343BB2" w:rsidRPr="001E4247" w:rsidRDefault="00343BB2" w:rsidP="00343BB2">
      <w:pPr>
        <w:rPr>
          <w:lang w:val="el-GR"/>
        </w:rPr>
      </w:pPr>
      <w:r w:rsidRPr="001E4247">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27880F7" w14:textId="77777777" w:rsidR="00343BB2" w:rsidRPr="001E4247" w:rsidRDefault="00343BB2" w:rsidP="00343BB2">
      <w:pPr>
        <w:rPr>
          <w:lang w:val="el-GR"/>
        </w:rPr>
      </w:pPr>
      <w:r w:rsidRPr="001E4247">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3F869A1" w14:textId="77777777" w:rsidR="00343BB2" w:rsidRPr="001E4247" w:rsidRDefault="00343BB2" w:rsidP="00343BB2">
      <w:pPr>
        <w:rPr>
          <w:lang w:val="el-GR"/>
        </w:rPr>
      </w:pPr>
      <w:r w:rsidRPr="001E4247">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BF946E4" w14:textId="77777777" w:rsidR="00343BB2" w:rsidRPr="001E4247" w:rsidRDefault="00343BB2" w:rsidP="00343BB2">
      <w:pPr>
        <w:rPr>
          <w:lang w:val="el-GR"/>
        </w:rPr>
      </w:pPr>
      <w:r w:rsidRPr="001E4247">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52166FA" w14:textId="77777777" w:rsidR="00343BB2" w:rsidRPr="001E4247" w:rsidRDefault="00343BB2" w:rsidP="00343BB2">
      <w:pPr>
        <w:rPr>
          <w:lang w:val="el-GR"/>
        </w:rPr>
      </w:pPr>
      <w:r w:rsidRPr="001E4247">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D786FF8" w14:textId="77777777" w:rsidR="00343BB2" w:rsidRPr="001E4247" w:rsidRDefault="00343BB2" w:rsidP="00343BB2">
      <w:pPr>
        <w:rPr>
          <w:lang w:val="el-GR"/>
        </w:rPr>
      </w:pPr>
      <w:r w:rsidRPr="001E4247">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06C4D32" w14:textId="77777777" w:rsidR="00343BB2" w:rsidRPr="001E4247" w:rsidRDefault="00343BB2" w:rsidP="00343BB2">
      <w:pPr>
        <w:rPr>
          <w:lang w:val="el-GR"/>
        </w:rPr>
      </w:pPr>
      <w:r w:rsidRPr="001E4247">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5DA314F" w14:textId="77777777" w:rsidR="00343BB2" w:rsidRPr="001E4247" w:rsidRDefault="00343BB2" w:rsidP="00343BB2">
      <w:pPr>
        <w:rPr>
          <w:lang w:val="el-GR"/>
        </w:rPr>
      </w:pPr>
      <w:r w:rsidRPr="001E4247">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EA27BBE" w14:textId="77777777" w:rsidR="00343BB2" w:rsidRPr="001E4247" w:rsidRDefault="00343BB2" w:rsidP="00343BB2">
      <w:pPr>
        <w:rPr>
          <w:lang w:val="el-GR"/>
        </w:rPr>
      </w:pPr>
      <w:r w:rsidRPr="001E4247">
        <w:rPr>
          <w:lang w:val="el-GR"/>
        </w:rPr>
        <w:lastRenderedPageBreak/>
        <w:t>Ειδικότερα :</w:t>
      </w:r>
    </w:p>
    <w:p w14:paraId="2A71F760" w14:textId="77777777" w:rsidR="00343BB2" w:rsidRPr="001E4247" w:rsidRDefault="00343BB2" w:rsidP="00343BB2">
      <w:pPr>
        <w:rPr>
          <w:lang w:val="el-GR"/>
        </w:rPr>
      </w:pPr>
      <w:r w:rsidRPr="001E4247">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12BDF0F" w14:textId="77777777" w:rsidR="00343BB2" w:rsidRPr="001E4247" w:rsidRDefault="00343BB2" w:rsidP="00343BB2">
      <w:pPr>
        <w:rPr>
          <w:lang w:val="el-GR"/>
        </w:rPr>
      </w:pPr>
      <w:r w:rsidRPr="001E4247">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B1943B3" w14:textId="77777777" w:rsidR="00343BB2" w:rsidRPr="001E4247" w:rsidRDefault="00343BB2" w:rsidP="00343BB2">
      <w:pPr>
        <w:rPr>
          <w:lang w:val="el-GR"/>
        </w:rPr>
      </w:pPr>
      <w:r w:rsidRPr="001E4247">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347109A" w14:textId="77777777" w:rsidR="00343BB2" w:rsidRPr="001E4247" w:rsidRDefault="00343BB2" w:rsidP="00343BB2">
      <w:pPr>
        <w:rPr>
          <w:lang w:val="el-GR"/>
        </w:rPr>
      </w:pPr>
      <w:r w:rsidRPr="001E4247">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854D755" w14:textId="77777777" w:rsidR="00343BB2" w:rsidRPr="001E4247" w:rsidRDefault="00343BB2" w:rsidP="00343BB2">
      <w:pPr>
        <w:rPr>
          <w:lang w:val="el-GR"/>
        </w:rPr>
      </w:pPr>
      <w:r w:rsidRPr="001E4247">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9D5CD98" w14:textId="77777777" w:rsidR="00343BB2" w:rsidRPr="001E4247" w:rsidRDefault="00343BB2" w:rsidP="004B7E25">
      <w:pPr>
        <w:suppressAutoHyphens w:val="0"/>
        <w:spacing w:after="200" w:line="276" w:lineRule="auto"/>
        <w:rPr>
          <w:lang w:val="el-GR"/>
        </w:rPr>
      </w:pPr>
    </w:p>
    <w:p w14:paraId="3A3D0168" w14:textId="77777777" w:rsidR="008338F0" w:rsidRPr="001E4247" w:rsidRDefault="003355E7" w:rsidP="003A109E">
      <w:pPr>
        <w:pStyle w:val="Heading2"/>
        <w:rPr>
          <w:rFonts w:cs="Tahoma"/>
          <w:lang w:val="el-GR"/>
        </w:rPr>
      </w:pPr>
      <w:r w:rsidRPr="001E4247">
        <w:rPr>
          <w:rFonts w:cs="Tahoma"/>
          <w:lang w:val="el-GR"/>
        </w:rPr>
        <w:tab/>
      </w:r>
      <w:bookmarkStart w:id="438" w:name="_Toc97194321"/>
      <w:bookmarkStart w:id="439" w:name="_Toc97194454"/>
      <w:bookmarkStart w:id="440" w:name="_Toc97204939"/>
      <w:bookmarkStart w:id="441" w:name="_Toc129705109"/>
      <w:r w:rsidRPr="001E4247">
        <w:rPr>
          <w:rFonts w:cs="Tahoma"/>
          <w:lang w:val="el-GR"/>
        </w:rPr>
        <w:t>Υπεργολαβία</w:t>
      </w:r>
      <w:bookmarkEnd w:id="438"/>
      <w:bookmarkEnd w:id="439"/>
      <w:bookmarkEnd w:id="440"/>
      <w:bookmarkEnd w:id="441"/>
    </w:p>
    <w:p w14:paraId="516BCDAB" w14:textId="77777777" w:rsidR="008338F0" w:rsidRPr="001E4247" w:rsidRDefault="003355E7">
      <w:pPr>
        <w:rPr>
          <w:lang w:val="el-GR"/>
        </w:rPr>
      </w:pPr>
      <w:r w:rsidRPr="001E4247">
        <w:rPr>
          <w:b/>
          <w:bCs/>
          <w:lang w:val="el-GR"/>
        </w:rPr>
        <w:t xml:space="preserve">4.4.1. </w:t>
      </w:r>
      <w:r w:rsidRPr="001E4247">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67AE742A" w14:textId="77777777" w:rsidR="00AB404A" w:rsidRDefault="003355E7">
      <w:pPr>
        <w:rPr>
          <w:lang w:val="el-GR"/>
        </w:rPr>
      </w:pPr>
      <w:r w:rsidRPr="001E4247">
        <w:rPr>
          <w:b/>
          <w:bCs/>
          <w:lang w:val="el-GR"/>
        </w:rPr>
        <w:t xml:space="preserve">4.4.2. </w:t>
      </w:r>
      <w:r w:rsidRPr="001E4247">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E4247">
        <w:rPr>
          <w:lang w:val="el-GR"/>
        </w:rPr>
        <w:t xml:space="preserve"> </w:t>
      </w:r>
      <w:r w:rsidRPr="001E4247">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E4247">
        <w:rPr>
          <w:rFonts w:eastAsia="SimSun"/>
          <w:i/>
          <w:iCs/>
          <w:color w:val="0099FF"/>
          <w:kern w:val="1"/>
          <w:lang w:val="el-GR" w:bidi="hi-IN"/>
        </w:rPr>
        <w:t>.</w:t>
      </w:r>
      <w:r w:rsidRPr="001E4247">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704632F" w14:textId="46B1C39D" w:rsidR="008338F0" w:rsidRPr="001E4247" w:rsidRDefault="003355E7">
      <w:pPr>
        <w:rPr>
          <w:lang w:val="el-GR"/>
        </w:rPr>
      </w:pPr>
      <w:r w:rsidRPr="001E4247">
        <w:rPr>
          <w:b/>
          <w:bCs/>
          <w:lang w:val="el-GR"/>
        </w:rPr>
        <w:t>4.4.3.</w:t>
      </w:r>
      <w:r w:rsidRPr="001E4247">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496541775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2.2.3</w:t>
      </w:r>
      <w:r w:rsidR="00355E7C" w:rsidRPr="001E4247">
        <w:fldChar w:fldCharType="end"/>
      </w:r>
      <w:r w:rsidRPr="001E4247">
        <w:rPr>
          <w:lang w:val="el-GR"/>
        </w:rPr>
        <w:t xml:space="preserve"> και με τα αποδεικτικά μέσα της παραγράφου</w:t>
      </w:r>
      <w:r w:rsidR="005A3530" w:rsidRPr="001E4247">
        <w:rPr>
          <w:lang w:val="el-GR"/>
        </w:rPr>
        <w:t xml:space="preserve"> </w:t>
      </w:r>
      <w:r w:rsidR="00801949" w:rsidRPr="001E4247">
        <w:rPr>
          <w:lang w:val="el-GR"/>
        </w:rPr>
        <w:fldChar w:fldCharType="begin"/>
      </w:r>
      <w:r w:rsidR="00A30F24" w:rsidRPr="001E4247">
        <w:rPr>
          <w:lang w:val="el-GR"/>
        </w:rPr>
        <w:instrText xml:space="preserve"> REF _Ref40957856 \r \h </w:instrText>
      </w:r>
      <w:r w:rsidR="001E4247">
        <w:rPr>
          <w:lang w:val="el-GR"/>
        </w:rPr>
        <w:instrText xml:space="preserve"> \* MERGEFORMAT </w:instrText>
      </w:r>
      <w:r w:rsidR="00801949" w:rsidRPr="001E4247">
        <w:rPr>
          <w:lang w:val="el-GR"/>
        </w:rPr>
      </w:r>
      <w:r w:rsidR="00801949" w:rsidRPr="001E4247">
        <w:rPr>
          <w:lang w:val="el-GR"/>
        </w:rPr>
        <w:fldChar w:fldCharType="separate"/>
      </w:r>
      <w:r w:rsidR="00E11B07">
        <w:rPr>
          <w:lang w:val="el-GR"/>
        </w:rPr>
        <w:t>2.2.9.2</w:t>
      </w:r>
      <w:r w:rsidR="00801949" w:rsidRPr="001E4247">
        <w:rPr>
          <w:lang w:val="el-GR"/>
        </w:rPr>
        <w:fldChar w:fldCharType="end"/>
      </w:r>
      <w:r w:rsidR="00A30F24" w:rsidRPr="001E4247">
        <w:rPr>
          <w:lang w:val="el-GR"/>
        </w:rPr>
        <w:t xml:space="preserve"> </w:t>
      </w:r>
      <w:r w:rsidRPr="001E4247">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E4247">
        <w:rPr>
          <w:lang w:val="el-GR"/>
        </w:rPr>
        <w:t xml:space="preserve"> </w:t>
      </w:r>
      <w:r w:rsidRPr="001E4247">
        <w:rPr>
          <w:lang w:val="el-GR"/>
        </w:rPr>
        <w:t xml:space="preserve">το </w:t>
      </w:r>
      <w:r w:rsidRPr="001E4247">
        <w:rPr>
          <w:lang w:val="el-GR"/>
        </w:rPr>
        <w:lastRenderedPageBreak/>
        <w:t xml:space="preserve">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E5DD58B" w14:textId="77777777" w:rsidR="008338F0" w:rsidRPr="001E4247" w:rsidRDefault="003355E7">
      <w:pPr>
        <w:rPr>
          <w:lang w:val="el-GR"/>
        </w:rPr>
      </w:pPr>
      <w:r w:rsidRPr="001E4247">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0D61CAD" w14:textId="77777777" w:rsidR="008338F0" w:rsidRPr="001E4247" w:rsidRDefault="003355E7" w:rsidP="003A109E">
      <w:pPr>
        <w:pStyle w:val="Heading2"/>
        <w:rPr>
          <w:rFonts w:cs="Tahoma"/>
          <w:lang w:val="el-GR"/>
        </w:rPr>
      </w:pPr>
      <w:bookmarkStart w:id="442" w:name="_Toc106629139"/>
      <w:bookmarkStart w:id="443" w:name="_Toc106629140"/>
      <w:bookmarkEnd w:id="442"/>
      <w:bookmarkEnd w:id="443"/>
      <w:r w:rsidRPr="001E4247">
        <w:rPr>
          <w:rFonts w:cs="Tahoma"/>
          <w:lang w:val="el-GR"/>
        </w:rPr>
        <w:tab/>
      </w:r>
      <w:bookmarkStart w:id="444" w:name="_Ref496607258"/>
      <w:bookmarkStart w:id="445" w:name="_Toc97194322"/>
      <w:bookmarkStart w:id="446" w:name="_Toc97194455"/>
      <w:bookmarkStart w:id="447" w:name="_Toc97204940"/>
      <w:bookmarkStart w:id="448" w:name="_Toc129705110"/>
      <w:r w:rsidRPr="001E4247">
        <w:rPr>
          <w:rFonts w:cs="Tahoma"/>
          <w:lang w:val="el-GR"/>
        </w:rPr>
        <w:t>Τροποποίηση σύμβασης κατά τη διάρκειά της</w:t>
      </w:r>
      <w:bookmarkEnd w:id="444"/>
      <w:bookmarkEnd w:id="445"/>
      <w:bookmarkEnd w:id="446"/>
      <w:bookmarkEnd w:id="447"/>
      <w:bookmarkEnd w:id="448"/>
      <w:r w:rsidRPr="001E4247">
        <w:rPr>
          <w:rFonts w:cs="Tahoma"/>
          <w:lang w:val="el-GR"/>
        </w:rPr>
        <w:t xml:space="preserve"> </w:t>
      </w:r>
    </w:p>
    <w:p w14:paraId="5116D0F8" w14:textId="77777777" w:rsidR="008338F0" w:rsidRPr="001E4247" w:rsidRDefault="003355E7">
      <w:pPr>
        <w:rPr>
          <w:i/>
          <w:iCs/>
          <w:color w:val="5B9BD5"/>
          <w:spacing w:val="5"/>
          <w:kern w:val="1"/>
          <w:lang w:val="el-GR"/>
        </w:rPr>
      </w:pPr>
      <w:r w:rsidRPr="001E4247">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1E4247">
        <w:rPr>
          <w:lang w:val="el-GR"/>
        </w:rPr>
        <w:t>ωμοδότησης του αρμοδίου οργάνου</w:t>
      </w:r>
      <w:r w:rsidR="00186BF5" w:rsidRPr="001E4247">
        <w:rPr>
          <w:lang w:val="el-GR"/>
        </w:rPr>
        <w:t xml:space="preserve"> της Αναθέτουσας Αρχής</w:t>
      </w:r>
      <w:r w:rsidR="00E256F9" w:rsidRPr="001E4247">
        <w:rPr>
          <w:lang w:val="el-GR"/>
        </w:rPr>
        <w:t>.</w:t>
      </w:r>
    </w:p>
    <w:p w14:paraId="735B95CE" w14:textId="1AF75BCC" w:rsidR="00FE0D21" w:rsidRPr="001E4247" w:rsidRDefault="00FE0D21" w:rsidP="00A05D2C">
      <w:pPr>
        <w:suppressAutoHyphens w:val="0"/>
        <w:rPr>
          <w:lang w:val="el-GR"/>
        </w:rPr>
      </w:pPr>
      <w:r w:rsidRPr="001E4247">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w:t>
      </w:r>
      <w:r w:rsidR="00561915" w:rsidRPr="001E4247">
        <w:rPr>
          <w:lang w:val="el-GR"/>
        </w:rPr>
        <w:t xml:space="preserve"> τους</w:t>
      </w:r>
      <w:r w:rsidRPr="001E4247">
        <w:rPr>
          <w:lang w:val="el-GR"/>
        </w:rPr>
        <w:t xml:space="preserve"> λόγους της παραγράφου 4.6, πλην αυτού της περ. (α), η αναθέτουσα αρχή δύναται να προσκαλέσει </w:t>
      </w:r>
      <w:bookmarkStart w:id="449" w:name="_Hlk126505992"/>
      <w:r w:rsidRPr="001E4247">
        <w:rPr>
          <w:lang w:val="el-GR"/>
        </w:rPr>
        <w:t>τον/τους επόμενο/</w:t>
      </w:r>
      <w:proofErr w:type="spellStart"/>
      <w:r w:rsidRPr="001E4247">
        <w:rPr>
          <w:lang w:val="el-GR"/>
        </w:rPr>
        <w:t>ους</w:t>
      </w:r>
      <w:bookmarkEnd w:id="449"/>
      <w:proofErr w:type="spellEnd"/>
      <w:r w:rsidRPr="001E4247">
        <w:rPr>
          <w:lang w:val="el-GR"/>
        </w:rPr>
        <w:t>, κατά σειρά κατάταξης οικονομικό φορέα που συμμετέχει</w:t>
      </w:r>
      <w:bookmarkStart w:id="450" w:name="_Hlk126506010"/>
      <w:r w:rsidRPr="001E4247">
        <w:rPr>
          <w:lang w:val="el-GR"/>
        </w:rPr>
        <w:t>-</w:t>
      </w:r>
      <w:proofErr w:type="spellStart"/>
      <w:r w:rsidRPr="001E4247">
        <w:rPr>
          <w:lang w:val="el-GR"/>
        </w:rPr>
        <w:t>ουν</w:t>
      </w:r>
      <w:proofErr w:type="spellEnd"/>
      <w:r w:rsidRPr="001E4247">
        <w:rPr>
          <w:lang w:val="el-GR"/>
        </w:rPr>
        <w:t xml:space="preserve"> </w:t>
      </w:r>
      <w:bookmarkEnd w:id="450"/>
      <w:r w:rsidRPr="001E4247">
        <w:rPr>
          <w:lang w:val="el-GR"/>
        </w:rPr>
        <w:t>στην παρούσα διαδικασία ανάθεσης της συγκεκριμένης σύμβασης και να του/τους προτείνει να αναλάβει/</w:t>
      </w:r>
      <w:proofErr w:type="spellStart"/>
      <w:r w:rsidRPr="001E4247">
        <w:rPr>
          <w:lang w:val="el-GR"/>
        </w:rPr>
        <w:t>ουν</w:t>
      </w:r>
      <w:proofErr w:type="spellEnd"/>
      <w:r w:rsidRPr="001E4247">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w:t>
      </w:r>
      <w:bookmarkStart w:id="451" w:name="_Hlk126506094"/>
      <w:r w:rsidRPr="001E4247">
        <w:rPr>
          <w:lang w:val="el-GR"/>
        </w:rPr>
        <w:t xml:space="preserve">που είχε υποβάλει ο έκπτωτος </w:t>
      </w:r>
      <w:bookmarkEnd w:id="451"/>
      <w:r w:rsidRPr="001E4247">
        <w:rPr>
          <w:lang w:val="el-GR"/>
        </w:rPr>
        <w:t>(ρήτρα υποκατάστασης)</w:t>
      </w:r>
      <w:r w:rsidRPr="001E4247">
        <w:rPr>
          <w:vertAlign w:val="superscript"/>
          <w:lang w:val="el-GR"/>
        </w:rPr>
        <w:footnoteReference w:id="26"/>
      </w:r>
      <w:r w:rsidRPr="001E4247">
        <w:rPr>
          <w:vertAlign w:val="superscript"/>
          <w:lang w:val="el-GR"/>
        </w:rPr>
        <w:t>.</w:t>
      </w:r>
      <w:r w:rsidRPr="001E4247">
        <w:rPr>
          <w:lang w:val="el-GR"/>
        </w:rPr>
        <w:t xml:space="preserve"> Η σύμβαση συνάπτεται, εφόσον εντός της </w:t>
      </w:r>
      <w:proofErr w:type="spellStart"/>
      <w:r w:rsidRPr="001E4247">
        <w:rPr>
          <w:lang w:val="el-GR"/>
        </w:rPr>
        <w:t>τεθείσας</w:t>
      </w:r>
      <w:proofErr w:type="spellEnd"/>
      <w:r w:rsidRPr="001E4247">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B8EE644" w14:textId="77777777" w:rsidR="00163845" w:rsidRPr="001E4247" w:rsidRDefault="00163845" w:rsidP="00A05D2C">
      <w:pPr>
        <w:spacing w:line="276" w:lineRule="auto"/>
        <w:rPr>
          <w:lang w:val="el-GR"/>
        </w:rPr>
      </w:pPr>
      <w:bookmarkStart w:id="452" w:name="_Toc106629142"/>
      <w:bookmarkEnd w:id="452"/>
    </w:p>
    <w:p w14:paraId="54247DDE" w14:textId="77777777" w:rsidR="008338F0" w:rsidRPr="001E4247" w:rsidRDefault="003355E7" w:rsidP="003A109E">
      <w:pPr>
        <w:pStyle w:val="Heading2"/>
        <w:rPr>
          <w:rFonts w:cs="Tahoma"/>
          <w:lang w:val="el-GR"/>
        </w:rPr>
      </w:pPr>
      <w:r w:rsidRPr="001E4247">
        <w:rPr>
          <w:rFonts w:cs="Tahoma"/>
          <w:lang w:val="el-GR"/>
        </w:rPr>
        <w:tab/>
      </w:r>
      <w:bookmarkStart w:id="453" w:name="_Toc97194324"/>
      <w:bookmarkStart w:id="454" w:name="_Toc97194457"/>
      <w:bookmarkStart w:id="455" w:name="_Toc97204942"/>
      <w:bookmarkStart w:id="456" w:name="_Ref118479492"/>
      <w:bookmarkStart w:id="457" w:name="_Ref118479515"/>
      <w:bookmarkStart w:id="458" w:name="_Toc129705111"/>
      <w:r w:rsidRPr="001E4247">
        <w:rPr>
          <w:rFonts w:cs="Tahoma"/>
          <w:lang w:val="el-GR"/>
        </w:rPr>
        <w:t>Δικαίωμα μονομερούς λύσης της σύμβασης</w:t>
      </w:r>
      <w:bookmarkEnd w:id="453"/>
      <w:bookmarkEnd w:id="454"/>
      <w:bookmarkEnd w:id="455"/>
      <w:bookmarkEnd w:id="456"/>
      <w:bookmarkEnd w:id="457"/>
      <w:bookmarkEnd w:id="458"/>
    </w:p>
    <w:p w14:paraId="16FD8C36" w14:textId="77777777" w:rsidR="00FE0D21" w:rsidRPr="001E4247" w:rsidRDefault="009649DC" w:rsidP="00FE0D21">
      <w:pPr>
        <w:rPr>
          <w:lang w:val="el-GR"/>
        </w:rPr>
      </w:pPr>
      <w:r w:rsidRPr="001E4247">
        <w:rPr>
          <w:b/>
          <w:bCs/>
          <w:lang w:val="el-GR"/>
        </w:rPr>
        <w:t>4.6.1.</w:t>
      </w:r>
      <w:r w:rsidRPr="001E4247">
        <w:rPr>
          <w:lang w:val="el-GR"/>
        </w:rPr>
        <w:t xml:space="preserve"> </w:t>
      </w:r>
      <w:r w:rsidR="00FE0D21" w:rsidRPr="001E4247">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7F8AFF0" w14:textId="77777777" w:rsidR="00FE0D21" w:rsidRPr="001E4247" w:rsidRDefault="00FE0D21" w:rsidP="00FE0D21">
      <w:pPr>
        <w:rPr>
          <w:lang w:val="el-GR"/>
        </w:rPr>
      </w:pPr>
      <w:r w:rsidRPr="001E4247">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A824621" w14:textId="77777777" w:rsidR="00FE0D21" w:rsidRPr="001E4247" w:rsidRDefault="00FE0D21" w:rsidP="00FE0D21">
      <w:pPr>
        <w:rPr>
          <w:lang w:val="el-GR"/>
        </w:rPr>
      </w:pPr>
      <w:r w:rsidRPr="001E4247">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2C945D1" w14:textId="77777777" w:rsidR="00FE0D21" w:rsidRPr="001E4247" w:rsidRDefault="00FE0D21" w:rsidP="00FE0D21">
      <w:pPr>
        <w:rPr>
          <w:lang w:val="el-GR"/>
        </w:rPr>
      </w:pPr>
      <w:r w:rsidRPr="001E4247">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E8836FE" w14:textId="77777777" w:rsidR="00FE0D21" w:rsidRPr="001E4247" w:rsidRDefault="00FE0D21" w:rsidP="00FE0D21">
      <w:pPr>
        <w:rPr>
          <w:lang w:val="el-GR"/>
        </w:rPr>
      </w:pPr>
      <w:r w:rsidRPr="001E4247">
        <w:rPr>
          <w:lang w:val="el-GR"/>
        </w:rPr>
        <w:t xml:space="preserve">δ) ο ανάδοχος καταδικαστεί αμετάκλητα, κατά τη διάρκεια εκτέλεσης της σύμβασης, για ένα από τα </w:t>
      </w:r>
      <w:bookmarkStart w:id="459" w:name="_Hlk118481822"/>
      <w:r w:rsidRPr="001E4247">
        <w:rPr>
          <w:lang w:val="el-GR"/>
        </w:rPr>
        <w:t>αδικήματα που αναφέρονται στην παρ. 2.2.3.1 της παρούσας,</w:t>
      </w:r>
    </w:p>
    <w:p w14:paraId="13596681" w14:textId="77777777" w:rsidR="006C03D6" w:rsidRPr="001E4247" w:rsidRDefault="006C03D6" w:rsidP="006C03D6">
      <w:pPr>
        <w:rPr>
          <w:lang w:val="el-GR"/>
        </w:rPr>
      </w:pPr>
      <w:r w:rsidRPr="001E4247">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1E4247">
        <w:rPr>
          <w:lang w:val="el-GR"/>
        </w:rPr>
        <w:t>προκύπτουσα</w:t>
      </w:r>
      <w:proofErr w:type="spellEnd"/>
      <w:r w:rsidRPr="001E4247">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w:t>
      </w:r>
      <w:r w:rsidRPr="001E4247">
        <w:rPr>
          <w:lang w:val="el-GR"/>
        </w:rPr>
        <w:lastRenderedPageBreak/>
        <w:t>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FEB4717" w14:textId="77777777" w:rsidR="00E11B07" w:rsidRPr="00DF25DB" w:rsidRDefault="006C03D6" w:rsidP="00C9697C">
      <w:pPr>
        <w:rPr>
          <w:lang w:val="el-GR"/>
        </w:rPr>
      </w:pPr>
      <w:proofErr w:type="spellStart"/>
      <w:r w:rsidRPr="001E4247">
        <w:rPr>
          <w:lang w:val="el-GR"/>
        </w:rPr>
        <w:t>στ</w:t>
      </w:r>
      <w:proofErr w:type="spellEnd"/>
      <w:r w:rsidRPr="001E4247">
        <w:rPr>
          <w:lang w:val="el-GR"/>
        </w:rPr>
        <w:t xml:space="preserve">)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1E4247">
        <w:rPr>
          <w:cs/>
          <w:lang w:val="el-GR"/>
        </w:rPr>
        <w:t>‎</w:t>
      </w:r>
      <w:r w:rsidRPr="001E4247">
        <w:rPr>
          <w:cs/>
          <w:lang w:val="el-GR"/>
        </w:rPr>
        <w:fldChar w:fldCharType="begin"/>
      </w:r>
      <w:r w:rsidRPr="001E4247">
        <w:rPr>
          <w:lang w:val="el-GR"/>
        </w:rPr>
        <w:instrText xml:space="preserve"> REF _Ref118477993 \h </w:instrText>
      </w:r>
      <w:r w:rsidR="001E4247">
        <w:rPr>
          <w:lang w:val="el-GR"/>
        </w:rPr>
        <w:instrText xml:space="preserve"> \* MERGEFORMAT </w:instrText>
      </w:r>
      <w:r w:rsidRPr="001E4247">
        <w:rPr>
          <w:cs/>
          <w:lang w:val="el-GR"/>
        </w:rPr>
      </w:r>
      <w:r w:rsidRPr="001E4247">
        <w:rPr>
          <w:cs/>
          <w:lang w:val="el-GR"/>
        </w:rPr>
        <w:fldChar w:fldCharType="separate"/>
      </w:r>
    </w:p>
    <w:p w14:paraId="2012F840" w14:textId="77777777" w:rsidR="00E11B07" w:rsidRDefault="00E11B07" w:rsidP="00E11B07">
      <w:pPr>
        <w:rPr>
          <w:lang w:val="el-GR"/>
        </w:rPr>
      </w:pPr>
    </w:p>
    <w:p w14:paraId="12CA8040" w14:textId="77777777" w:rsidR="00E11B07" w:rsidRPr="00E11B07" w:rsidRDefault="00E11B07" w:rsidP="00AC42AE">
      <w:pPr>
        <w:rPr>
          <w:lang w:val="el-GR"/>
        </w:rPr>
      </w:pPr>
    </w:p>
    <w:p w14:paraId="7DA6D849" w14:textId="77777777" w:rsidR="00E11B07" w:rsidRDefault="00E11B07" w:rsidP="00AC42AE">
      <w:pPr>
        <w:rPr>
          <w:lang w:val="el-GR"/>
        </w:rPr>
      </w:pPr>
    </w:p>
    <w:p w14:paraId="04C45BD7" w14:textId="77777777" w:rsidR="00E11B07" w:rsidRPr="00AC42AE" w:rsidRDefault="00E11B07" w:rsidP="00AC42AE">
      <w:pPr>
        <w:rPr>
          <w:lang w:val="el-GR"/>
        </w:rPr>
      </w:pPr>
    </w:p>
    <w:p w14:paraId="67BE12AA" w14:textId="3D1615CE" w:rsidR="006C03D6" w:rsidRPr="001E4247" w:rsidRDefault="00E11B07" w:rsidP="006C03D6">
      <w:pPr>
        <w:rPr>
          <w:lang w:val="el-GR"/>
        </w:rPr>
      </w:pPr>
      <w:r w:rsidRPr="001E4247">
        <w:rPr>
          <w:lang w:val="el-GR"/>
        </w:rPr>
        <w:t xml:space="preserve">ΠΑΡΑΡΤΗΜΑ </w:t>
      </w:r>
      <w:r w:rsidRPr="00E11B07">
        <w:rPr>
          <w:lang w:val="el-GR"/>
        </w:rPr>
        <w:t>X</w:t>
      </w:r>
      <w:r w:rsidRPr="001E4247">
        <w:rPr>
          <w:lang w:val="el-GR"/>
        </w:rPr>
        <w:t xml:space="preserve"> – Ρήτρα Ακεραιότητας</w:t>
      </w:r>
      <w:r w:rsidR="006C03D6" w:rsidRPr="001E4247">
        <w:rPr>
          <w:cs/>
          <w:lang w:val="el-GR"/>
        </w:rPr>
        <w:fldChar w:fldCharType="end"/>
      </w:r>
      <w:r w:rsidR="006C03D6" w:rsidRPr="001E4247">
        <w:rPr>
          <w:rFonts w:hint="cs"/>
          <w:cs/>
          <w:lang w:val="el-GR"/>
        </w:rPr>
        <w:t xml:space="preserve"> </w:t>
      </w:r>
      <w:r w:rsidR="006C03D6" w:rsidRPr="001E4247">
        <w:rPr>
          <w:lang w:val="el-GR"/>
        </w:rPr>
        <w:t>και θα περιληφθεί στη σύμβαση.</w:t>
      </w:r>
    </w:p>
    <w:bookmarkEnd w:id="459"/>
    <w:p w14:paraId="7AB2A6D4" w14:textId="77777777" w:rsidR="00FE0D21" w:rsidRPr="001E4247" w:rsidRDefault="00FE0D21">
      <w:pPr>
        <w:rPr>
          <w:strike/>
          <w:lang w:val="el-GR"/>
        </w:rPr>
      </w:pPr>
      <w:r w:rsidRPr="001E4247">
        <w:rPr>
          <w:lang w:val="el-GR"/>
        </w:rPr>
        <w:t xml:space="preserve"> </w:t>
      </w:r>
    </w:p>
    <w:p w14:paraId="32B71D42" w14:textId="77777777" w:rsidR="009649DC" w:rsidRPr="001E4247" w:rsidRDefault="009649DC" w:rsidP="00FE0D21">
      <w:pPr>
        <w:rPr>
          <w:b/>
          <w:bCs/>
          <w:lang w:val="el-GR"/>
        </w:rPr>
      </w:pPr>
    </w:p>
    <w:p w14:paraId="35EA4BC3" w14:textId="77777777" w:rsidR="008338F0" w:rsidRPr="001E4247" w:rsidRDefault="003355E7" w:rsidP="005D1B15">
      <w:pPr>
        <w:pStyle w:val="Heading1"/>
        <w:rPr>
          <w:sz w:val="22"/>
        </w:rPr>
      </w:pPr>
      <w:bookmarkStart w:id="460" w:name="_Toc97194458"/>
      <w:bookmarkStart w:id="461" w:name="_Toc97204943"/>
      <w:bookmarkStart w:id="462" w:name="_Toc129705112"/>
      <w:r w:rsidRPr="001E4247">
        <w:rPr>
          <w:sz w:val="22"/>
        </w:rPr>
        <w:lastRenderedPageBreak/>
        <w:t>ΕΙΔΙΚΟΙ ΟΡΟΙ ΕΚΤΕΛΕΣΗΣ ΤΗΣ ΣΥΜΒΑΣΗΣ</w:t>
      </w:r>
      <w:bookmarkEnd w:id="460"/>
      <w:bookmarkEnd w:id="461"/>
      <w:bookmarkEnd w:id="462"/>
      <w:r w:rsidRPr="001E4247">
        <w:rPr>
          <w:sz w:val="22"/>
        </w:rPr>
        <w:t xml:space="preserve"> </w:t>
      </w:r>
    </w:p>
    <w:p w14:paraId="7869490F" w14:textId="77777777" w:rsidR="008338F0" w:rsidRPr="001E4247" w:rsidRDefault="003355E7" w:rsidP="003A109E">
      <w:pPr>
        <w:pStyle w:val="Heading2"/>
        <w:rPr>
          <w:rFonts w:cs="Tahoma"/>
          <w:lang w:val="el-GR"/>
        </w:rPr>
      </w:pPr>
      <w:r w:rsidRPr="001E4247">
        <w:rPr>
          <w:rFonts w:cs="Tahoma"/>
          <w:lang w:val="el-GR"/>
        </w:rPr>
        <w:tab/>
      </w:r>
      <w:bookmarkStart w:id="463" w:name="_Ref496607306"/>
      <w:bookmarkStart w:id="464" w:name="_Toc97194325"/>
      <w:bookmarkStart w:id="465" w:name="_Toc97194459"/>
      <w:bookmarkStart w:id="466" w:name="_Toc97204944"/>
      <w:bookmarkStart w:id="467" w:name="_Toc129705113"/>
      <w:r w:rsidRPr="001E4247">
        <w:rPr>
          <w:rFonts w:cs="Tahoma"/>
          <w:lang w:val="el-GR"/>
        </w:rPr>
        <w:t>Τρόπος πληρωμής</w:t>
      </w:r>
      <w:bookmarkEnd w:id="463"/>
      <w:bookmarkEnd w:id="464"/>
      <w:bookmarkEnd w:id="465"/>
      <w:bookmarkEnd w:id="466"/>
      <w:bookmarkEnd w:id="467"/>
      <w:r w:rsidRPr="001E4247">
        <w:rPr>
          <w:rFonts w:cs="Tahoma"/>
          <w:lang w:val="el-GR"/>
        </w:rPr>
        <w:t xml:space="preserve"> </w:t>
      </w:r>
    </w:p>
    <w:p w14:paraId="7A24C0C1" w14:textId="157E1407" w:rsidR="007C6E3D" w:rsidRPr="001E4247" w:rsidRDefault="003355E7" w:rsidP="00984A97">
      <w:pPr>
        <w:rPr>
          <w:b/>
          <w:lang w:val="el-GR"/>
        </w:rPr>
      </w:pPr>
      <w:r w:rsidRPr="001E4247">
        <w:rPr>
          <w:lang w:val="el-GR"/>
        </w:rPr>
        <w:t>5.1.1. Η πληρωμή του αναδόχου θα πραγματοποιηθεί</w:t>
      </w:r>
      <w:r w:rsidR="007C6E3D" w:rsidRPr="001E4247">
        <w:rPr>
          <w:lang w:val="el-GR"/>
        </w:rPr>
        <w:t xml:space="preserve"> με </w:t>
      </w:r>
      <w:r w:rsidR="00984A97" w:rsidRPr="001E4247">
        <w:rPr>
          <w:lang w:val="el-GR"/>
        </w:rPr>
        <w:t xml:space="preserve">τον </w:t>
      </w:r>
      <w:r w:rsidR="007C6E3D" w:rsidRPr="001E4247">
        <w:rPr>
          <w:lang w:val="el-GR"/>
        </w:rPr>
        <w:t xml:space="preserve">τρόπο πληρωμής που </w:t>
      </w:r>
      <w:r w:rsidR="00984A97" w:rsidRPr="001E4247">
        <w:rPr>
          <w:lang w:val="el-GR"/>
        </w:rPr>
        <w:t xml:space="preserve">περιγράφεται στη συνέχεια: </w:t>
      </w:r>
    </w:p>
    <w:p w14:paraId="6F039323" w14:textId="36FA2CEF" w:rsidR="001E54F6" w:rsidRPr="001E4247" w:rsidRDefault="001E54F6">
      <w:pPr>
        <w:rPr>
          <w:b/>
          <w:lang w:val="el-GR"/>
        </w:rPr>
      </w:pPr>
      <w:bookmarkStart w:id="468" w:name="_Hlk126506700"/>
    </w:p>
    <w:p w14:paraId="77309C9F" w14:textId="5C4D597F" w:rsidR="00984A97" w:rsidRPr="001E4247" w:rsidRDefault="00984A97">
      <w:pPr>
        <w:pStyle w:val="ListParagraph"/>
        <w:numPr>
          <w:ilvl w:val="0"/>
          <w:numId w:val="27"/>
        </w:numPr>
        <w:spacing w:before="120"/>
        <w:rPr>
          <w:lang w:val="el-GR"/>
        </w:rPr>
      </w:pPr>
      <w:r w:rsidRPr="001E4247">
        <w:rPr>
          <w:lang w:val="el-GR"/>
        </w:rPr>
        <w:t xml:space="preserve">Καταβολή </w:t>
      </w:r>
      <w:r w:rsidRPr="001E4247">
        <w:rPr>
          <w:b/>
          <w:bCs/>
          <w:lang w:val="el-GR"/>
        </w:rPr>
        <w:t>ποσοστού δέκα</w:t>
      </w:r>
      <w:r w:rsidR="00C87EBA" w:rsidRPr="001E4247">
        <w:rPr>
          <w:b/>
          <w:bCs/>
          <w:lang w:val="el-GR"/>
        </w:rPr>
        <w:t xml:space="preserve"> τοις εκατό</w:t>
      </w:r>
      <w:r w:rsidRPr="001E4247">
        <w:rPr>
          <w:b/>
          <w:bCs/>
          <w:lang w:val="el-GR"/>
        </w:rPr>
        <w:t xml:space="preserve"> (10%)</w:t>
      </w:r>
      <w:r w:rsidRPr="001E4247">
        <w:rPr>
          <w:lang w:val="el-GR"/>
        </w:rPr>
        <w:t xml:space="preserve"> του συμβατικού τιμήματος, μετά την παραλαβή τ</w:t>
      </w:r>
      <w:r w:rsidR="00E4322C" w:rsidRPr="001E4247">
        <w:rPr>
          <w:lang w:val="el-GR"/>
        </w:rPr>
        <w:t>ου Παραδοτέου Π1</w:t>
      </w:r>
      <w:r w:rsidRPr="001E4247">
        <w:rPr>
          <w:lang w:val="el-GR"/>
        </w:rPr>
        <w:t xml:space="preserve"> </w:t>
      </w:r>
      <w:r w:rsidR="00E4322C" w:rsidRPr="001E4247">
        <w:rPr>
          <w:lang w:val="el-GR"/>
        </w:rPr>
        <w:t>«</w:t>
      </w:r>
      <w:r w:rsidR="00A10C3F" w:rsidRPr="001E4247">
        <w:rPr>
          <w:color w:val="000000"/>
          <w:lang w:val="el-GR"/>
        </w:rPr>
        <w:t>Πρακτικές ευρωπαϊκών χωρών και εναλλακτικές επιλογές για τον παροπλισμό του δικτύου χαλκού – Επισκόπηση ρυθμιστικού πλαισίου</w:t>
      </w:r>
      <w:r w:rsidR="00E4322C" w:rsidRPr="001E4247">
        <w:rPr>
          <w:lang w:val="el-GR"/>
        </w:rPr>
        <w:t xml:space="preserve">» </w:t>
      </w:r>
      <w:r w:rsidRPr="001E4247">
        <w:rPr>
          <w:lang w:val="el-GR"/>
        </w:rPr>
        <w:t xml:space="preserve">του Έργου </w:t>
      </w:r>
    </w:p>
    <w:p w14:paraId="422655E3" w14:textId="77777777" w:rsidR="00310130" w:rsidRPr="001E4247" w:rsidRDefault="00984A97">
      <w:pPr>
        <w:pStyle w:val="ListParagraph"/>
        <w:numPr>
          <w:ilvl w:val="0"/>
          <w:numId w:val="27"/>
        </w:numPr>
        <w:spacing w:before="120"/>
        <w:rPr>
          <w:i/>
          <w:iCs/>
          <w:color w:val="5B9BD5"/>
          <w:spacing w:val="5"/>
          <w:kern w:val="1"/>
          <w:lang w:val="el-GR"/>
        </w:rPr>
      </w:pPr>
      <w:r w:rsidRPr="001E4247">
        <w:rPr>
          <w:lang w:val="el-GR"/>
        </w:rPr>
        <w:t xml:space="preserve">Καταβολή </w:t>
      </w:r>
      <w:r w:rsidRPr="001E4247">
        <w:rPr>
          <w:b/>
          <w:bCs/>
          <w:lang w:val="el-GR"/>
        </w:rPr>
        <w:t>ποσοστού σαράντα</w:t>
      </w:r>
      <w:r w:rsidR="00C87EBA" w:rsidRPr="001E4247">
        <w:rPr>
          <w:b/>
          <w:bCs/>
          <w:lang w:val="el-GR"/>
        </w:rPr>
        <w:t xml:space="preserve"> τοις εκατό</w:t>
      </w:r>
      <w:r w:rsidRPr="001E4247">
        <w:rPr>
          <w:b/>
          <w:bCs/>
          <w:lang w:val="el-GR"/>
        </w:rPr>
        <w:t xml:space="preserve"> (40%)</w:t>
      </w:r>
      <w:r w:rsidRPr="001E4247">
        <w:rPr>
          <w:lang w:val="el-GR"/>
        </w:rPr>
        <w:t xml:space="preserve"> του συμβατικού τιμήματος, μετά την </w:t>
      </w:r>
      <w:r w:rsidR="00E4322C" w:rsidRPr="001E4247">
        <w:rPr>
          <w:lang w:val="el-GR"/>
        </w:rPr>
        <w:t>παραλαβή τ</w:t>
      </w:r>
      <w:r w:rsidR="00BD5D89" w:rsidRPr="001E4247">
        <w:rPr>
          <w:lang w:val="el-GR"/>
        </w:rPr>
        <w:t>ου</w:t>
      </w:r>
      <w:r w:rsidR="00E4322C" w:rsidRPr="001E4247">
        <w:rPr>
          <w:lang w:val="el-GR"/>
        </w:rPr>
        <w:t xml:space="preserve"> Παραδοτ</w:t>
      </w:r>
      <w:r w:rsidR="00310130" w:rsidRPr="001E4247">
        <w:rPr>
          <w:lang w:val="el-GR"/>
        </w:rPr>
        <w:t xml:space="preserve">έων </w:t>
      </w:r>
    </w:p>
    <w:p w14:paraId="03212AAB" w14:textId="77777777" w:rsidR="00310130" w:rsidRPr="001E4247" w:rsidRDefault="00310130" w:rsidP="00310130">
      <w:pPr>
        <w:pStyle w:val="ListParagraph"/>
        <w:numPr>
          <w:ilvl w:val="0"/>
          <w:numId w:val="6"/>
        </w:numPr>
        <w:spacing w:before="120"/>
        <w:rPr>
          <w:lang w:val="el-GR"/>
        </w:rPr>
      </w:pPr>
      <w:r w:rsidRPr="001E4247">
        <w:rPr>
          <w:lang w:val="el-GR"/>
        </w:rPr>
        <w:t>Π2.1 «Υλικό διαβούλευσης με βάση τα αποτελέσματα του Π1 και παρουσίαση της</w:t>
      </w:r>
    </w:p>
    <w:p w14:paraId="2A6E9633" w14:textId="7A38508F" w:rsidR="00310130" w:rsidRPr="001E4247" w:rsidRDefault="00310130" w:rsidP="001E4247">
      <w:pPr>
        <w:pStyle w:val="ListParagraph"/>
        <w:spacing w:before="120"/>
        <w:rPr>
          <w:lang w:val="el-GR"/>
        </w:rPr>
      </w:pPr>
      <w:r w:rsidRPr="001E4247">
        <w:rPr>
          <w:lang w:val="el-GR"/>
        </w:rPr>
        <w:t>μεθοδολογίας διεξαγωγής του έργου στα ενδιαφερόμενα μέρη.</w:t>
      </w:r>
    </w:p>
    <w:p w14:paraId="63A51393" w14:textId="4381CE2A" w:rsidR="00310130" w:rsidRPr="001E4247" w:rsidRDefault="00310130" w:rsidP="00310130">
      <w:pPr>
        <w:pStyle w:val="ListParagraph"/>
        <w:numPr>
          <w:ilvl w:val="0"/>
          <w:numId w:val="6"/>
        </w:numPr>
        <w:spacing w:before="120"/>
        <w:rPr>
          <w:lang w:val="el-GR"/>
        </w:rPr>
      </w:pPr>
      <w:r w:rsidRPr="001E4247">
        <w:rPr>
          <w:lang w:val="el-GR"/>
        </w:rPr>
        <w:t xml:space="preserve">Π2.2 </w:t>
      </w:r>
      <w:r w:rsidR="001E4247" w:rsidRPr="001E4247">
        <w:rPr>
          <w:lang w:val="el-GR"/>
        </w:rPr>
        <w:t>«</w:t>
      </w:r>
      <w:r w:rsidRPr="001E4247">
        <w:rPr>
          <w:lang w:val="el-GR"/>
        </w:rPr>
        <w:t>Έκθεση αποτελεσμάτων διαβούλευσης η οποία θα περιλαμβάνει την αποδελτίωση των θέσεων των συμμετεχόντων, τον σχολιασμό τους από πλευράς αναδόχου και σύνταξη</w:t>
      </w:r>
    </w:p>
    <w:p w14:paraId="5D778305" w14:textId="304680F1" w:rsidR="00310130" w:rsidRPr="001E4247" w:rsidRDefault="00310130" w:rsidP="00310130">
      <w:pPr>
        <w:pStyle w:val="ListParagraph"/>
        <w:spacing w:before="120"/>
        <w:rPr>
          <w:lang w:val="el-GR"/>
        </w:rPr>
      </w:pPr>
      <w:r w:rsidRPr="001E4247">
        <w:rPr>
          <w:lang w:val="el-GR"/>
        </w:rPr>
        <w:t>απαντητικού κειμένου</w:t>
      </w:r>
      <w:r w:rsidR="001E4247" w:rsidRPr="001E4247">
        <w:rPr>
          <w:lang w:val="el-GR"/>
        </w:rPr>
        <w:t>»</w:t>
      </w:r>
    </w:p>
    <w:p w14:paraId="797FEE3A" w14:textId="27C18B0C" w:rsidR="00310130" w:rsidRPr="001E4247" w:rsidRDefault="00310130" w:rsidP="00310130">
      <w:pPr>
        <w:pStyle w:val="ListParagraph"/>
        <w:numPr>
          <w:ilvl w:val="0"/>
          <w:numId w:val="6"/>
        </w:numPr>
        <w:spacing w:before="120"/>
        <w:rPr>
          <w:lang w:val="el-GR"/>
        </w:rPr>
      </w:pPr>
      <w:r w:rsidRPr="001E4247">
        <w:rPr>
          <w:lang w:val="el-GR"/>
        </w:rPr>
        <w:t>Π3 «Παραδοτέο Π3: Μελέτη κόστους και οφέλους»</w:t>
      </w:r>
    </w:p>
    <w:p w14:paraId="1EF58A28" w14:textId="7695B4AD" w:rsidR="00984A97" w:rsidRPr="001E4247" w:rsidRDefault="00E4322C" w:rsidP="00310130">
      <w:pPr>
        <w:pStyle w:val="ListParagraph"/>
        <w:numPr>
          <w:ilvl w:val="0"/>
          <w:numId w:val="6"/>
        </w:numPr>
        <w:spacing w:before="120"/>
        <w:rPr>
          <w:i/>
          <w:iCs/>
          <w:color w:val="5B9BD5"/>
          <w:spacing w:val="5"/>
          <w:kern w:val="1"/>
          <w:lang w:val="el-GR"/>
        </w:rPr>
      </w:pPr>
      <w:r w:rsidRPr="001E4247">
        <w:rPr>
          <w:lang w:val="el-GR"/>
        </w:rPr>
        <w:t>Π4 «</w:t>
      </w:r>
      <w:r w:rsidR="00EF39FC" w:rsidRPr="001E4247">
        <w:rPr>
          <w:lang w:val="el-GR"/>
        </w:rPr>
        <w:t>Μελέτη προσδιορισμού, κοστολόγησης και αξιολόγησης των επιλογών δημόσιας παρέμβασης</w:t>
      </w:r>
      <w:r w:rsidRPr="001E4247">
        <w:rPr>
          <w:lang w:val="el-GR"/>
        </w:rPr>
        <w:t xml:space="preserve">» </w:t>
      </w:r>
      <w:r w:rsidR="00984A97" w:rsidRPr="001E4247">
        <w:rPr>
          <w:lang w:val="el-GR"/>
        </w:rPr>
        <w:t xml:space="preserve">του Έργου. </w:t>
      </w:r>
    </w:p>
    <w:p w14:paraId="4CC1E6E3" w14:textId="77777777" w:rsidR="00984A97" w:rsidRPr="001E4247" w:rsidRDefault="00984A97">
      <w:pPr>
        <w:pStyle w:val="ListParagraph"/>
        <w:numPr>
          <w:ilvl w:val="0"/>
          <w:numId w:val="27"/>
        </w:numPr>
        <w:spacing w:before="120"/>
        <w:rPr>
          <w:lang w:val="el-GR"/>
        </w:rPr>
      </w:pPr>
      <w:r w:rsidRPr="001E4247">
        <w:rPr>
          <w:lang w:val="el-GR"/>
        </w:rPr>
        <w:t xml:space="preserve">Το </w:t>
      </w:r>
      <w:r w:rsidRPr="001E4247">
        <w:rPr>
          <w:b/>
          <w:bCs/>
          <w:lang w:val="el-GR"/>
        </w:rPr>
        <w:t>υπόλοιπο του συμβατικού τιμήματος</w:t>
      </w:r>
      <w:r w:rsidRPr="001E4247">
        <w:rPr>
          <w:lang w:val="el-GR"/>
        </w:rPr>
        <w:t xml:space="preserve"> μετά την οριστική ποιοτική και ποσοτική παραλαβή του συνόλου του Έργου.</w:t>
      </w:r>
    </w:p>
    <w:p w14:paraId="45C381CF" w14:textId="77777777" w:rsidR="001E54F6" w:rsidRPr="001E4247" w:rsidRDefault="001E54F6" w:rsidP="00A05D2C">
      <w:pPr>
        <w:rPr>
          <w:b/>
          <w:lang w:val="el-GR"/>
        </w:rPr>
      </w:pPr>
    </w:p>
    <w:bookmarkEnd w:id="468"/>
    <w:p w14:paraId="7857B8E3" w14:textId="77777777" w:rsidR="008338F0" w:rsidRPr="001E4247" w:rsidRDefault="003355E7">
      <w:pPr>
        <w:rPr>
          <w:color w:val="FFFF00"/>
          <w:lang w:val="el-GR"/>
        </w:rPr>
      </w:pPr>
      <w:r w:rsidRPr="001E4247">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1E4247">
        <w:rPr>
          <w:color w:val="FFFF00"/>
          <w:lang w:val="el-GR"/>
        </w:rPr>
        <w:t xml:space="preserve"> </w:t>
      </w:r>
    </w:p>
    <w:p w14:paraId="585CE2BC" w14:textId="77777777" w:rsidR="00AB0E23" w:rsidRPr="001E4247" w:rsidRDefault="003355E7">
      <w:pPr>
        <w:rPr>
          <w:lang w:val="el-GR" w:eastAsia="el-GR"/>
        </w:rPr>
      </w:pPr>
      <w:r w:rsidRPr="001E4247">
        <w:rPr>
          <w:lang w:val="el-GR"/>
        </w:rPr>
        <w:t xml:space="preserve">5.1.2. </w:t>
      </w:r>
      <w:proofErr w:type="spellStart"/>
      <w:r w:rsidRPr="001E4247">
        <w:rPr>
          <w:lang w:val="el-GR"/>
        </w:rPr>
        <w:t>Toν</w:t>
      </w:r>
      <w:proofErr w:type="spellEnd"/>
      <w:r w:rsidRPr="001E4247">
        <w:rPr>
          <w:lang w:val="el-GR"/>
        </w:rPr>
        <w:t xml:space="preserve"> Ανάδοχο βαρύνουν </w:t>
      </w:r>
      <w:r w:rsidRPr="001E4247">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469" w:name="_Hlk126506906"/>
      <w:r w:rsidR="00AB0E23" w:rsidRPr="001E4247">
        <w:rPr>
          <w:lang w:val="el-GR" w:eastAsia="el-GR"/>
        </w:rPr>
        <w:t xml:space="preserve">για την </w:t>
      </w:r>
      <w:r w:rsidR="005A402F" w:rsidRPr="001E4247">
        <w:rPr>
          <w:lang w:val="el-GR" w:eastAsia="el-GR"/>
        </w:rPr>
        <w:t xml:space="preserve">παροχή των υπηρεσιών </w:t>
      </w:r>
      <w:bookmarkEnd w:id="469"/>
      <w:r w:rsidRPr="001E4247">
        <w:rPr>
          <w:lang w:val="el-GR" w:eastAsia="el-GR"/>
        </w:rPr>
        <w:t xml:space="preserve">στον τόπο και με τον τρόπο που προβλέπεται στα έγγραφα της σύμβασης. </w:t>
      </w:r>
    </w:p>
    <w:p w14:paraId="7E733350" w14:textId="77777777" w:rsidR="008338F0" w:rsidRPr="001E4247" w:rsidRDefault="003355E7">
      <w:pPr>
        <w:rPr>
          <w:lang w:val="el-GR"/>
        </w:rPr>
      </w:pPr>
      <w:r w:rsidRPr="001E4247">
        <w:rPr>
          <w:lang w:val="el-GR" w:eastAsia="el-GR"/>
        </w:rPr>
        <w:t xml:space="preserve">Ιδίως </w:t>
      </w:r>
      <w:proofErr w:type="spellStart"/>
      <w:r w:rsidRPr="001E4247">
        <w:rPr>
          <w:lang w:val="el-GR" w:eastAsia="el-GR"/>
        </w:rPr>
        <w:t>βαρύνεται</w:t>
      </w:r>
      <w:proofErr w:type="spellEnd"/>
      <w:r w:rsidRPr="001E4247">
        <w:rPr>
          <w:lang w:val="el-GR" w:eastAsia="el-GR"/>
        </w:rPr>
        <w:t xml:space="preserve"> με τις </w:t>
      </w:r>
      <w:r w:rsidRPr="001E4247">
        <w:rPr>
          <w:lang w:val="el-GR"/>
        </w:rPr>
        <w:t xml:space="preserve">ακόλουθες κρατήσεις: </w:t>
      </w:r>
    </w:p>
    <w:p w14:paraId="4C1FC67E" w14:textId="77777777" w:rsidR="00286337" w:rsidRPr="001E4247" w:rsidRDefault="00286337" w:rsidP="00286337">
      <w:pPr>
        <w:rPr>
          <w:lang w:val="el-GR"/>
        </w:rPr>
      </w:pPr>
      <w:bookmarkStart w:id="470" w:name="_Hlk126506986"/>
      <w:bookmarkStart w:id="471" w:name="_Hlk118712168"/>
      <w:r w:rsidRPr="001E4247">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A0EA963" w14:textId="77777777" w:rsidR="00286337" w:rsidRPr="001E4247" w:rsidRDefault="00286337" w:rsidP="00286337">
      <w:pPr>
        <w:rPr>
          <w:lang w:val="el-GR"/>
        </w:rPr>
      </w:pPr>
      <w:r w:rsidRPr="001E4247">
        <w:rPr>
          <w:lang w:val="el-GR"/>
        </w:rPr>
        <w:t xml:space="preserve">Το ποσό της κράτησης </w:t>
      </w:r>
      <w:proofErr w:type="spellStart"/>
      <w:r w:rsidRPr="001E4247">
        <w:rPr>
          <w:lang w:val="el-GR"/>
        </w:rPr>
        <w:t>παρακρατείται</w:t>
      </w:r>
      <w:proofErr w:type="spellEnd"/>
      <w:r w:rsidRPr="001E4247">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F852990" w14:textId="77777777" w:rsidR="00286337" w:rsidRPr="001E4247" w:rsidRDefault="00286337" w:rsidP="00286337">
      <w:pPr>
        <w:rPr>
          <w:lang w:val="el-GR"/>
        </w:rPr>
      </w:pPr>
      <w:r w:rsidRPr="001E4247">
        <w:rPr>
          <w:lang w:val="el-GR"/>
        </w:rPr>
        <w:t>Τράπεζα της Ελλάδας:   ΙΒΑΝ GR 2001000240000000026180286</w:t>
      </w:r>
    </w:p>
    <w:p w14:paraId="529830AF" w14:textId="77777777" w:rsidR="00286337" w:rsidRPr="001E4247" w:rsidRDefault="00286337" w:rsidP="00286337">
      <w:pPr>
        <w:rPr>
          <w:lang w:val="el-GR"/>
        </w:rPr>
      </w:pPr>
      <w:r w:rsidRPr="001E4247">
        <w:rPr>
          <w:lang w:val="el-GR"/>
        </w:rPr>
        <w:t>Τράπεζα ΠΕΙΡΑΙΩΣ:       ΙΒΑΝ GR 1901721360005136088985432</w:t>
      </w:r>
    </w:p>
    <w:p w14:paraId="4B645BCA" w14:textId="77777777" w:rsidR="00286337" w:rsidRPr="001E4247" w:rsidRDefault="00286337" w:rsidP="00286337">
      <w:pPr>
        <w:rPr>
          <w:lang w:val="el-GR"/>
        </w:rPr>
      </w:pPr>
      <w:r w:rsidRPr="001E4247">
        <w:rPr>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1E4247">
        <w:rPr>
          <w:lang w:val="el-GR"/>
        </w:rPr>
        <w:t>παρακρατείται</w:t>
      </w:r>
      <w:proofErr w:type="spellEnd"/>
      <w:r w:rsidRPr="001E4247">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4223616" w14:textId="77777777" w:rsidR="00286337" w:rsidRPr="001E4247" w:rsidRDefault="00286337" w:rsidP="00286337">
      <w:pPr>
        <w:rPr>
          <w:lang w:val="el-GR"/>
        </w:rPr>
      </w:pPr>
      <w:r w:rsidRPr="001E4247">
        <w:rPr>
          <w:lang w:val="el-GR"/>
        </w:rPr>
        <w:t>Οι υπέρ τρίτων κρατήσεις υπόκεινται στο εκάστοτε ισχύον αναλογικό τέλος χαρτοσήμου και στην επ’ αυτού εισφορά υπέρ ΟΓΑ.</w:t>
      </w:r>
    </w:p>
    <w:bookmarkEnd w:id="470"/>
    <w:bookmarkEnd w:id="471"/>
    <w:p w14:paraId="0983D285" w14:textId="14C52AA8" w:rsidR="00E4322C" w:rsidRPr="001E4247" w:rsidRDefault="00E4322C">
      <w:pPr>
        <w:suppressAutoHyphens w:val="0"/>
        <w:spacing w:after="0"/>
        <w:jc w:val="left"/>
        <w:rPr>
          <w:lang w:val="el-GR"/>
        </w:rPr>
      </w:pPr>
    </w:p>
    <w:p w14:paraId="212FF1DD" w14:textId="77777777" w:rsidR="00AB0E23" w:rsidRPr="001E4247" w:rsidRDefault="00AB0E23">
      <w:pPr>
        <w:rPr>
          <w:lang w:val="el-GR"/>
        </w:rPr>
      </w:pPr>
    </w:p>
    <w:p w14:paraId="475E71F1" w14:textId="77777777" w:rsidR="008338F0" w:rsidRPr="001E4247" w:rsidRDefault="00331981" w:rsidP="003A109E">
      <w:pPr>
        <w:pStyle w:val="Heading2"/>
        <w:rPr>
          <w:rFonts w:cs="Tahoma"/>
          <w:lang w:val="el-GR"/>
        </w:rPr>
      </w:pPr>
      <w:r w:rsidRPr="001E4247">
        <w:rPr>
          <w:rFonts w:cs="Tahoma"/>
          <w:lang w:val="el-GR"/>
        </w:rPr>
        <w:tab/>
      </w:r>
      <w:bookmarkStart w:id="472" w:name="_Ref496607484"/>
      <w:bookmarkStart w:id="473" w:name="_Toc97194326"/>
      <w:bookmarkStart w:id="474" w:name="_Toc97194460"/>
      <w:bookmarkStart w:id="475" w:name="_Toc97204945"/>
      <w:bookmarkStart w:id="476" w:name="_Toc129705114"/>
      <w:r w:rsidRPr="001E4247">
        <w:rPr>
          <w:rFonts w:cs="Tahoma"/>
          <w:lang w:val="el-GR"/>
        </w:rPr>
        <w:t>Κήρυξη οικονομικού φορέα έ</w:t>
      </w:r>
      <w:r w:rsidR="003355E7" w:rsidRPr="001E4247">
        <w:rPr>
          <w:rFonts w:cs="Tahoma"/>
          <w:lang w:val="el-GR"/>
        </w:rPr>
        <w:t>κπτ</w:t>
      </w:r>
      <w:r w:rsidRPr="001E4247">
        <w:rPr>
          <w:rFonts w:cs="Tahoma"/>
          <w:lang w:val="el-GR"/>
        </w:rPr>
        <w:t>ω</w:t>
      </w:r>
      <w:r w:rsidR="003355E7" w:rsidRPr="001E4247">
        <w:rPr>
          <w:rFonts w:cs="Tahoma"/>
          <w:lang w:val="el-GR"/>
        </w:rPr>
        <w:t>του - Κυρώσεις</w:t>
      </w:r>
      <w:bookmarkEnd w:id="472"/>
      <w:bookmarkEnd w:id="473"/>
      <w:bookmarkEnd w:id="474"/>
      <w:bookmarkEnd w:id="475"/>
      <w:bookmarkEnd w:id="476"/>
      <w:r w:rsidR="003355E7" w:rsidRPr="001E4247">
        <w:rPr>
          <w:rFonts w:cs="Tahoma"/>
          <w:lang w:val="el-GR"/>
        </w:rPr>
        <w:t xml:space="preserve"> </w:t>
      </w:r>
    </w:p>
    <w:p w14:paraId="0D460F68" w14:textId="5216C932" w:rsidR="008338F0" w:rsidRPr="001E4247" w:rsidRDefault="003355E7">
      <w:pPr>
        <w:suppressAutoHyphens w:val="0"/>
        <w:autoSpaceDE w:val="0"/>
        <w:rPr>
          <w:rFonts w:eastAsia="SimSun"/>
          <w:color w:val="5B9BD5"/>
          <w:spacing w:val="5"/>
          <w:lang w:val="el-GR"/>
        </w:rPr>
      </w:pPr>
      <w:bookmarkStart w:id="477" w:name="_Hlk118484476"/>
      <w:r w:rsidRPr="001E4247">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C9697C">
        <w:rPr>
          <w:rFonts w:eastAsia="SimSun"/>
          <w:lang w:val="el-GR"/>
        </w:rPr>
        <w:t>:</w:t>
      </w:r>
    </w:p>
    <w:p w14:paraId="53C9CEFD" w14:textId="77777777" w:rsidR="002F345D" w:rsidRPr="001E4247" w:rsidRDefault="002F345D" w:rsidP="002F345D">
      <w:pPr>
        <w:suppressAutoHyphens w:val="0"/>
        <w:autoSpaceDE w:val="0"/>
        <w:rPr>
          <w:rFonts w:eastAsia="SimSun"/>
          <w:lang w:val="el-GR"/>
        </w:rPr>
      </w:pPr>
      <w:r w:rsidRPr="001E4247">
        <w:rPr>
          <w:rFonts w:eastAsia="SimSun"/>
          <w:lang w:val="el-GR"/>
        </w:rPr>
        <w:t>α) στην περίπτωση της παρ. 7 του άρθρου 105 περί κατακύρωσης και σύναψης σύμβασης</w:t>
      </w:r>
    </w:p>
    <w:p w14:paraId="0016A152" w14:textId="77777777" w:rsidR="002F345D" w:rsidRPr="001E4247" w:rsidRDefault="002F345D" w:rsidP="002F345D">
      <w:pPr>
        <w:suppressAutoHyphens w:val="0"/>
        <w:autoSpaceDE w:val="0"/>
        <w:rPr>
          <w:rFonts w:eastAsia="SimSun"/>
          <w:lang w:val="el-GR"/>
        </w:rPr>
      </w:pPr>
      <w:r w:rsidRPr="001E4247">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F377F5B" w14:textId="77777777" w:rsidR="002F345D" w:rsidRPr="001E4247" w:rsidRDefault="002F345D" w:rsidP="002F345D">
      <w:pPr>
        <w:suppressAutoHyphens w:val="0"/>
        <w:autoSpaceDE w:val="0"/>
        <w:rPr>
          <w:rFonts w:eastAsia="SimSun"/>
          <w:lang w:val="el-GR"/>
        </w:rPr>
      </w:pPr>
      <w:r w:rsidRPr="001E4247">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0F1DCB96" w14:textId="77777777" w:rsidR="002F345D" w:rsidRPr="001E4247" w:rsidRDefault="002F345D" w:rsidP="002F345D">
      <w:pPr>
        <w:suppressAutoHyphens w:val="0"/>
        <w:autoSpaceDE w:val="0"/>
        <w:rPr>
          <w:rFonts w:eastAsia="SimSun"/>
          <w:lang w:val="el-GR"/>
        </w:rPr>
      </w:pPr>
      <w:r w:rsidRPr="001E4247">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78" w:name="_Hlk126507153"/>
      <w:r w:rsidRPr="001E4247">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1E4247">
        <w:rPr>
          <w:lang w:val="el-GR"/>
        </w:rPr>
        <w:t xml:space="preserve"> </w:t>
      </w:r>
      <w:r w:rsidRPr="001E4247">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78"/>
    </w:p>
    <w:p w14:paraId="0517EE9F" w14:textId="77777777" w:rsidR="002F345D" w:rsidRPr="001E4247" w:rsidRDefault="002F345D" w:rsidP="002F345D">
      <w:pPr>
        <w:suppressAutoHyphens w:val="0"/>
        <w:autoSpaceDE w:val="0"/>
        <w:rPr>
          <w:rFonts w:eastAsia="SimSun"/>
          <w:lang w:val="el-GR"/>
        </w:rPr>
      </w:pPr>
      <w:r w:rsidRPr="001E4247">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229F4ED" w14:textId="77777777" w:rsidR="002F345D" w:rsidRPr="001E4247" w:rsidRDefault="002F345D" w:rsidP="002F345D">
      <w:pPr>
        <w:suppressAutoHyphens w:val="0"/>
        <w:autoSpaceDE w:val="0"/>
        <w:rPr>
          <w:rFonts w:eastAsia="SimSun"/>
          <w:spacing w:val="5"/>
          <w:lang w:val="el-GR"/>
        </w:rPr>
      </w:pPr>
      <w:r w:rsidRPr="001E4247">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EA5CD31" w14:textId="77777777" w:rsidR="002F345D" w:rsidRPr="001E4247" w:rsidRDefault="002F345D" w:rsidP="002F345D">
      <w:pPr>
        <w:suppressAutoHyphens w:val="0"/>
        <w:autoSpaceDE w:val="0"/>
        <w:rPr>
          <w:rFonts w:eastAsia="SimSun"/>
          <w:spacing w:val="5"/>
          <w:lang w:val="el-GR"/>
        </w:rPr>
      </w:pPr>
      <w:r w:rsidRPr="001E4247">
        <w:rPr>
          <w:rFonts w:eastAsia="SimSun"/>
          <w:spacing w:val="5"/>
          <w:lang w:val="el-GR"/>
        </w:rPr>
        <w:t>α) ολική κατάπτωση της εγγύησης καλής εκτέλεσης της σύμβασης,</w:t>
      </w:r>
    </w:p>
    <w:p w14:paraId="59BD80E8" w14:textId="77777777" w:rsidR="002F345D" w:rsidRPr="001E4247" w:rsidRDefault="002F345D">
      <w:pPr>
        <w:suppressAutoHyphens w:val="0"/>
        <w:autoSpaceDE w:val="0"/>
        <w:rPr>
          <w:rFonts w:eastAsia="SimSun"/>
          <w:spacing w:val="5"/>
          <w:lang w:val="el-GR"/>
        </w:rPr>
      </w:pPr>
      <w:r w:rsidRPr="001E4247">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79" w:name="_Hlk126507284"/>
      <w:r w:rsidRPr="001E4247">
        <w:rPr>
          <w:rFonts w:eastAsia="SimSun"/>
          <w:spacing w:val="5"/>
          <w:lang w:val="el-GR"/>
        </w:rPr>
        <w:t>εφόσον προβλέπεται προκαταβολή</w:t>
      </w:r>
      <w:bookmarkEnd w:id="479"/>
      <w:r w:rsidRPr="001E4247">
        <w:rPr>
          <w:rFonts w:eastAsia="SimSun"/>
          <w:spacing w:val="5"/>
          <w:lang w:val="el-GR"/>
        </w:rPr>
        <w:t xml:space="preserve">. </w:t>
      </w:r>
    </w:p>
    <w:p w14:paraId="56072649" w14:textId="77777777" w:rsidR="003F0D9A" w:rsidRPr="001E4247" w:rsidRDefault="003F0D9A">
      <w:pPr>
        <w:suppressAutoHyphens w:val="0"/>
        <w:autoSpaceDE w:val="0"/>
        <w:rPr>
          <w:rFonts w:eastAsia="SimSun" w:cs="Calibri"/>
          <w:i/>
          <w:iCs/>
          <w:color w:val="5B9BD5"/>
          <w:spacing w:val="5"/>
          <w:szCs w:val="24"/>
          <w:lang w:val="el-GR"/>
        </w:rPr>
      </w:pPr>
    </w:p>
    <w:p w14:paraId="6B54AED6" w14:textId="77777777" w:rsidR="008338F0" w:rsidRPr="001E4247" w:rsidRDefault="003355E7">
      <w:pPr>
        <w:suppressAutoHyphens w:val="0"/>
        <w:autoSpaceDE w:val="0"/>
        <w:spacing w:after="0"/>
        <w:rPr>
          <w:rFonts w:eastAsia="SimSun"/>
          <w:lang w:val="el-GR"/>
        </w:rPr>
      </w:pPr>
      <w:r w:rsidRPr="001E4247">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1E4247">
        <w:rPr>
          <w:lang w:val="el-GR"/>
        </w:rPr>
        <w:t xml:space="preserve"> </w:t>
      </w:r>
      <w:r w:rsidR="003F0D9A" w:rsidRPr="001E4247">
        <w:rPr>
          <w:rFonts w:eastAsia="SimSun"/>
          <w:lang w:val="el-GR"/>
        </w:rPr>
        <w:t xml:space="preserve">Ποινικές ρήτρες δύναται να επιβάλλονται και για πλημμελή εκτέλεση των όρων της σύμβασης </w:t>
      </w:r>
      <w:r w:rsidR="003F0D9A" w:rsidRPr="001E4247">
        <w:rPr>
          <w:rStyle w:val="FootnoteReference"/>
          <w:rFonts w:ascii="Calibri" w:hAnsi="Calibri"/>
          <w:color w:val="000000"/>
        </w:rPr>
        <w:footnoteReference w:id="27"/>
      </w:r>
      <w:r w:rsidR="003F0D9A" w:rsidRPr="001E4247">
        <w:rPr>
          <w:rFonts w:eastAsia="SimSun"/>
          <w:lang w:val="el-GR"/>
        </w:rPr>
        <w:t>.</w:t>
      </w:r>
    </w:p>
    <w:p w14:paraId="2AC42C4C" w14:textId="77777777" w:rsidR="00A57BD8" w:rsidRPr="001E4247" w:rsidRDefault="00A57BD8">
      <w:pPr>
        <w:suppressAutoHyphens w:val="0"/>
        <w:autoSpaceDE w:val="0"/>
        <w:spacing w:after="0"/>
        <w:rPr>
          <w:rFonts w:eastAsia="SimSun"/>
          <w:lang w:val="el-GR"/>
        </w:rPr>
      </w:pPr>
    </w:p>
    <w:p w14:paraId="42E43075" w14:textId="77777777" w:rsidR="008338F0" w:rsidRPr="001E4247" w:rsidRDefault="003355E7">
      <w:pPr>
        <w:suppressAutoHyphens w:val="0"/>
        <w:autoSpaceDE w:val="0"/>
        <w:spacing w:after="0"/>
        <w:jc w:val="left"/>
        <w:rPr>
          <w:rFonts w:eastAsia="SimSun"/>
          <w:lang w:val="el-GR"/>
        </w:rPr>
      </w:pPr>
      <w:r w:rsidRPr="001E4247">
        <w:rPr>
          <w:rFonts w:eastAsia="SimSun"/>
          <w:lang w:val="el-GR"/>
        </w:rPr>
        <w:t>Οι ποινικές ρήτρες υπολογίζονται ως εξής:</w:t>
      </w:r>
    </w:p>
    <w:p w14:paraId="4723D1F8" w14:textId="77777777" w:rsidR="008338F0" w:rsidRPr="001E4247" w:rsidRDefault="003355E7">
      <w:pPr>
        <w:suppressAutoHyphens w:val="0"/>
        <w:autoSpaceDE w:val="0"/>
        <w:spacing w:after="0"/>
        <w:rPr>
          <w:rFonts w:eastAsia="SimSun"/>
          <w:lang w:val="el-GR"/>
        </w:rPr>
      </w:pPr>
      <w:r w:rsidRPr="001E4247">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43AEC4A" w14:textId="77777777" w:rsidR="008338F0" w:rsidRPr="001E4247" w:rsidRDefault="003355E7">
      <w:pPr>
        <w:suppressAutoHyphens w:val="0"/>
        <w:autoSpaceDE w:val="0"/>
        <w:spacing w:after="0"/>
        <w:rPr>
          <w:rFonts w:eastAsia="SimSun"/>
          <w:lang w:val="el-GR"/>
        </w:rPr>
      </w:pPr>
      <w:r w:rsidRPr="001E4247">
        <w:rPr>
          <w:rFonts w:eastAsia="SimSun"/>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3879A84" w14:textId="77777777" w:rsidR="008338F0" w:rsidRPr="001E4247" w:rsidRDefault="003355E7">
      <w:pPr>
        <w:suppressAutoHyphens w:val="0"/>
        <w:autoSpaceDE w:val="0"/>
        <w:spacing w:after="0"/>
        <w:rPr>
          <w:rFonts w:eastAsia="SimSun"/>
          <w:lang w:val="el-GR"/>
        </w:rPr>
      </w:pPr>
      <w:r w:rsidRPr="001E4247">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43F864F" w14:textId="77777777" w:rsidR="00A57BD8" w:rsidRPr="001E4247" w:rsidRDefault="00A57BD8">
      <w:pPr>
        <w:suppressAutoHyphens w:val="0"/>
        <w:autoSpaceDE w:val="0"/>
        <w:spacing w:after="0"/>
        <w:rPr>
          <w:rFonts w:eastAsia="SimSun"/>
          <w:lang w:val="el-GR"/>
        </w:rPr>
      </w:pPr>
    </w:p>
    <w:p w14:paraId="34103BB3" w14:textId="77777777" w:rsidR="008338F0" w:rsidRPr="001E4247" w:rsidRDefault="003355E7">
      <w:pPr>
        <w:suppressAutoHyphens w:val="0"/>
        <w:autoSpaceDE w:val="0"/>
        <w:spacing w:after="0"/>
        <w:jc w:val="left"/>
        <w:rPr>
          <w:rFonts w:eastAsia="SimSun"/>
          <w:lang w:val="el-GR"/>
        </w:rPr>
      </w:pPr>
      <w:r w:rsidRPr="001E4247">
        <w:rPr>
          <w:rFonts w:eastAsia="SimSun"/>
          <w:lang w:val="el-GR"/>
        </w:rPr>
        <w:t>Το ποσό των ποινικών ρητρών αφαιρείται/συμψηφίζεται από/με την αμοιβή του αναδόχου.</w:t>
      </w:r>
    </w:p>
    <w:p w14:paraId="6DCF01F0" w14:textId="77777777" w:rsidR="008338F0" w:rsidRPr="001E4247" w:rsidRDefault="003355E7">
      <w:pPr>
        <w:suppressAutoHyphens w:val="0"/>
        <w:autoSpaceDE w:val="0"/>
        <w:spacing w:after="0"/>
        <w:rPr>
          <w:lang w:val="el-GR"/>
        </w:rPr>
      </w:pPr>
      <w:r w:rsidRPr="001E4247">
        <w:rPr>
          <w:rFonts w:eastAsia="SimSun"/>
          <w:lang w:val="el-GR"/>
        </w:rPr>
        <w:t>Η επιβολή ποινικών ρητρών δεν στερεί από την αναθέτουσα αρχή το δικαίωμα να κηρύξει τον ανάδοχο έκπτωτο.</w:t>
      </w:r>
    </w:p>
    <w:bookmarkEnd w:id="477"/>
    <w:p w14:paraId="398A5211" w14:textId="43751438" w:rsidR="008338F0" w:rsidRPr="001E4247" w:rsidRDefault="003355E7" w:rsidP="003A109E">
      <w:pPr>
        <w:pStyle w:val="Heading2"/>
        <w:rPr>
          <w:rFonts w:cs="Tahoma"/>
          <w:lang w:val="el-GR"/>
        </w:rPr>
      </w:pPr>
      <w:r w:rsidRPr="001E4247">
        <w:rPr>
          <w:rFonts w:cs="Tahoma"/>
          <w:lang w:val="el-GR"/>
        </w:rPr>
        <w:tab/>
      </w:r>
      <w:bookmarkStart w:id="480" w:name="_Ref55324340"/>
      <w:bookmarkStart w:id="481" w:name="_Toc97194327"/>
      <w:bookmarkStart w:id="482" w:name="_Toc97194461"/>
      <w:bookmarkStart w:id="483" w:name="_Toc97204946"/>
      <w:bookmarkStart w:id="484" w:name="_Toc129705115"/>
      <w:r w:rsidRPr="001E4247">
        <w:rPr>
          <w:rFonts w:cs="Tahoma"/>
          <w:lang w:val="el-GR"/>
        </w:rPr>
        <w:t>Διοικητικές προσφυγές κατά τη διαδικασία εκτέλεσης</w:t>
      </w:r>
      <w:bookmarkEnd w:id="480"/>
      <w:bookmarkEnd w:id="481"/>
      <w:bookmarkEnd w:id="482"/>
      <w:bookmarkEnd w:id="483"/>
      <w:bookmarkEnd w:id="484"/>
      <w:r w:rsidRPr="001E4247">
        <w:rPr>
          <w:rFonts w:cs="Tahoma"/>
          <w:lang w:val="el-GR"/>
        </w:rPr>
        <w:t xml:space="preserve"> </w:t>
      </w:r>
    </w:p>
    <w:p w14:paraId="0A7B3603" w14:textId="45995EC6" w:rsidR="00672DE1" w:rsidRPr="001E4247" w:rsidRDefault="00672DE1" w:rsidP="00672DE1">
      <w:pPr>
        <w:suppressAutoHyphens w:val="0"/>
        <w:autoSpaceDE w:val="0"/>
        <w:rPr>
          <w:lang w:val="el-GR"/>
        </w:rPr>
      </w:pPr>
      <w:r w:rsidRPr="001E4247">
        <w:rPr>
          <w:lang w:val="el-GR"/>
        </w:rPr>
        <w:t xml:space="preserve">Ο ανάδοχος μπορεί κατά των αποφάσεων που επιβάλλουν σε βάρος του κυρώσεις, δυνάμει των όρων των άρθρων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496607484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rFonts w:eastAsia="SimSun"/>
          <w:lang w:val="el-GR"/>
        </w:rPr>
        <w:t>5.2</w:t>
      </w:r>
      <w:r w:rsidR="00355E7C" w:rsidRPr="001E4247">
        <w:fldChar w:fldCharType="end"/>
      </w:r>
      <w:r w:rsidRPr="001E4247">
        <w:rPr>
          <w:lang w:val="el-GR"/>
        </w:rPr>
        <w:t xml:space="preserve"> (Κήρυξη οικονομικού φορέα εκπτώτου - Κυρώσεις) και 6.4. (Απόρριψη παραδοτέων – Αντικατάσταση), καθώς και </w:t>
      </w:r>
      <w:proofErr w:type="spellStart"/>
      <w:r w:rsidRPr="001E4247">
        <w:rPr>
          <w:lang w:val="el-GR"/>
        </w:rPr>
        <w:t>κατ</w:t>
      </w:r>
      <w:proofErr w:type="spellEnd"/>
      <w:r w:rsidRPr="001E4247">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3D3D0C8" w14:textId="77777777" w:rsidR="00672DE1" w:rsidRPr="001E4247" w:rsidRDefault="00672DE1" w:rsidP="00672DE1">
      <w:pPr>
        <w:suppressAutoHyphens w:val="0"/>
        <w:autoSpaceDE w:val="0"/>
        <w:rPr>
          <w:lang w:val="el-GR"/>
        </w:rPr>
      </w:pPr>
      <w:r w:rsidRPr="001E4247">
        <w:rPr>
          <w:lang w:val="el-GR"/>
        </w:rPr>
        <w:t xml:space="preserve">Επί της προσφυγής αποφασίζει το αρμοδίως αποφαινόμενο όργανο, ύστερα από γνωμοδότηση του προβλεπόμενου </w:t>
      </w:r>
      <w:r w:rsidR="005052FB" w:rsidRPr="001E4247">
        <w:rPr>
          <w:lang w:val="el-GR"/>
        </w:rPr>
        <w:t xml:space="preserve">της περίπτωσης δ΄ της παραγράφου 11 </w:t>
      </w:r>
      <w:r w:rsidRPr="001E4247">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FFD4B44" w14:textId="77777777" w:rsidR="00F1622E" w:rsidRPr="001E4247" w:rsidRDefault="00F1622E" w:rsidP="00F1622E">
      <w:pPr>
        <w:rPr>
          <w:lang w:val="el-GR"/>
        </w:rPr>
      </w:pPr>
    </w:p>
    <w:p w14:paraId="133D5BE7" w14:textId="77777777" w:rsidR="005550B0" w:rsidRPr="001E4247" w:rsidRDefault="005550B0" w:rsidP="00F82A8D">
      <w:pPr>
        <w:pStyle w:val="Heading2"/>
        <w:rPr>
          <w:rFonts w:cs="Tahoma"/>
          <w:b w:val="0"/>
          <w:lang w:val="el-GR"/>
        </w:rPr>
      </w:pPr>
      <w:bookmarkStart w:id="485" w:name="_Toc13748951"/>
      <w:r w:rsidRPr="001E4247">
        <w:rPr>
          <w:rFonts w:cs="Tahoma"/>
          <w:lang w:val="el-GR"/>
        </w:rPr>
        <w:tab/>
      </w:r>
      <w:bookmarkStart w:id="486" w:name="_Toc97194328"/>
      <w:bookmarkStart w:id="487" w:name="_Toc97194462"/>
      <w:bookmarkStart w:id="488" w:name="_Toc97204947"/>
      <w:bookmarkStart w:id="489" w:name="_Toc129705116"/>
      <w:r w:rsidRPr="001E4247">
        <w:rPr>
          <w:rFonts w:cs="Tahoma"/>
          <w:lang w:val="el-GR"/>
        </w:rPr>
        <w:t>Δικαστική επίλυση διαφορών</w:t>
      </w:r>
      <w:bookmarkEnd w:id="485"/>
      <w:bookmarkEnd w:id="486"/>
      <w:bookmarkEnd w:id="487"/>
      <w:bookmarkEnd w:id="488"/>
      <w:bookmarkEnd w:id="489"/>
    </w:p>
    <w:p w14:paraId="33FB6B7C" w14:textId="0EAD06C3" w:rsidR="005052FB" w:rsidRPr="001E4247" w:rsidRDefault="005052FB" w:rsidP="005052FB">
      <w:pPr>
        <w:rPr>
          <w:b/>
          <w:sz w:val="24"/>
          <w:lang w:val="el-GR"/>
        </w:rPr>
      </w:pPr>
      <w:r w:rsidRPr="001E4247">
        <w:rPr>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1E4247">
        <w:rPr>
          <w:rStyle w:val="0"/>
          <w:lang w:val="el-GR"/>
        </w:rPr>
        <w:footnoteReference w:id="28"/>
      </w:r>
      <w:r w:rsidRPr="001E4247">
        <w:rPr>
          <w:lang w:val="el-GR"/>
        </w:rPr>
        <w:t xml:space="preserve">. Πριν από την άσκηση της προσφυγής στο Διοικητικό Εφετείο προηγείται υποχρεωτικά η τήρηση της </w:t>
      </w:r>
      <w:proofErr w:type="spellStart"/>
      <w:r w:rsidRPr="001E4247">
        <w:rPr>
          <w:lang w:val="el-GR"/>
        </w:rPr>
        <w:t>ενδικοφανούς</w:t>
      </w:r>
      <w:proofErr w:type="spellEnd"/>
      <w:r w:rsidRPr="001E4247">
        <w:rPr>
          <w:lang w:val="el-GR"/>
        </w:rPr>
        <w:t xml:space="preserve"> διαδικασίας που προβλέπεται στο άρθρο 205 του ν. 4412/2016 και την παράγραφο</w:t>
      </w:r>
      <w:r w:rsidR="004C157E" w:rsidRPr="001E4247">
        <w:rPr>
          <w:lang w:val="el-GR"/>
        </w:rPr>
        <w:t xml:space="preserve"> 5.3 </w:t>
      </w:r>
      <w:r w:rsidRPr="001E4247">
        <w:rPr>
          <w:lang w:val="el-GR"/>
        </w:rPr>
        <w:t xml:space="preserve">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1E4247">
        <w:rPr>
          <w:lang w:val="el-GR"/>
        </w:rPr>
        <w:t>ενδικοφανούς</w:t>
      </w:r>
      <w:proofErr w:type="spellEnd"/>
      <w:r w:rsidRPr="001E4247">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F574139" w14:textId="77777777" w:rsidR="005550B0" w:rsidRPr="001E4247" w:rsidRDefault="005550B0" w:rsidP="005550B0">
      <w:pPr>
        <w:suppressAutoHyphens w:val="0"/>
        <w:autoSpaceDE w:val="0"/>
        <w:rPr>
          <w:rFonts w:ascii="Calibri" w:hAnsi="Calibri"/>
          <w:lang w:val="el-GR"/>
        </w:rPr>
      </w:pPr>
    </w:p>
    <w:p w14:paraId="616E04FE" w14:textId="77777777" w:rsidR="00036CBD" w:rsidRPr="001E4247" w:rsidRDefault="00036CBD" w:rsidP="00CE12C7">
      <w:pPr>
        <w:rPr>
          <w:lang w:val="el-GR"/>
        </w:rPr>
      </w:pPr>
    </w:p>
    <w:p w14:paraId="54C26395" w14:textId="77777777" w:rsidR="008338F0" w:rsidRPr="001E4247" w:rsidRDefault="00BB5BD6" w:rsidP="00A848D1">
      <w:pPr>
        <w:pStyle w:val="Heading1"/>
        <w:rPr>
          <w:rFonts w:cs="Tahoma"/>
          <w:szCs w:val="22"/>
        </w:rPr>
      </w:pPr>
      <w:bookmarkStart w:id="492" w:name="_Ref75870221"/>
      <w:bookmarkStart w:id="493" w:name="_Toc97194463"/>
      <w:bookmarkStart w:id="494" w:name="_Toc97204948"/>
      <w:bookmarkStart w:id="495" w:name="_Toc129705117"/>
      <w:r w:rsidRPr="001E4247">
        <w:rPr>
          <w:rFonts w:cs="Tahoma"/>
          <w:szCs w:val="22"/>
        </w:rPr>
        <w:lastRenderedPageBreak/>
        <w:t xml:space="preserve">ΧΡΟΝΟΣ ΚΑΙ ΤΡΟΠΟΣ </w:t>
      </w:r>
      <w:r w:rsidR="003355E7" w:rsidRPr="001E4247">
        <w:rPr>
          <w:rFonts w:cs="Tahoma"/>
          <w:szCs w:val="22"/>
        </w:rPr>
        <w:t>ΕΚΤΕΛΕΣΗΣ</w:t>
      </w:r>
      <w:bookmarkEnd w:id="492"/>
      <w:bookmarkEnd w:id="493"/>
      <w:bookmarkEnd w:id="494"/>
      <w:bookmarkEnd w:id="495"/>
      <w:r w:rsidR="003355E7" w:rsidRPr="001E4247">
        <w:rPr>
          <w:rFonts w:cs="Tahoma"/>
          <w:szCs w:val="22"/>
        </w:rPr>
        <w:t xml:space="preserve"> </w:t>
      </w:r>
    </w:p>
    <w:p w14:paraId="407326C4" w14:textId="77777777" w:rsidR="008338F0" w:rsidRPr="001E4247" w:rsidRDefault="003355E7" w:rsidP="003A109E">
      <w:pPr>
        <w:pStyle w:val="Heading2"/>
        <w:rPr>
          <w:rFonts w:cs="Tahoma"/>
          <w:lang w:val="el-GR"/>
        </w:rPr>
      </w:pPr>
      <w:r w:rsidRPr="001E4247">
        <w:rPr>
          <w:rFonts w:cs="Tahoma"/>
          <w:lang w:val="el-GR"/>
        </w:rPr>
        <w:tab/>
      </w:r>
      <w:bookmarkStart w:id="496" w:name="_Ref63782029"/>
      <w:bookmarkStart w:id="497" w:name="_Toc97194329"/>
      <w:bookmarkStart w:id="498" w:name="_Toc97194464"/>
      <w:bookmarkStart w:id="499" w:name="_Toc97204949"/>
      <w:bookmarkStart w:id="500" w:name="_Toc129705118"/>
      <w:r w:rsidRPr="001E4247">
        <w:rPr>
          <w:rFonts w:cs="Tahoma"/>
          <w:lang w:val="el-GR"/>
        </w:rPr>
        <w:t>Παρακολούθηση της σύμβασης</w:t>
      </w:r>
      <w:bookmarkEnd w:id="496"/>
      <w:bookmarkEnd w:id="497"/>
      <w:bookmarkEnd w:id="498"/>
      <w:bookmarkEnd w:id="499"/>
      <w:bookmarkEnd w:id="500"/>
      <w:r w:rsidRPr="001E4247">
        <w:rPr>
          <w:rFonts w:cs="Tahoma"/>
          <w:lang w:val="el-GR"/>
        </w:rPr>
        <w:t xml:space="preserve"> </w:t>
      </w:r>
    </w:p>
    <w:p w14:paraId="1CA30CAA" w14:textId="77777777" w:rsidR="00CE12C7" w:rsidRPr="001E4247" w:rsidRDefault="00512083">
      <w:pPr>
        <w:rPr>
          <w:lang w:val="el-GR"/>
        </w:rPr>
      </w:pPr>
      <w:r w:rsidRPr="001E4247">
        <w:rPr>
          <w:lang w:val="el-GR"/>
        </w:rPr>
        <w:t xml:space="preserve">6.1.1. </w:t>
      </w:r>
      <w:bookmarkStart w:id="501" w:name="_Hlk9421248"/>
      <w:r w:rsidRPr="001E4247">
        <w:rPr>
          <w:lang w:val="el-GR"/>
        </w:rPr>
        <w:t>Η παρακολούθηση της εκτέλεσης της Σύμβασης και η διοίκηση αυτής θα διενεργ</w:t>
      </w:r>
      <w:r w:rsidR="005052FB" w:rsidRPr="001E4247">
        <w:rPr>
          <w:lang w:val="el-GR"/>
        </w:rPr>
        <w:t xml:space="preserve">ηθεί </w:t>
      </w:r>
      <w:r w:rsidR="007D792E" w:rsidRPr="001E4247">
        <w:rPr>
          <w:lang w:val="el-GR"/>
        </w:rPr>
        <w:t xml:space="preserve">από ειδική </w:t>
      </w:r>
      <w:r w:rsidR="002333E4" w:rsidRPr="001E4247">
        <w:rPr>
          <w:lang w:val="el-GR"/>
        </w:rPr>
        <w:t>Ε</w:t>
      </w:r>
      <w:r w:rsidR="007D792E" w:rsidRPr="001E4247">
        <w:rPr>
          <w:lang w:val="el-GR"/>
        </w:rPr>
        <w:t xml:space="preserve">πιτροπή </w:t>
      </w:r>
      <w:r w:rsidR="000653F1" w:rsidRPr="001E4247">
        <w:rPr>
          <w:lang w:val="el-GR"/>
        </w:rPr>
        <w:t xml:space="preserve">(τριμελή ή πενταμελή) </w:t>
      </w:r>
      <w:r w:rsidR="007D792E" w:rsidRPr="001E4247">
        <w:rPr>
          <w:lang w:val="el-GR"/>
        </w:rPr>
        <w:t>η οποία θα ορισθεί με απόφαση της αναθέτουσας αρχής</w:t>
      </w:r>
      <w:r w:rsidR="00CE12C7" w:rsidRPr="001E4247">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62998F8" w14:textId="77777777" w:rsidR="00D92E5F" w:rsidRPr="001E4247" w:rsidRDefault="00512083" w:rsidP="00512083">
      <w:pPr>
        <w:rPr>
          <w:lang w:val="el-GR"/>
        </w:rPr>
      </w:pPr>
      <w:r w:rsidRPr="001E4247">
        <w:rPr>
          <w:lang w:val="el-GR"/>
        </w:rPr>
        <w:t xml:space="preserve">Με υπόδειξη του Κυρίου του Έργου μπορεί να </w:t>
      </w:r>
      <w:r w:rsidR="002333E4" w:rsidRPr="001E4247">
        <w:rPr>
          <w:lang w:val="el-GR"/>
        </w:rPr>
        <w:t>ορίζονται</w:t>
      </w:r>
      <w:r w:rsidRPr="001E4247">
        <w:rPr>
          <w:lang w:val="el-GR"/>
        </w:rPr>
        <w:t xml:space="preserve"> εκπρόσωποί του, οι οποίοι θα συμμετέχουν </w:t>
      </w:r>
      <w:r w:rsidR="007D792E" w:rsidRPr="001E4247">
        <w:rPr>
          <w:lang w:val="el-GR"/>
        </w:rPr>
        <w:t xml:space="preserve">στην </w:t>
      </w:r>
      <w:r w:rsidR="002333E4" w:rsidRPr="001E4247">
        <w:rPr>
          <w:lang w:val="el-GR"/>
        </w:rPr>
        <w:t>Ε</w:t>
      </w:r>
      <w:r w:rsidR="007D792E" w:rsidRPr="001E4247">
        <w:rPr>
          <w:lang w:val="el-GR"/>
        </w:rPr>
        <w:t xml:space="preserve">πιτροπή </w:t>
      </w:r>
      <w:r w:rsidR="002333E4" w:rsidRPr="001E4247">
        <w:rPr>
          <w:lang w:val="el-GR"/>
        </w:rPr>
        <w:t>Π</w:t>
      </w:r>
      <w:r w:rsidRPr="001E4247">
        <w:rPr>
          <w:lang w:val="el-GR"/>
        </w:rPr>
        <w:t>αρακολούθηση</w:t>
      </w:r>
      <w:r w:rsidR="007D792E" w:rsidRPr="001E4247">
        <w:rPr>
          <w:lang w:val="el-GR"/>
        </w:rPr>
        <w:t>ς</w:t>
      </w:r>
      <w:r w:rsidRPr="001E4247">
        <w:rPr>
          <w:lang w:val="el-GR"/>
        </w:rPr>
        <w:t xml:space="preserve"> της σύμβασης. </w:t>
      </w:r>
    </w:p>
    <w:p w14:paraId="74DE394F" w14:textId="77777777" w:rsidR="00087FEA" w:rsidRPr="001E4247" w:rsidRDefault="007D792E" w:rsidP="00512083">
      <w:pPr>
        <w:rPr>
          <w:lang w:val="el-GR"/>
        </w:rPr>
      </w:pPr>
      <w:r w:rsidRPr="001E4247">
        <w:rPr>
          <w:lang w:val="el-GR"/>
        </w:rPr>
        <w:t xml:space="preserve">Η αρμόδια </w:t>
      </w:r>
      <w:r w:rsidR="002333E4" w:rsidRPr="001E4247">
        <w:rPr>
          <w:lang w:val="el-GR"/>
        </w:rPr>
        <w:t>Ε</w:t>
      </w:r>
      <w:r w:rsidRPr="001E4247">
        <w:rPr>
          <w:lang w:val="el-GR"/>
        </w:rPr>
        <w:t xml:space="preserve">πιτροπή </w:t>
      </w:r>
      <w:r w:rsidR="002333E4" w:rsidRPr="001E4247">
        <w:rPr>
          <w:lang w:val="el-GR"/>
        </w:rPr>
        <w:t>Π</w:t>
      </w:r>
      <w:r w:rsidRPr="001E4247">
        <w:rPr>
          <w:lang w:val="el-GR"/>
        </w:rPr>
        <w:t>αρακολού</w:t>
      </w:r>
      <w:r w:rsidR="002333E4" w:rsidRPr="001E4247">
        <w:rPr>
          <w:lang w:val="el-GR"/>
        </w:rPr>
        <w:t>θη</w:t>
      </w:r>
      <w:r w:rsidRPr="001E4247">
        <w:rPr>
          <w:lang w:val="el-GR"/>
        </w:rPr>
        <w:t xml:space="preserve">σης </w:t>
      </w:r>
      <w:r w:rsidR="002333E4" w:rsidRPr="001E4247">
        <w:rPr>
          <w:lang w:val="el-GR"/>
        </w:rPr>
        <w:t xml:space="preserve">δύναται να </w:t>
      </w:r>
      <w:r w:rsidRPr="001E4247">
        <w:rPr>
          <w:lang w:val="el-GR"/>
        </w:rPr>
        <w:t xml:space="preserve">θα </w:t>
      </w:r>
      <w:r w:rsidR="002333E4" w:rsidRPr="001E4247">
        <w:rPr>
          <w:lang w:val="el-GR"/>
        </w:rPr>
        <w:t>αποστέλλει</w:t>
      </w:r>
      <w:r w:rsidR="00512083" w:rsidRPr="001E4247">
        <w:rPr>
          <w:lang w:val="el-GR"/>
        </w:rPr>
        <w:t xml:space="preserve"> </w:t>
      </w:r>
      <w:r w:rsidR="002333E4" w:rsidRPr="001E4247">
        <w:rPr>
          <w:lang w:val="el-GR"/>
        </w:rPr>
        <w:t>έγγραφα</w:t>
      </w:r>
      <w:r w:rsidR="00512083" w:rsidRPr="001E4247">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1E4247">
        <w:rPr>
          <w:lang w:val="el-GR"/>
        </w:rPr>
        <w:t>,</w:t>
      </w:r>
      <w:r w:rsidR="00512083" w:rsidRPr="001E4247">
        <w:rPr>
          <w:lang w:val="el-GR"/>
        </w:rPr>
        <w:t xml:space="preserve"> καθώς και τον έλεγχο συμμόρφωσης του αναδόχου με τους όρους αυτής.  </w:t>
      </w:r>
    </w:p>
    <w:bookmarkEnd w:id="501"/>
    <w:p w14:paraId="0C497607" w14:textId="77777777" w:rsidR="008338F0" w:rsidRPr="001E4247" w:rsidRDefault="003355E7" w:rsidP="003A109E">
      <w:pPr>
        <w:pStyle w:val="Heading2"/>
        <w:rPr>
          <w:rFonts w:cs="Tahoma"/>
          <w:lang w:val="el-GR"/>
        </w:rPr>
      </w:pPr>
      <w:r w:rsidRPr="001E4247">
        <w:rPr>
          <w:rFonts w:cs="Tahoma"/>
          <w:lang w:val="el-GR"/>
        </w:rPr>
        <w:tab/>
      </w:r>
      <w:bookmarkStart w:id="502" w:name="_Toc97194330"/>
      <w:bookmarkStart w:id="503" w:name="_Toc97194465"/>
      <w:bookmarkStart w:id="504" w:name="_Toc97204950"/>
      <w:bookmarkStart w:id="505" w:name="_Toc129705119"/>
      <w:r w:rsidRPr="001E4247">
        <w:rPr>
          <w:rFonts w:cs="Tahoma"/>
          <w:lang w:val="el-GR"/>
        </w:rPr>
        <w:t>Διάρκεια σύμβασης</w:t>
      </w:r>
      <w:bookmarkEnd w:id="502"/>
      <w:bookmarkEnd w:id="503"/>
      <w:bookmarkEnd w:id="504"/>
      <w:bookmarkEnd w:id="505"/>
      <w:r w:rsidRPr="001E4247">
        <w:rPr>
          <w:rFonts w:cs="Tahoma"/>
          <w:lang w:val="el-GR"/>
        </w:rPr>
        <w:t xml:space="preserve"> </w:t>
      </w:r>
    </w:p>
    <w:p w14:paraId="7941946D" w14:textId="5FC7340A" w:rsidR="00984A46" w:rsidRPr="001E4247" w:rsidRDefault="003355E7" w:rsidP="004314BA">
      <w:pPr>
        <w:rPr>
          <w:i/>
          <w:color w:val="5B9BD5"/>
          <w:spacing w:val="5"/>
          <w:kern w:val="1"/>
          <w:lang w:val="el-GR"/>
        </w:rPr>
      </w:pPr>
      <w:r w:rsidRPr="001E4247">
        <w:rPr>
          <w:lang w:val="el-GR"/>
        </w:rPr>
        <w:t xml:space="preserve">6.2.1. </w:t>
      </w:r>
      <w:r w:rsidR="008702D8" w:rsidRPr="001E4247">
        <w:rPr>
          <w:lang w:val="el-GR"/>
        </w:rPr>
        <w:t xml:space="preserve">Η συνολική </w:t>
      </w:r>
      <w:r w:rsidR="008702D8" w:rsidRPr="001E4247">
        <w:rPr>
          <w:b/>
          <w:lang w:val="el-GR"/>
        </w:rPr>
        <w:t>διάρκεια</w:t>
      </w:r>
      <w:r w:rsidR="008702D8" w:rsidRPr="001E4247">
        <w:rPr>
          <w:lang w:val="el-GR"/>
        </w:rPr>
        <w:t xml:space="preserve"> της σύμβασης ορίζεται σε</w:t>
      </w:r>
      <w:r w:rsidR="00473451" w:rsidRPr="001E4247">
        <w:rPr>
          <w:lang w:val="el-GR"/>
        </w:rPr>
        <w:t xml:space="preserve"> </w:t>
      </w:r>
      <w:r w:rsidR="004731B3" w:rsidRPr="001E4247">
        <w:rPr>
          <w:lang w:val="el-GR"/>
        </w:rPr>
        <w:t xml:space="preserve">δώδεκα </w:t>
      </w:r>
      <w:r w:rsidR="00473451" w:rsidRPr="001E4247">
        <w:rPr>
          <w:lang w:val="el-GR"/>
        </w:rPr>
        <w:t>(</w:t>
      </w:r>
      <w:r w:rsidR="001C04FD" w:rsidRPr="001E4247">
        <w:rPr>
          <w:lang w:val="el-GR"/>
        </w:rPr>
        <w:t>1</w:t>
      </w:r>
      <w:r w:rsidR="004731B3" w:rsidRPr="001E4247">
        <w:rPr>
          <w:lang w:val="el-GR"/>
        </w:rPr>
        <w:t>2</w:t>
      </w:r>
      <w:r w:rsidR="00473451" w:rsidRPr="001E4247">
        <w:rPr>
          <w:lang w:val="el-GR"/>
        </w:rPr>
        <w:t>)</w:t>
      </w:r>
      <w:r w:rsidR="001C04FD" w:rsidRPr="001E4247">
        <w:rPr>
          <w:lang w:val="el-GR"/>
        </w:rPr>
        <w:t xml:space="preserve"> </w:t>
      </w:r>
      <w:r w:rsidR="008702D8" w:rsidRPr="001E4247">
        <w:rPr>
          <w:lang w:val="el-GR"/>
        </w:rPr>
        <w:t>μήνες και</w:t>
      </w:r>
      <w:r w:rsidR="0029613C" w:rsidRPr="001E4247">
        <w:rPr>
          <w:lang w:val="el-GR"/>
        </w:rPr>
        <w:t xml:space="preserve"> </w:t>
      </w:r>
      <w:r w:rsidR="008702D8" w:rsidRPr="001E4247">
        <w:rPr>
          <w:lang w:val="el-GR"/>
        </w:rPr>
        <w:t>νοείται το χρονι</w:t>
      </w:r>
      <w:r w:rsidR="008702D8" w:rsidRPr="001E4247">
        <w:rPr>
          <w:lang w:val="el-GR"/>
        </w:rPr>
        <w:softHyphen/>
        <w:t>κό διάστημα από την ημερομηνία υπογραφής της σύμβασης</w:t>
      </w:r>
      <w:r w:rsidR="00E1337D" w:rsidRPr="001E4247">
        <w:rPr>
          <w:lang w:val="el-GR"/>
        </w:rPr>
        <w:t xml:space="preserve"> </w:t>
      </w:r>
      <w:r w:rsidR="008702D8" w:rsidRPr="001E4247">
        <w:rPr>
          <w:lang w:val="el-GR"/>
        </w:rPr>
        <w:t xml:space="preserve">έως την υποβολή του τελευταίου παραδοτέου σύμφωνα με το αναλυτικό χρονοδιάγραμμα </w:t>
      </w:r>
      <w:r w:rsidR="00C90A04" w:rsidRPr="001E4247">
        <w:rPr>
          <w:lang w:val="el-GR"/>
        </w:rPr>
        <w:t xml:space="preserve">που περιλαμβάνεται στο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496625830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1E4247">
        <w:rPr>
          <w:lang w:val="el-GR"/>
        </w:rPr>
        <w:t>ΠΑΡΑΡΤΗΜΑ Ι – Αναλυτική Περιγραφή Φυσικού και Οικονομικού Αντικειμένου της Σύμβασης</w:t>
      </w:r>
      <w:r w:rsidR="00355E7C" w:rsidRPr="001E4247">
        <w:fldChar w:fldCharType="end"/>
      </w:r>
      <w:r w:rsidR="00673490" w:rsidRPr="001E4247">
        <w:rPr>
          <w:lang w:val="el-GR"/>
        </w:rPr>
        <w:t xml:space="preserve"> της παρούσας. </w:t>
      </w:r>
      <w:r w:rsidR="008702D8" w:rsidRPr="001E4247">
        <w:rPr>
          <w:lang w:val="el-GR"/>
        </w:rPr>
        <w:t>Επισημαίνεται ότι στη συνολική διάρκεια</w:t>
      </w:r>
      <w:r w:rsidR="00E1337D" w:rsidRPr="001E4247">
        <w:rPr>
          <w:lang w:val="el-GR"/>
        </w:rPr>
        <w:t xml:space="preserve"> </w:t>
      </w:r>
      <w:r w:rsidR="008702D8" w:rsidRPr="001E4247">
        <w:rPr>
          <w:lang w:val="el-GR"/>
        </w:rPr>
        <w:t xml:space="preserve">περιλαμβάνεται και ο χρόνος που θα απαιτηθεί για την παραλαβή των ενδιάμεσων φάσεων ή παραδοτέων </w:t>
      </w:r>
      <w:r w:rsidR="008702D8" w:rsidRPr="001E4247">
        <w:rPr>
          <w:u w:val="single"/>
          <w:lang w:val="el-GR"/>
        </w:rPr>
        <w:t>μέχρι την παράδοση και του τελευταίου παραδοτέου που ορίζει τη λήξη της σύμβαση</w:t>
      </w:r>
      <w:r w:rsidR="008702D8" w:rsidRPr="001E4247">
        <w:rPr>
          <w:lang w:val="el-GR"/>
        </w:rPr>
        <w:t xml:space="preserve">ς και την έναρξη της οριστικής παραλαβής του έργου. </w:t>
      </w:r>
    </w:p>
    <w:p w14:paraId="63E8080A" w14:textId="24455AE0" w:rsidR="008338F0" w:rsidRPr="001E4247" w:rsidRDefault="003355E7">
      <w:pPr>
        <w:rPr>
          <w:lang w:val="el-GR"/>
        </w:rPr>
      </w:pPr>
      <w:r w:rsidRPr="001E4247">
        <w:rPr>
          <w:lang w:val="el-GR"/>
        </w:rPr>
        <w:t>6.2.2. Η</w:t>
      </w:r>
      <w:r w:rsidR="00E1337D" w:rsidRPr="001E4247">
        <w:rPr>
          <w:lang w:val="el-GR"/>
        </w:rPr>
        <w:t xml:space="preserve"> </w:t>
      </w:r>
      <w:r w:rsidRPr="001E4247">
        <w:rPr>
          <w:lang w:val="el-GR"/>
        </w:rPr>
        <w:t>συνολική διάρκεια της σύμβασης μπορεί να παρατείνεται μετά από</w:t>
      </w:r>
      <w:r w:rsidR="00E1337D" w:rsidRPr="001E4247">
        <w:rPr>
          <w:lang w:val="el-GR"/>
        </w:rPr>
        <w:t xml:space="preserve"> </w:t>
      </w:r>
      <w:r w:rsidRPr="001E4247">
        <w:rPr>
          <w:lang w:val="el-GR"/>
        </w:rPr>
        <w:t>αιτιολογημένη απόφαση της αναθέτουσας αρχής μέχρι το 50% αυτής ύστερα από σχετικό αίτημα του</w:t>
      </w:r>
      <w:r w:rsidR="00E1337D" w:rsidRPr="001E4247">
        <w:rPr>
          <w:lang w:val="el-GR"/>
        </w:rPr>
        <w:t xml:space="preserve"> </w:t>
      </w:r>
      <w:r w:rsidRPr="001E4247">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1E4247">
        <w:rPr>
          <w:lang w:val="el-GR"/>
        </w:rPr>
        <w:t>παραταθείσα</w:t>
      </w:r>
      <w:proofErr w:type="spellEnd"/>
      <w:r w:rsidRPr="001E4247">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1E4247">
        <w:rPr>
          <w:lang w:val="el-GR"/>
        </w:rPr>
        <w:t>.</w:t>
      </w:r>
      <w:r w:rsidRPr="001E4247">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1E4247">
        <w:rPr>
          <w:lang w:val="el-GR"/>
        </w:rPr>
        <w:t xml:space="preserve">την παρ.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496607484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5.2</w:t>
      </w:r>
      <w:r w:rsidR="00355E7C" w:rsidRPr="001E4247">
        <w:fldChar w:fldCharType="end"/>
      </w:r>
      <w:r w:rsidRPr="001E4247">
        <w:rPr>
          <w:lang w:val="el-GR"/>
        </w:rPr>
        <w:t xml:space="preserve"> της παρούσας.</w:t>
      </w:r>
    </w:p>
    <w:p w14:paraId="57895DF2" w14:textId="77777777" w:rsidR="00BA2DC9" w:rsidRPr="001E4247" w:rsidRDefault="00BA2DC9">
      <w:pPr>
        <w:rPr>
          <w:lang w:val="el-GR"/>
        </w:rPr>
      </w:pPr>
    </w:p>
    <w:p w14:paraId="4BE5DF7C" w14:textId="77777777" w:rsidR="008338F0" w:rsidRPr="001E4247" w:rsidRDefault="003355E7" w:rsidP="003A109E">
      <w:pPr>
        <w:pStyle w:val="Heading2"/>
        <w:rPr>
          <w:rFonts w:cs="Tahoma"/>
          <w:lang w:val="el-GR"/>
        </w:rPr>
      </w:pPr>
      <w:r w:rsidRPr="001E4247">
        <w:rPr>
          <w:rFonts w:cs="Tahoma"/>
          <w:lang w:val="el-GR"/>
        </w:rPr>
        <w:tab/>
      </w:r>
      <w:bookmarkStart w:id="506" w:name="_Ref40954198"/>
      <w:bookmarkStart w:id="507" w:name="_Ref55381059"/>
      <w:bookmarkStart w:id="508" w:name="_Toc97194331"/>
      <w:bookmarkStart w:id="509" w:name="_Toc97194466"/>
      <w:bookmarkStart w:id="510" w:name="_Toc97204951"/>
      <w:bookmarkStart w:id="511" w:name="_Toc129705120"/>
      <w:r w:rsidRPr="001E4247">
        <w:rPr>
          <w:rFonts w:cs="Tahoma"/>
          <w:lang w:val="el-GR"/>
        </w:rPr>
        <w:t>Παραλαβή του αντικειμένου της σύμβασης</w:t>
      </w:r>
      <w:bookmarkEnd w:id="506"/>
      <w:bookmarkEnd w:id="507"/>
      <w:bookmarkEnd w:id="508"/>
      <w:bookmarkEnd w:id="509"/>
      <w:bookmarkEnd w:id="510"/>
      <w:bookmarkEnd w:id="511"/>
      <w:r w:rsidRPr="001E4247">
        <w:rPr>
          <w:rFonts w:cs="Tahoma"/>
          <w:lang w:val="el-GR"/>
        </w:rPr>
        <w:t xml:space="preserve"> </w:t>
      </w:r>
    </w:p>
    <w:p w14:paraId="4CBB7854" w14:textId="24C398FE" w:rsidR="00B8528C" w:rsidRPr="001E4247" w:rsidRDefault="00B8528C" w:rsidP="00B8528C">
      <w:pPr>
        <w:rPr>
          <w:lang w:val="el-GR"/>
        </w:rPr>
      </w:pPr>
      <w:bookmarkStart w:id="512" w:name="_Hlk520910148"/>
      <w:r w:rsidRPr="001E4247">
        <w:rPr>
          <w:b/>
          <w:lang w:val="el-GR"/>
        </w:rPr>
        <w:t>6.3.1</w:t>
      </w:r>
      <w:r w:rsidRPr="001E4247">
        <w:rPr>
          <w:lang w:val="el-GR"/>
        </w:rPr>
        <w:t xml:space="preserve"> Η παραλαβή των παρεχόμενων υπηρεσιών ή παραδοτέων γίνεται από επιτροπή παραλαβής</w:t>
      </w:r>
      <w:r w:rsidR="000653F1" w:rsidRPr="001E4247">
        <w:rPr>
          <w:lang w:val="el-GR"/>
        </w:rPr>
        <w:t xml:space="preserve"> (τριμελή</w:t>
      </w:r>
      <w:r w:rsidR="00545346" w:rsidRPr="001E4247">
        <w:rPr>
          <w:lang w:val="el-GR"/>
        </w:rPr>
        <w:t>ς</w:t>
      </w:r>
      <w:r w:rsidR="000653F1" w:rsidRPr="001E4247">
        <w:rPr>
          <w:lang w:val="el-GR"/>
        </w:rPr>
        <w:t xml:space="preserve"> ή πενταμελή</w:t>
      </w:r>
      <w:r w:rsidR="00545346" w:rsidRPr="001E4247">
        <w:rPr>
          <w:lang w:val="el-GR"/>
        </w:rPr>
        <w:t>ς</w:t>
      </w:r>
      <w:r w:rsidR="000653F1" w:rsidRPr="001E4247">
        <w:rPr>
          <w:lang w:val="el-GR"/>
        </w:rPr>
        <w:t xml:space="preserve">) </w:t>
      </w:r>
      <w:r w:rsidRPr="001E4247">
        <w:rPr>
          <w:lang w:val="el-GR"/>
        </w:rPr>
        <w:t xml:space="preserve">που συγκροτείται, σύμφωνα με </w:t>
      </w:r>
      <w:r w:rsidR="000653F1" w:rsidRPr="001E4247">
        <w:rPr>
          <w:lang w:val="el-GR"/>
        </w:rPr>
        <w:t>το</w:t>
      </w:r>
      <w:r w:rsidRPr="001E4247">
        <w:rPr>
          <w:lang w:val="el-GR"/>
        </w:rPr>
        <w:t xml:space="preserve"> άρθρο 221, κατά τα αναλυτικώς αναφερόμενα στο Παράρτημα</w:t>
      </w:r>
      <w:r w:rsidR="00F85BB2" w:rsidRPr="001E4247">
        <w:rPr>
          <w:lang w:val="el-GR"/>
        </w:rPr>
        <w:t xml:space="preserve"> Ι</w:t>
      </w:r>
      <w:r w:rsidR="004B276C" w:rsidRPr="001E4247">
        <w:rPr>
          <w:lang w:val="el-GR"/>
        </w:rPr>
        <w:t xml:space="preserve"> </w:t>
      </w:r>
      <w:r w:rsidRPr="001E4247">
        <w:rPr>
          <w:lang w:val="el-GR"/>
        </w:rPr>
        <w:t>της παρούσας</w:t>
      </w:r>
      <w:r w:rsidR="004C54F8" w:rsidRPr="001E4247">
        <w:rPr>
          <w:lang w:val="el-GR"/>
        </w:rPr>
        <w:t xml:space="preserve"> όπου περιγράφεται η διαδικασία ελέγχου </w:t>
      </w:r>
      <w:r w:rsidR="00E47160" w:rsidRPr="001E4247">
        <w:rPr>
          <w:lang w:val="el-GR"/>
        </w:rPr>
        <w:t xml:space="preserve">ανά φάση υλοποίησης </w:t>
      </w:r>
      <w:r w:rsidR="004C54F8" w:rsidRPr="001E4247">
        <w:rPr>
          <w:lang w:val="el-GR"/>
        </w:rPr>
        <w:t>καθώς και το χρονοδιάγραμμα παράδοσης</w:t>
      </w:r>
      <w:r w:rsidRPr="001E4247">
        <w:rPr>
          <w:lang w:val="el-GR"/>
        </w:rPr>
        <w:t xml:space="preserve">. </w:t>
      </w:r>
    </w:p>
    <w:p w14:paraId="4F041804" w14:textId="77777777" w:rsidR="00B8528C" w:rsidRPr="001E4247" w:rsidRDefault="00B8528C" w:rsidP="00B8528C">
      <w:pPr>
        <w:rPr>
          <w:lang w:val="el-GR"/>
        </w:rPr>
      </w:pPr>
      <w:r w:rsidRPr="001E4247">
        <w:rPr>
          <w:b/>
          <w:lang w:val="el-GR"/>
        </w:rPr>
        <w:t>6.3.2</w:t>
      </w:r>
      <w:r w:rsidRPr="001E4247">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1E4247">
        <w:rPr>
          <w:lang w:val="el-GR"/>
        </w:rPr>
        <w:t>αποφαινομένου</w:t>
      </w:r>
      <w:proofErr w:type="spellEnd"/>
      <w:r w:rsidRPr="001E4247">
        <w:rPr>
          <w:lang w:val="el-GR"/>
        </w:rPr>
        <w:t xml:space="preserve"> οργάνου, β) είτε εισηγείται για την παραλαβή με παρατηρήσεις ή την απόρριψη των </w:t>
      </w:r>
      <w:proofErr w:type="spellStart"/>
      <w:r w:rsidRPr="001E4247">
        <w:rPr>
          <w:lang w:val="el-GR"/>
        </w:rPr>
        <w:t>παρεχομένων</w:t>
      </w:r>
      <w:proofErr w:type="spellEnd"/>
      <w:r w:rsidRPr="001E4247">
        <w:rPr>
          <w:lang w:val="el-GR"/>
        </w:rPr>
        <w:t xml:space="preserve"> υπηρεσιών ή παραδοτέων, σύμφωνα με τις παραγράφους 3 και 4. Τα ανωτέρω εφαρμόζονται και σε τμηματικές παραλαβές. </w:t>
      </w:r>
    </w:p>
    <w:p w14:paraId="6B1A21B3" w14:textId="77777777" w:rsidR="00B8528C" w:rsidRPr="001E4247" w:rsidRDefault="00B8528C" w:rsidP="00B8528C">
      <w:pPr>
        <w:rPr>
          <w:lang w:val="el-GR"/>
        </w:rPr>
      </w:pPr>
      <w:r w:rsidRPr="001E4247">
        <w:rPr>
          <w:b/>
          <w:lang w:val="el-GR"/>
        </w:rPr>
        <w:lastRenderedPageBreak/>
        <w:t>6.3.3</w:t>
      </w:r>
      <w:r w:rsidRPr="001E4247">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1E4247">
        <w:rPr>
          <w:lang w:val="el-GR"/>
        </w:rPr>
        <w:t>καταλληλότητα</w:t>
      </w:r>
      <w:proofErr w:type="spellEnd"/>
      <w:r w:rsidRPr="001E4247">
        <w:rPr>
          <w:lang w:val="el-GR"/>
        </w:rPr>
        <w:t xml:space="preserve"> των παρεχόμενων υπηρεσιών ή παραδοτέων και συνεπώς αν μπορούν οι τελευταίες να καλύψουν τις σχετικές ανάγκες. </w:t>
      </w:r>
    </w:p>
    <w:p w14:paraId="648BBE78" w14:textId="77777777" w:rsidR="00B8528C" w:rsidRPr="001E4247" w:rsidRDefault="00B8528C" w:rsidP="00B8528C">
      <w:pPr>
        <w:rPr>
          <w:lang w:val="el-GR"/>
        </w:rPr>
      </w:pPr>
      <w:r w:rsidRPr="001E4247">
        <w:rPr>
          <w:b/>
          <w:lang w:val="el-GR"/>
        </w:rPr>
        <w:t>6.3.4</w:t>
      </w:r>
      <w:r w:rsidRPr="001E4247">
        <w:rPr>
          <w:lang w:val="el-GR"/>
        </w:rPr>
        <w:t xml:space="preserve"> Για την εφαρμογή της προηγούμενης παραγράφου ορίζονται τα ακόλουθα: </w:t>
      </w:r>
    </w:p>
    <w:p w14:paraId="6016F7E7" w14:textId="77777777" w:rsidR="00B8528C" w:rsidRPr="001E4247" w:rsidRDefault="00B8528C" w:rsidP="00B8528C">
      <w:pPr>
        <w:rPr>
          <w:lang w:val="el-GR"/>
        </w:rPr>
      </w:pPr>
      <w:r w:rsidRPr="001E4247">
        <w:rPr>
          <w:lang w:val="el-GR"/>
        </w:rPr>
        <w:t xml:space="preserve">α) Στην περίπτωση που διαπιστωθεί ότι, δεν επηρεάζεται η </w:t>
      </w:r>
      <w:proofErr w:type="spellStart"/>
      <w:r w:rsidRPr="001E4247">
        <w:rPr>
          <w:lang w:val="el-GR"/>
        </w:rPr>
        <w:t>καταλληλότητα</w:t>
      </w:r>
      <w:proofErr w:type="spellEnd"/>
      <w:r w:rsidRPr="001E4247">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C3151DA" w14:textId="77777777" w:rsidR="00B8528C" w:rsidRPr="001E4247" w:rsidRDefault="00B8528C" w:rsidP="00B8528C">
      <w:pPr>
        <w:rPr>
          <w:lang w:val="el-GR"/>
        </w:rPr>
      </w:pPr>
      <w:r w:rsidRPr="001E4247">
        <w:rPr>
          <w:lang w:val="el-GR"/>
        </w:rPr>
        <w:t xml:space="preserve">β) Αν διαπιστωθεί ότι επηρεάζεται η </w:t>
      </w:r>
      <w:proofErr w:type="spellStart"/>
      <w:r w:rsidRPr="001E4247">
        <w:rPr>
          <w:lang w:val="el-GR"/>
        </w:rPr>
        <w:t>καταλληλότητα</w:t>
      </w:r>
      <w:proofErr w:type="spellEnd"/>
      <w:r w:rsidRPr="001E4247">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1E4247">
        <w:rPr>
          <w:lang w:val="el-GR"/>
        </w:rPr>
        <w:t>οριζομένων</w:t>
      </w:r>
      <w:proofErr w:type="spellEnd"/>
      <w:r w:rsidRPr="001E4247">
        <w:rPr>
          <w:lang w:val="el-GR"/>
        </w:rPr>
        <w:t xml:space="preserve"> στο άρθρο 220. </w:t>
      </w:r>
    </w:p>
    <w:p w14:paraId="3B1DF87B" w14:textId="77777777" w:rsidR="00B8528C" w:rsidRPr="001E4247" w:rsidRDefault="00B8528C" w:rsidP="00B8528C">
      <w:pPr>
        <w:rPr>
          <w:lang w:val="el-GR"/>
        </w:rPr>
      </w:pPr>
      <w:r w:rsidRPr="001E4247">
        <w:rPr>
          <w:b/>
          <w:lang w:val="el-GR"/>
        </w:rPr>
        <w:t>6.3.5</w:t>
      </w:r>
      <w:r w:rsidRPr="001E4247">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1E4247">
        <w:rPr>
          <w:lang w:val="el-GR"/>
        </w:rPr>
        <w:t>συντελεσθεί</w:t>
      </w:r>
      <w:proofErr w:type="spellEnd"/>
      <w:r w:rsidRPr="001E4247">
        <w:rPr>
          <w:lang w:val="el-GR"/>
        </w:rPr>
        <w:t xml:space="preserve"> αυτοδίκαια. </w:t>
      </w:r>
    </w:p>
    <w:p w14:paraId="6FB33150" w14:textId="293A756E" w:rsidR="00BB555C" w:rsidRPr="001E4247" w:rsidRDefault="00B8528C" w:rsidP="00BB555C">
      <w:pPr>
        <w:rPr>
          <w:lang w:val="el-GR"/>
        </w:rPr>
      </w:pPr>
      <w:r w:rsidRPr="001E4247">
        <w:rPr>
          <w:b/>
          <w:lang w:val="el-GR"/>
        </w:rPr>
        <w:t>6.3.6</w:t>
      </w:r>
      <w:r w:rsidRPr="001E4247">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1E4247">
        <w:rPr>
          <w:lang w:val="el-GR"/>
        </w:rPr>
        <w:t>αποφαινομένου</w:t>
      </w:r>
      <w:proofErr w:type="spellEnd"/>
      <w:r w:rsidRPr="001E4247">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1E4247">
        <w:rPr>
          <w:lang w:val="el-GR"/>
        </w:rPr>
        <w:t>προβλεπομένων</w:t>
      </w:r>
      <w:proofErr w:type="spellEnd"/>
      <w:r w:rsidRPr="001E4247">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513" w:name="_Hlk9421462"/>
      <w:bookmarkEnd w:id="512"/>
    </w:p>
    <w:p w14:paraId="2969AD69" w14:textId="77777777" w:rsidR="00CE12C7" w:rsidRPr="001E4247" w:rsidRDefault="00CE12C7">
      <w:pPr>
        <w:rPr>
          <w:lang w:val="el-GR"/>
        </w:rPr>
      </w:pPr>
    </w:p>
    <w:bookmarkEnd w:id="513"/>
    <w:p w14:paraId="562E591A" w14:textId="77777777" w:rsidR="008338F0" w:rsidRPr="001E4247" w:rsidRDefault="003355E7" w:rsidP="003A109E">
      <w:pPr>
        <w:pStyle w:val="Heading2"/>
        <w:rPr>
          <w:rFonts w:cs="Tahoma"/>
          <w:lang w:val="el-GR"/>
        </w:rPr>
      </w:pPr>
      <w:r w:rsidRPr="001E4247">
        <w:rPr>
          <w:rFonts w:cs="Tahoma"/>
          <w:lang w:val="el-GR"/>
        </w:rPr>
        <w:tab/>
      </w:r>
      <w:bookmarkStart w:id="514" w:name="_Ref496625354"/>
      <w:bookmarkStart w:id="515" w:name="_Toc97194332"/>
      <w:bookmarkStart w:id="516" w:name="_Toc97194467"/>
      <w:bookmarkStart w:id="517" w:name="_Toc97204952"/>
      <w:bookmarkStart w:id="518" w:name="_Toc129705121"/>
      <w:r w:rsidRPr="001E4247">
        <w:rPr>
          <w:rFonts w:cs="Tahoma"/>
          <w:lang w:val="el-GR"/>
        </w:rPr>
        <w:t>Απόρριψη παραδοτέων – Αντικατάσταση</w:t>
      </w:r>
      <w:bookmarkEnd w:id="514"/>
      <w:bookmarkEnd w:id="515"/>
      <w:bookmarkEnd w:id="516"/>
      <w:bookmarkEnd w:id="517"/>
      <w:bookmarkEnd w:id="518"/>
      <w:r w:rsidRPr="001E4247">
        <w:rPr>
          <w:rFonts w:cs="Tahoma"/>
          <w:lang w:val="el-GR"/>
        </w:rPr>
        <w:t xml:space="preserve"> </w:t>
      </w:r>
    </w:p>
    <w:p w14:paraId="4B1D30FB" w14:textId="32749BC2" w:rsidR="000653F1" w:rsidRPr="001E4247" w:rsidRDefault="000653F1" w:rsidP="000653F1">
      <w:pPr>
        <w:rPr>
          <w:lang w:val="el-GR"/>
        </w:rPr>
      </w:pPr>
      <w:r w:rsidRPr="001E4247">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496607484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5.2</w:t>
      </w:r>
      <w:r w:rsidR="00355E7C" w:rsidRPr="001E4247">
        <w:fldChar w:fldCharType="end"/>
      </w:r>
      <w:r w:rsidRPr="001E4247">
        <w:rPr>
          <w:lang w:val="el-GR"/>
        </w:rPr>
        <w:t xml:space="preserve"> </w:t>
      </w:r>
      <w:r w:rsidRPr="001E4247">
        <w:rPr>
          <w:rFonts w:eastAsia="SimSun"/>
          <w:lang w:val="el-GR"/>
        </w:rPr>
        <w:t>της παρούσας, λόγω εκπρόθεσμης παράδοσης.</w:t>
      </w:r>
    </w:p>
    <w:p w14:paraId="39ECF4A9" w14:textId="77777777" w:rsidR="000653F1" w:rsidRPr="001E4247" w:rsidRDefault="000653F1" w:rsidP="000653F1">
      <w:pPr>
        <w:rPr>
          <w:lang w:val="el-GR"/>
        </w:rPr>
      </w:pPr>
      <w:r w:rsidRPr="001E4247">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272CB50" w14:textId="77777777" w:rsidR="00D92E5F" w:rsidRPr="001E4247" w:rsidRDefault="00D92E5F" w:rsidP="000F6FD9">
      <w:pPr>
        <w:rPr>
          <w:lang w:val="el-GR"/>
        </w:rPr>
      </w:pPr>
    </w:p>
    <w:p w14:paraId="18EEA6B0" w14:textId="77777777" w:rsidR="008338F0" w:rsidRPr="001E4247" w:rsidRDefault="008338F0">
      <w:pPr>
        <w:rPr>
          <w:i/>
          <w:iCs/>
          <w:color w:val="5B9BD5"/>
          <w:spacing w:val="5"/>
          <w:kern w:val="1"/>
          <w:lang w:val="el-GR"/>
        </w:rPr>
      </w:pPr>
      <w:bookmarkStart w:id="519" w:name="_Toc74566947"/>
      <w:bookmarkStart w:id="520" w:name="_Toc74566948"/>
      <w:bookmarkStart w:id="521" w:name="_Toc74566949"/>
      <w:bookmarkStart w:id="522" w:name="_Toc74566950"/>
      <w:bookmarkStart w:id="523" w:name="_Toc74566951"/>
      <w:bookmarkEnd w:id="519"/>
      <w:bookmarkEnd w:id="520"/>
      <w:bookmarkEnd w:id="521"/>
      <w:bookmarkEnd w:id="522"/>
      <w:bookmarkEnd w:id="523"/>
    </w:p>
    <w:p w14:paraId="167D73A0" w14:textId="77777777" w:rsidR="008338F0" w:rsidRPr="001E4247" w:rsidRDefault="003355E7" w:rsidP="003329FF">
      <w:pPr>
        <w:pStyle w:val="Heading1"/>
        <w:numPr>
          <w:ilvl w:val="0"/>
          <w:numId w:val="0"/>
        </w:numPr>
        <w:ind w:left="432" w:hanging="432"/>
        <w:rPr>
          <w:lang w:val="el-GR"/>
        </w:rPr>
      </w:pPr>
      <w:bookmarkStart w:id="524" w:name="_Toc97194469"/>
      <w:bookmarkStart w:id="525" w:name="_Toc97204954"/>
      <w:bookmarkStart w:id="526" w:name="_Toc129705122"/>
      <w:r w:rsidRPr="001E4247">
        <w:rPr>
          <w:lang w:val="el-GR"/>
        </w:rPr>
        <w:lastRenderedPageBreak/>
        <w:t>ΠΑΡΑΡΤΗΜΑΤΑ</w:t>
      </w:r>
      <w:bookmarkEnd w:id="524"/>
      <w:bookmarkEnd w:id="525"/>
      <w:bookmarkEnd w:id="526"/>
    </w:p>
    <w:p w14:paraId="65C971C0" w14:textId="77777777" w:rsidR="008338F0" w:rsidRPr="001E4247" w:rsidRDefault="003355E7" w:rsidP="003329FF">
      <w:pPr>
        <w:pStyle w:val="Heading2"/>
        <w:numPr>
          <w:ilvl w:val="0"/>
          <w:numId w:val="0"/>
        </w:numPr>
        <w:tabs>
          <w:tab w:val="clear" w:pos="567"/>
        </w:tabs>
        <w:rPr>
          <w:rFonts w:cs="Tahoma"/>
          <w:lang w:val="el-GR"/>
        </w:rPr>
      </w:pPr>
      <w:bookmarkStart w:id="527" w:name="_Ref496625830"/>
      <w:bookmarkStart w:id="528" w:name="_Toc97194334"/>
      <w:bookmarkStart w:id="529" w:name="_Toc97194470"/>
      <w:bookmarkStart w:id="530" w:name="_Toc97204955"/>
      <w:bookmarkStart w:id="531" w:name="_Toc129705123"/>
      <w:bookmarkStart w:id="532" w:name="_Ref496625399"/>
      <w:r w:rsidRPr="001E4247">
        <w:rPr>
          <w:rFonts w:cs="Tahoma"/>
          <w:lang w:val="el-GR"/>
        </w:rPr>
        <w:t>ΠΑΡΑΡΤΗΜΑ Ι – Αναλυτική Περιγραφή Φυσικού και Οικονομικού Αντικειμένου της Σύμβασης</w:t>
      </w:r>
      <w:bookmarkEnd w:id="527"/>
      <w:bookmarkEnd w:id="528"/>
      <w:bookmarkEnd w:id="529"/>
      <w:bookmarkEnd w:id="530"/>
      <w:bookmarkEnd w:id="531"/>
      <w:r w:rsidRPr="001E4247">
        <w:rPr>
          <w:rFonts w:cs="Tahoma"/>
          <w:lang w:val="el-GR"/>
        </w:rPr>
        <w:t xml:space="preserve"> </w:t>
      </w:r>
      <w:bookmarkEnd w:id="532"/>
    </w:p>
    <w:p w14:paraId="7C1DCE87" w14:textId="77777777" w:rsidR="00FB5552" w:rsidRPr="001E4247" w:rsidRDefault="00FB5552" w:rsidP="00A05D2C">
      <w:pPr>
        <w:autoSpaceDE w:val="0"/>
        <w:autoSpaceDN w:val="0"/>
        <w:adjustRightInd w:val="0"/>
        <w:spacing w:after="0"/>
        <w:rPr>
          <w:rFonts w:eastAsia="SimSun"/>
          <w:i/>
          <w:color w:val="5B9BD5"/>
          <w:lang w:val="el-GR"/>
        </w:rPr>
      </w:pPr>
    </w:p>
    <w:p w14:paraId="5B5FCA36" w14:textId="2BDDDA74" w:rsidR="00152EC1" w:rsidRPr="001E4247" w:rsidRDefault="00152EC1" w:rsidP="00152EC1">
      <w:pPr>
        <w:rPr>
          <w:lang w:val="el-GR"/>
        </w:rPr>
      </w:pPr>
      <w:r w:rsidRPr="001E4247">
        <w:rPr>
          <w:lang w:val="el-GR"/>
        </w:rPr>
        <w:t>Το ζήτημα της μετάβασης των δικτύων πρόσβασης στην επόμενη γενιά υποδομών (</w:t>
      </w:r>
      <w:r w:rsidRPr="001E4247">
        <w:t>Next</w:t>
      </w:r>
      <w:r w:rsidRPr="001E4247">
        <w:rPr>
          <w:lang w:val="el-GR"/>
        </w:rPr>
        <w:t xml:space="preserve"> </w:t>
      </w:r>
      <w:r w:rsidRPr="001E4247">
        <w:t>Generation</w:t>
      </w:r>
      <w:r w:rsidRPr="001E4247">
        <w:rPr>
          <w:lang w:val="el-GR"/>
        </w:rPr>
        <w:t xml:space="preserve"> </w:t>
      </w:r>
      <w:r w:rsidRPr="001E4247">
        <w:t>Access</w:t>
      </w:r>
      <w:r w:rsidRPr="001E4247">
        <w:rPr>
          <w:lang w:val="el-GR"/>
        </w:rPr>
        <w:t xml:space="preserve"> </w:t>
      </w:r>
      <w:r w:rsidRPr="001E4247">
        <w:rPr>
          <w:lang w:val="en-US"/>
        </w:rPr>
        <w:t>Networks</w:t>
      </w:r>
      <w:r w:rsidRPr="001E4247">
        <w:rPr>
          <w:lang w:val="el-GR"/>
        </w:rPr>
        <w:t xml:space="preserve">) έχει τεθεί πολύ ψηλά στην ατζέντα της Ευρωπαϊκής Ένωσης, η οποία έχει θέσει φιλόδοξους στόχους για τη διαθεσιμότητα και διείσδυση των σχετικών υποδομών μέσα στα επόμενα χρόνια. Η πρόσφατη στρατηγική ‘2030 </w:t>
      </w:r>
      <w:r w:rsidRPr="001E4247">
        <w:t>Digital</w:t>
      </w:r>
      <w:r w:rsidRPr="001E4247">
        <w:rPr>
          <w:lang w:val="el-GR"/>
        </w:rPr>
        <w:t xml:space="preserve"> </w:t>
      </w:r>
      <w:r w:rsidRPr="001E4247">
        <w:t>Compass</w:t>
      </w:r>
      <w:r w:rsidRPr="001E4247">
        <w:rPr>
          <w:lang w:val="el-GR"/>
        </w:rPr>
        <w:t xml:space="preserve">: </w:t>
      </w:r>
      <w:r w:rsidRPr="001E4247">
        <w:t>the</w:t>
      </w:r>
      <w:r w:rsidRPr="001E4247">
        <w:rPr>
          <w:lang w:val="el-GR"/>
        </w:rPr>
        <w:t xml:space="preserve"> </w:t>
      </w:r>
      <w:r w:rsidRPr="001E4247">
        <w:t>European</w:t>
      </w:r>
      <w:r w:rsidRPr="001E4247">
        <w:rPr>
          <w:lang w:val="el-GR"/>
        </w:rPr>
        <w:t xml:space="preserve"> </w:t>
      </w:r>
      <w:r w:rsidRPr="001E4247">
        <w:t>way</w:t>
      </w:r>
      <w:r w:rsidRPr="001E4247">
        <w:rPr>
          <w:lang w:val="el-GR"/>
        </w:rPr>
        <w:t xml:space="preserve"> </w:t>
      </w:r>
      <w:r w:rsidRPr="001E4247">
        <w:t>for</w:t>
      </w:r>
      <w:r w:rsidRPr="001E4247">
        <w:rPr>
          <w:lang w:val="el-GR"/>
        </w:rPr>
        <w:t xml:space="preserve"> </w:t>
      </w:r>
      <w:r w:rsidRPr="001E4247">
        <w:t>the</w:t>
      </w:r>
      <w:r w:rsidRPr="001E4247">
        <w:rPr>
          <w:lang w:val="el-GR"/>
        </w:rPr>
        <w:t xml:space="preserve"> </w:t>
      </w:r>
      <w:r w:rsidRPr="001E4247">
        <w:t>Digital</w:t>
      </w:r>
      <w:r w:rsidRPr="001E4247">
        <w:rPr>
          <w:lang w:val="el-GR"/>
        </w:rPr>
        <w:t xml:space="preserve"> </w:t>
      </w:r>
      <w:r w:rsidRPr="001E4247">
        <w:t>Decade</w:t>
      </w:r>
      <w:r w:rsidRPr="001E4247">
        <w:rPr>
          <w:lang w:val="el-GR"/>
        </w:rPr>
        <w:t>’</w:t>
      </w:r>
      <w:r w:rsidRPr="001E4247">
        <w:rPr>
          <w:rFonts w:ascii="Verdana" w:eastAsia="Verdana" w:hAnsi="Verdana" w:cs="Verdana"/>
          <w:vertAlign w:val="superscript"/>
        </w:rPr>
        <w:footnoteReference w:id="29"/>
      </w:r>
      <w:r w:rsidRPr="001E4247">
        <w:rPr>
          <w:lang w:val="el-GR"/>
        </w:rPr>
        <w:t xml:space="preserve"> που επικυρώνει την υφιστάμενη από το 2016 στρατηγική ‘</w:t>
      </w:r>
      <w:r w:rsidRPr="001E4247">
        <w:t>Towards</w:t>
      </w:r>
      <w:r w:rsidRPr="001E4247">
        <w:rPr>
          <w:lang w:val="el-GR"/>
        </w:rPr>
        <w:t xml:space="preserve"> </w:t>
      </w:r>
      <w:r w:rsidRPr="001E4247">
        <w:t>a</w:t>
      </w:r>
      <w:r w:rsidRPr="001E4247">
        <w:rPr>
          <w:lang w:val="el-GR"/>
        </w:rPr>
        <w:t xml:space="preserve"> </w:t>
      </w:r>
      <w:r w:rsidRPr="001E4247">
        <w:t>European</w:t>
      </w:r>
      <w:r w:rsidRPr="001E4247">
        <w:rPr>
          <w:lang w:val="el-GR"/>
        </w:rPr>
        <w:t xml:space="preserve"> </w:t>
      </w:r>
      <w:r w:rsidRPr="001E4247">
        <w:t>Gigabit</w:t>
      </w:r>
      <w:r w:rsidRPr="001E4247">
        <w:rPr>
          <w:lang w:val="el-GR"/>
        </w:rPr>
        <w:t xml:space="preserve"> </w:t>
      </w:r>
      <w:r w:rsidRPr="001E4247">
        <w:t>Society</w:t>
      </w:r>
      <w:r w:rsidRPr="001E4247">
        <w:rPr>
          <w:lang w:val="el-GR"/>
        </w:rPr>
        <w:t>’</w:t>
      </w:r>
      <w:r w:rsidRPr="001E4247">
        <w:rPr>
          <w:rFonts w:ascii="Verdana" w:eastAsia="Verdana" w:hAnsi="Verdana" w:cs="Verdana"/>
          <w:vertAlign w:val="superscript"/>
        </w:rPr>
        <w:footnoteReference w:id="30"/>
      </w:r>
      <w:r w:rsidRPr="001E4247">
        <w:rPr>
          <w:rFonts w:ascii="Verdana" w:eastAsia="Verdana" w:hAnsi="Verdana" w:cs="Verdana"/>
          <w:lang w:val="el-GR"/>
        </w:rPr>
        <w:t xml:space="preserve"> </w:t>
      </w:r>
      <w:r w:rsidRPr="001E4247">
        <w:rPr>
          <w:lang w:val="el-GR"/>
        </w:rPr>
        <w:t xml:space="preserve">θέτει ως στόχο </w:t>
      </w:r>
      <w:r w:rsidRPr="001E4247">
        <w:rPr>
          <w:b/>
          <w:lang w:val="el-GR"/>
        </w:rPr>
        <w:t xml:space="preserve">την κάλυψη όλων των ευρωπαϊκών νοικοκυριών με υποδομές </w:t>
      </w:r>
      <w:r w:rsidRPr="001E4247">
        <w:rPr>
          <w:b/>
        </w:rPr>
        <w:t>VHCN</w:t>
      </w:r>
      <w:r w:rsidRPr="001E4247">
        <w:rPr>
          <w:b/>
          <w:lang w:val="el-GR"/>
        </w:rPr>
        <w:t xml:space="preserve">, ικανές να προσφέρουν ταχύτητες </w:t>
      </w:r>
      <w:r w:rsidRPr="001E4247">
        <w:rPr>
          <w:b/>
        </w:rPr>
        <w:t>gigabit</w:t>
      </w:r>
      <w:r w:rsidRPr="001E4247">
        <w:rPr>
          <w:b/>
          <w:lang w:val="el-GR"/>
        </w:rPr>
        <w:t>,</w:t>
      </w:r>
      <w:sdt>
        <w:sdtPr>
          <w:rPr>
            <w:b/>
          </w:rPr>
          <w:tag w:val="goog_rdk_0"/>
          <w:id w:val="1582106451"/>
        </w:sdtPr>
        <w:sdtEndPr/>
        <w:sdtContent>
          <w:r w:rsidRPr="001E4247">
            <w:rPr>
              <w:b/>
              <w:lang w:val="el-GR"/>
            </w:rPr>
            <w:t xml:space="preserve"> </w:t>
          </w:r>
        </w:sdtContent>
      </w:sdt>
      <w:r w:rsidRPr="001E4247">
        <w:rPr>
          <w:b/>
          <w:lang w:val="el-GR"/>
        </w:rPr>
        <w:t>έως το έτος 2030</w:t>
      </w:r>
      <w:r w:rsidRPr="001E4247">
        <w:rPr>
          <w:lang w:val="el-GR"/>
        </w:rPr>
        <w:t xml:space="preserve">. Αυτή η πλήρης μετάβαση σε υποδομές </w:t>
      </w:r>
      <w:r w:rsidRPr="001E4247">
        <w:t>VHCN</w:t>
      </w:r>
      <w:r w:rsidRPr="001E4247">
        <w:rPr>
          <w:lang w:val="el-GR"/>
        </w:rPr>
        <w:t>, φέρνει στο προσκήνιο το ζήτημα του ‘παροπλισμού’ του δικτύου χαλκού (</w:t>
      </w:r>
      <w:r w:rsidRPr="001E4247">
        <w:t>copper</w:t>
      </w:r>
      <w:r w:rsidRPr="001E4247">
        <w:rPr>
          <w:lang w:val="el-GR"/>
        </w:rPr>
        <w:t xml:space="preserve"> </w:t>
      </w:r>
      <w:r w:rsidRPr="001E4247">
        <w:t>switch</w:t>
      </w:r>
      <w:r w:rsidRPr="001E4247">
        <w:rPr>
          <w:lang w:val="el-GR"/>
        </w:rPr>
        <w:t>-</w:t>
      </w:r>
      <w:r w:rsidRPr="001E4247">
        <w:t>off</w:t>
      </w:r>
      <w:r w:rsidRPr="001E4247">
        <w:rPr>
          <w:lang w:val="el-GR"/>
        </w:rPr>
        <w:t xml:space="preserve">) που εξακολουθεί να αποτελεί την κύρια υποδομή </w:t>
      </w:r>
      <w:proofErr w:type="spellStart"/>
      <w:r w:rsidRPr="001E4247">
        <w:rPr>
          <w:lang w:val="el-GR"/>
        </w:rPr>
        <w:t>ευρυζωνικής</w:t>
      </w:r>
      <w:proofErr w:type="spellEnd"/>
      <w:r w:rsidRPr="001E4247">
        <w:rPr>
          <w:lang w:val="el-GR"/>
        </w:rPr>
        <w:t xml:space="preserve"> πρόσβασης, μολονότι δεν κατασκευάστηκε για τον σκοπό αυτό.</w:t>
      </w:r>
    </w:p>
    <w:p w14:paraId="04DD7135" w14:textId="76018866" w:rsidR="00152EC1" w:rsidRPr="001E4247" w:rsidRDefault="00152EC1" w:rsidP="00152EC1">
      <w:pPr>
        <w:rPr>
          <w:lang w:val="el-GR"/>
        </w:rPr>
      </w:pPr>
      <w:r w:rsidRPr="001E4247">
        <w:rPr>
          <w:lang w:val="el-GR"/>
        </w:rPr>
        <w:t>Ο νέος Ευρωπαϊκός Κώδικας Ηλεκτρονικών Επικοινωνιών (Άρθρο 189 του Ν.47</w:t>
      </w:r>
      <w:r w:rsidR="00590B0D" w:rsidRPr="00B8034A">
        <w:rPr>
          <w:lang w:val="el-GR"/>
        </w:rPr>
        <w:t>27</w:t>
      </w:r>
      <w:r w:rsidRPr="001E4247">
        <w:rPr>
          <w:lang w:val="el-GR"/>
        </w:rPr>
        <w:t>/2020</w:t>
      </w:r>
      <w:r w:rsidRPr="001E4247">
        <w:rPr>
          <w:vertAlign w:val="superscript"/>
        </w:rPr>
        <w:footnoteReference w:id="31"/>
      </w:r>
      <w:r w:rsidRPr="001E4247">
        <w:rPr>
          <w:lang w:val="el-GR"/>
        </w:rPr>
        <w:t xml:space="preserve">), αναγνωρίζει </w:t>
      </w:r>
      <w:sdt>
        <w:sdtPr>
          <w:tag w:val="goog_rdk_1"/>
          <w:id w:val="371581402"/>
        </w:sdtPr>
        <w:sdtEndPr/>
        <w:sdtContent>
          <w:r w:rsidRPr="001E4247">
            <w:rPr>
              <w:lang w:val="el-GR"/>
            </w:rPr>
            <w:t xml:space="preserve">τις </w:t>
          </w:r>
        </w:sdtContent>
      </w:sdt>
      <w:r w:rsidRPr="001E4247">
        <w:rPr>
          <w:lang w:val="el-GR"/>
        </w:rPr>
        <w:t xml:space="preserve">σημαντικές προκλήσεις και δυσκολίες τις οποίες περιλαμβάνει ο παροπλισμός του δικτύου χαλκού και περιλαμβάνει συγκεκριμένες οδηγίες προς τις εθνικές αρχές για τη διευκόλυνση της μετάβασης. Μέχρι στιγμής, </w:t>
      </w:r>
      <w:r w:rsidR="00A06C5B" w:rsidRPr="00B8034A">
        <w:rPr>
          <w:lang w:val="el-GR"/>
        </w:rPr>
        <w:t>4</w:t>
      </w:r>
      <w:r w:rsidRPr="001E4247">
        <w:rPr>
          <w:lang w:val="el-GR"/>
        </w:rPr>
        <w:t xml:space="preserve"> ευρωπαϊκές χώρες</w:t>
      </w:r>
      <w:r w:rsidRPr="001E4247">
        <w:rPr>
          <w:vertAlign w:val="superscript"/>
        </w:rPr>
        <w:footnoteReference w:id="32"/>
      </w:r>
      <w:r w:rsidRPr="001E4247">
        <w:rPr>
          <w:lang w:val="el-GR"/>
        </w:rPr>
        <w:t xml:space="preserve"> έχουν ανακοινώσει σχέδια για το μερικό ή ολικό παροπλισμό του δικτύου χαλκού</w:t>
      </w:r>
      <w:r w:rsidR="00A06C5B" w:rsidRPr="00B8034A">
        <w:rPr>
          <w:lang w:val="el-GR"/>
        </w:rPr>
        <w:t xml:space="preserve"> </w:t>
      </w:r>
      <w:r w:rsidR="00A06C5B">
        <w:rPr>
          <w:lang w:val="el-GR"/>
        </w:rPr>
        <w:t>έως το 2030</w:t>
      </w:r>
      <w:r w:rsidRPr="001E4247">
        <w:rPr>
          <w:lang w:val="el-GR"/>
        </w:rPr>
        <w:t xml:space="preserve">, ενώ στη χώρα μας, </w:t>
      </w:r>
      <w:sdt>
        <w:sdtPr>
          <w:tag w:val="goog_rdk_2"/>
          <w:id w:val="-1659839526"/>
        </w:sdtPr>
        <w:sdtEndPr/>
        <w:sdtContent>
          <w:r w:rsidRPr="001E4247">
            <w:rPr>
              <w:lang w:val="el-GR"/>
            </w:rPr>
            <w:t>η</w:t>
          </w:r>
        </w:sdtContent>
      </w:sdt>
      <w:r w:rsidRPr="001E4247">
        <w:rPr>
          <w:lang w:val="el-GR"/>
        </w:rPr>
        <w:t xml:space="preserve"> ΕΕΤΤ, κοινοποίησε το Σχέδιο Μέτρων για τη ρύθμιση της αγοράς χονδρικής παροχής τοπικής πρόσβασης καθορίζοντας όρους και προϋποθέσεις για τη μετάβαση από τις παραδοσιακές υποδομές</w:t>
      </w:r>
      <w:r w:rsidRPr="001E4247">
        <w:rPr>
          <w:vertAlign w:val="superscript"/>
        </w:rPr>
        <w:footnoteReference w:id="33"/>
      </w:r>
      <w:r w:rsidRPr="001E4247">
        <w:rPr>
          <w:lang w:val="el-GR"/>
        </w:rPr>
        <w:t>.</w:t>
      </w:r>
    </w:p>
    <w:p w14:paraId="3E4CADD5" w14:textId="77777777" w:rsidR="00152EC1" w:rsidRPr="001E4247" w:rsidRDefault="00152EC1" w:rsidP="00152EC1">
      <w:pPr>
        <w:rPr>
          <w:lang w:val="el-GR"/>
        </w:rPr>
      </w:pPr>
      <w:r w:rsidRPr="001E4247">
        <w:rPr>
          <w:lang w:val="el-GR"/>
        </w:rPr>
        <w:t xml:space="preserve">Ωστόσο η μετάβαση δεν έχει μόνο ρυθμιστικές πτυχές (υπό την έννοια της διασφάλισης της ομαλής λειτουργίας της αγοράς μέσω του καθορισμού της διαδικασίας καθώς και των όρων και προϋποθέσεων για τον παροπλισμό του δικτύου), αλλά και ευρύτερες </w:t>
      </w:r>
      <w:proofErr w:type="spellStart"/>
      <w:r w:rsidRPr="001E4247">
        <w:rPr>
          <w:lang w:val="el-GR"/>
        </w:rPr>
        <w:t>κοινωνικο</w:t>
      </w:r>
      <w:proofErr w:type="spellEnd"/>
      <w:r w:rsidRPr="001E4247">
        <w:rPr>
          <w:lang w:val="el-GR"/>
        </w:rPr>
        <w:t xml:space="preserve">-οικονομικές προεκτάσεις, καθώς επηρεάζει άμεσα συνολικά τον τηλεπικοινωνιακό κλάδο, τις υφιστάμενες και σχεδιαζόμενες επενδύσεις ανάπτυξης δικτύων και την διαθεσιμότητα των </w:t>
      </w:r>
      <w:proofErr w:type="spellStart"/>
      <w:r w:rsidRPr="001E4247">
        <w:rPr>
          <w:lang w:val="el-GR"/>
        </w:rPr>
        <w:t>ευρυζωνικών</w:t>
      </w:r>
      <w:proofErr w:type="spellEnd"/>
      <w:r w:rsidRPr="001E4247">
        <w:rPr>
          <w:lang w:val="el-GR"/>
        </w:rPr>
        <w:t xml:space="preserve"> υπηρεσιών στους πολίτες. Συγκεκριμένα, </w:t>
      </w:r>
      <w:r w:rsidRPr="001E4247">
        <w:rPr>
          <w:b/>
          <w:lang w:val="el-GR"/>
        </w:rPr>
        <w:t xml:space="preserve">η ύπαρξη ενός σαφούς οδικού χάρτη που θα προσδιορίζει την χωρική και χρονική μετάβαση σε υποδομές </w:t>
      </w:r>
      <w:r w:rsidRPr="001E4247">
        <w:rPr>
          <w:b/>
        </w:rPr>
        <w:t>VHCN</w:t>
      </w:r>
      <w:r w:rsidRPr="001E4247">
        <w:rPr>
          <w:b/>
          <w:lang w:val="el-GR"/>
        </w:rPr>
        <w:t>, μπορεί να επιταχύνει την υλοποίηση των υφιστάμενων επενδυτικών σχεδίων και να δημιουργήσει περιβάλλον επενδυτικής βεβαιότητας για νέες,</w:t>
      </w:r>
      <w:r w:rsidRPr="001E4247">
        <w:rPr>
          <w:lang w:val="el-GR"/>
        </w:rPr>
        <w:t xml:space="preserve"> λόγω της εξάλειψης του κινδύνου της ζήτησης από τα επενδυτικά σχέδια (λόγω της παράλληλης λειτουργίας ανταγωνιστικών υποδομών παλαιότερης γενιάς παραμένει επισφαλής ο βαθμός και η ταχύτητα μετάβασης των τελικών χρηστών στις νέες υποδομές). Είναι χαρακτηριστικό ότι, τόσο στην διαβούλευση για το Εθνικό </w:t>
      </w:r>
      <w:proofErr w:type="spellStart"/>
      <w:r w:rsidRPr="001E4247">
        <w:rPr>
          <w:lang w:val="el-GR"/>
        </w:rPr>
        <w:t>Ευρυζωνικό</w:t>
      </w:r>
      <w:proofErr w:type="spellEnd"/>
      <w:r w:rsidRPr="001E4247">
        <w:rPr>
          <w:lang w:val="el-GR"/>
        </w:rPr>
        <w:t xml:space="preserve"> Σχέδιο όσο και κατά τον ανταγωνιστικό διάλογο του έργου </w:t>
      </w:r>
      <w:r w:rsidRPr="001E4247">
        <w:t>UFBB</w:t>
      </w:r>
      <w:r w:rsidRPr="001E4247">
        <w:rPr>
          <w:lang w:val="el-GR"/>
        </w:rPr>
        <w:t xml:space="preserve">, εκφράστηκαν σοβαρές ανησυχίες για την πιθανή επίπτωση που θα έχει στην ζήτηση για νέες </w:t>
      </w:r>
      <w:proofErr w:type="spellStart"/>
      <w:r w:rsidRPr="001E4247">
        <w:rPr>
          <w:lang w:val="el-GR"/>
        </w:rPr>
        <w:t>ευρυζωνικές</w:t>
      </w:r>
      <w:proofErr w:type="spellEnd"/>
      <w:r w:rsidRPr="001E4247">
        <w:rPr>
          <w:lang w:val="el-GR"/>
        </w:rPr>
        <w:t xml:space="preserve"> υπηρεσίες η παράλληλη λειτουργία του δικτύου χαλκού.</w:t>
      </w:r>
    </w:p>
    <w:p w14:paraId="1EB5AB55" w14:textId="22416F7F" w:rsidR="00152EC1" w:rsidRPr="001E4247" w:rsidRDefault="00152EC1" w:rsidP="00152EC1">
      <w:pPr>
        <w:rPr>
          <w:lang w:val="el-GR"/>
        </w:rPr>
      </w:pPr>
      <w:r w:rsidRPr="001E4247">
        <w:t>T</w:t>
      </w:r>
      <w:r w:rsidRPr="001E4247">
        <w:rPr>
          <w:lang w:val="el-GR"/>
        </w:rPr>
        <w:t xml:space="preserve">ο Εθνικό </w:t>
      </w:r>
      <w:proofErr w:type="spellStart"/>
      <w:r w:rsidRPr="001E4247">
        <w:rPr>
          <w:lang w:val="el-GR"/>
        </w:rPr>
        <w:t>Ευρυζωνικό</w:t>
      </w:r>
      <w:proofErr w:type="spellEnd"/>
      <w:r w:rsidRPr="001E4247">
        <w:rPr>
          <w:lang w:val="el-GR"/>
        </w:rPr>
        <w:t xml:space="preserve"> Σχέδιο</w:t>
      </w:r>
      <w:r w:rsidR="00D90DFC">
        <w:rPr>
          <w:rStyle w:val="FootnoteReference"/>
          <w:lang w:val="el-GR"/>
        </w:rPr>
        <w:footnoteReference w:id="34"/>
      </w:r>
      <w:r w:rsidRPr="001E4247">
        <w:rPr>
          <w:lang w:val="el-GR"/>
        </w:rPr>
        <w:t xml:space="preserve">, διαθέτει περιορισμένους πόρους για την χρηματοδότηση έργων δημόσιας παρέμβασης κατά τη νέα προγραμματική περίοδο. Εκτιμάται ότι η ύπαρξη ενός οδικού χάρτη για το σταδιακό παροπλισμό του δικτύου χαλκού θα δώσει την κατεύθυνση στην αγορά και θα συμβάλει στην αύξηση των ιδιωτικών επενδύσεων ανάπτυξης δικτύων επιτρέποντας την επίτευξη </w:t>
      </w:r>
      <w:r w:rsidRPr="001E4247">
        <w:rPr>
          <w:lang w:val="el-GR"/>
        </w:rPr>
        <w:lastRenderedPageBreak/>
        <w:t>των εθνικών στρατηγικών στόχων μέσω της βέλτιστης αξιοποίησης των περιορισμένων διαθέσιμων πόρων.</w:t>
      </w:r>
    </w:p>
    <w:p w14:paraId="59CC5CED" w14:textId="4B8B5CF1" w:rsidR="00152EC1" w:rsidRPr="001E4247" w:rsidRDefault="00152EC1" w:rsidP="00152EC1">
      <w:pPr>
        <w:suppressAutoHyphens w:val="0"/>
        <w:spacing w:before="100" w:beforeAutospacing="1" w:after="100" w:afterAutospacing="1"/>
        <w:rPr>
          <w:b/>
          <w:bCs/>
          <w:color w:val="000000"/>
          <w:lang w:val="el-GR" w:eastAsia="el-GR"/>
        </w:rPr>
      </w:pPr>
      <w:r w:rsidRPr="001E4247">
        <w:rPr>
          <w:lang w:val="el-GR"/>
        </w:rPr>
        <w:t xml:space="preserve">Θα πρέπει, ωστόσο, να αναγνωριστεί ότι ο παροπλισμός του δικτύου χαλκού εμπεριέχει σημαντικές προκλήσεις και, ενδεχομένως, απαιτείται η ανάληψη υποστηρικτικών μέτρων από την πλευρά της Πολιτείας για την αντιμετώπιση τους και την επιτάχυνση της διαδικασίας. Οι προκλήσεις αυτές προέρχονται από την πλευρά της ζήτησης καθώς μέρος της συνδρομητικής βάσης, ιδιαίτερα σε κάποιες γεωγραφικές περιοχές, </w:t>
      </w:r>
      <w:sdt>
        <w:sdtPr>
          <w:tag w:val="goog_rdk_11"/>
          <w:id w:val="1016203804"/>
        </w:sdtPr>
        <w:sdtEndPr/>
        <w:sdtContent>
          <w:r w:rsidRPr="001E4247">
            <w:rPr>
              <w:lang w:val="el-GR"/>
            </w:rPr>
            <w:t xml:space="preserve">έχει μειωμένα κίνητρα να μεταβεί </w:t>
          </w:r>
        </w:sdtContent>
      </w:sdt>
      <w:r w:rsidRPr="001E4247">
        <w:rPr>
          <w:lang w:val="el-GR"/>
        </w:rPr>
        <w:t xml:space="preserve">στα νέα δίκτυα </w:t>
      </w:r>
      <w:sdt>
        <w:sdtPr>
          <w:tag w:val="goog_rdk_13"/>
          <w:id w:val="-712660926"/>
        </w:sdtPr>
        <w:sdtEndPr/>
        <w:sdtContent>
          <w:r w:rsidRPr="001E4247">
            <w:rPr>
              <w:lang w:val="el-GR"/>
            </w:rPr>
            <w:t xml:space="preserve">κάτι που θα διευκόλυνε </w:t>
          </w:r>
        </w:sdtContent>
      </w:sdt>
      <w:r w:rsidRPr="001E4247">
        <w:rPr>
          <w:lang w:val="el-GR"/>
        </w:rPr>
        <w:t>τον παροπλισμό του δικτύου χαλκού. Το ίδιο, ενδεχομένως</w:t>
      </w:r>
      <w:sdt>
        <w:sdtPr>
          <w:tag w:val="goog_rdk_15"/>
          <w:id w:val="305439880"/>
        </w:sdtPr>
        <w:sdtEndPr/>
        <w:sdtContent>
          <w:r w:rsidRPr="001E4247">
            <w:rPr>
              <w:lang w:val="el-GR"/>
            </w:rPr>
            <w:t>,</w:t>
          </w:r>
        </w:sdtContent>
      </w:sdt>
      <w:r w:rsidRPr="001E4247">
        <w:rPr>
          <w:lang w:val="el-GR"/>
        </w:rPr>
        <w:t xml:space="preserve"> ισχύει και από την πλευρά της προσφοράς καθώς, στις λιγότερο ελκυστικές γεωγραφικές περιοχές, οι </w:t>
      </w:r>
      <w:proofErr w:type="spellStart"/>
      <w:r w:rsidRPr="001E4247">
        <w:rPr>
          <w:lang w:val="el-GR"/>
        </w:rPr>
        <w:t>πάροχοι</w:t>
      </w:r>
      <w:proofErr w:type="spellEnd"/>
      <w:r w:rsidRPr="001E4247">
        <w:rPr>
          <w:lang w:val="el-GR"/>
        </w:rPr>
        <w:t xml:space="preserve">, απούσης ισχυρής ζήτησης από την πλευρά των καταναλωτών για υπηρεσίες </w:t>
      </w:r>
      <w:proofErr w:type="spellStart"/>
      <w:r w:rsidRPr="001E4247">
        <w:rPr>
          <w:lang w:val="el-GR"/>
        </w:rPr>
        <w:t>υπερυψηλών</w:t>
      </w:r>
      <w:proofErr w:type="spellEnd"/>
      <w:r w:rsidRPr="001E4247">
        <w:rPr>
          <w:lang w:val="el-GR"/>
        </w:rPr>
        <w:t xml:space="preserve"> ταχυτήτων, έχουν οικονομικό κίνητρο να παραμείνουν όσο το δυνατό περισσότερο στο δίκτυο χαλκού επιμηκύνοντας την περίοδο αξιοποίησης των υφιστάμενων επενδύσεων τους σε αυτό.</w:t>
      </w:r>
    </w:p>
    <w:p w14:paraId="46452FDD" w14:textId="77777777" w:rsidR="0061094B" w:rsidRPr="001E4247" w:rsidRDefault="0061094B">
      <w:pPr>
        <w:suppressAutoHyphens w:val="0"/>
        <w:autoSpaceDE w:val="0"/>
        <w:rPr>
          <w:rFonts w:eastAsia="SimSun"/>
          <w:i/>
          <w:iCs/>
          <w:color w:val="5B9BD5"/>
          <w:lang w:val="el-GR"/>
        </w:rPr>
      </w:pPr>
    </w:p>
    <w:p w14:paraId="674A19F5" w14:textId="77777777" w:rsidR="008338F0" w:rsidRPr="001E4247" w:rsidRDefault="00A22261">
      <w:pPr>
        <w:pStyle w:val="Heading3"/>
        <w:numPr>
          <w:ilvl w:val="0"/>
          <w:numId w:val="37"/>
        </w:numPr>
        <w:rPr>
          <w:lang w:val="el-GR"/>
        </w:rPr>
      </w:pPr>
      <w:bookmarkStart w:id="533" w:name="_Toc107832032"/>
      <w:bookmarkStart w:id="534" w:name="_Toc97194335"/>
      <w:bookmarkStart w:id="535" w:name="_Toc97194471"/>
      <w:bookmarkStart w:id="536" w:name="_Ref97199257"/>
      <w:bookmarkStart w:id="537" w:name="_Toc97204956"/>
      <w:bookmarkStart w:id="538" w:name="_Toc129705124"/>
      <w:bookmarkEnd w:id="533"/>
      <w:r w:rsidRPr="001E4247">
        <w:rPr>
          <w:lang w:val="el-GR"/>
        </w:rPr>
        <w:t>Περιβάλλον της Σύμβασης</w:t>
      </w:r>
      <w:bookmarkEnd w:id="534"/>
      <w:bookmarkEnd w:id="535"/>
      <w:bookmarkEnd w:id="536"/>
      <w:bookmarkEnd w:id="537"/>
      <w:bookmarkEnd w:id="538"/>
    </w:p>
    <w:p w14:paraId="20D2C2B1" w14:textId="77777777" w:rsidR="00EE109D" w:rsidRPr="001E4247" w:rsidRDefault="00EE109D" w:rsidP="00CD2A7F">
      <w:pPr>
        <w:rPr>
          <w:rFonts w:eastAsia="SimSun"/>
          <w:lang w:val="el-GR"/>
        </w:rPr>
      </w:pPr>
      <w:bookmarkStart w:id="539" w:name="_Toc516836612"/>
      <w:bookmarkStart w:id="540" w:name="_Toc45706959"/>
      <w:bookmarkStart w:id="541" w:name="_Toc46478230"/>
    </w:p>
    <w:p w14:paraId="5083CF59" w14:textId="77777777" w:rsidR="004D1C23" w:rsidRPr="001E4247" w:rsidRDefault="004D1C23">
      <w:pPr>
        <w:pStyle w:val="Heading4"/>
        <w:numPr>
          <w:ilvl w:val="1"/>
          <w:numId w:val="14"/>
        </w:numPr>
        <w:tabs>
          <w:tab w:val="left" w:pos="993"/>
        </w:tabs>
        <w:rPr>
          <w:rFonts w:eastAsia="SimSun" w:cs="Tahoma"/>
          <w:szCs w:val="22"/>
          <w:lang w:val="el-GR"/>
        </w:rPr>
      </w:pPr>
      <w:bookmarkStart w:id="542" w:name="_Εμπλεκόμενοι_στην_υλοποίηση"/>
      <w:bookmarkStart w:id="543" w:name="_Toc97194336"/>
      <w:bookmarkStart w:id="544" w:name="_Toc97204957"/>
      <w:bookmarkStart w:id="545" w:name="_Toc129705125"/>
      <w:bookmarkEnd w:id="542"/>
      <w:r w:rsidRPr="001E4247">
        <w:rPr>
          <w:rFonts w:eastAsia="SimSun" w:cs="Tahoma"/>
          <w:szCs w:val="22"/>
          <w:lang w:val="el-GR"/>
        </w:rPr>
        <w:t>Εμπλεκόμενοι στην υλοποίηση της Σύμβασης</w:t>
      </w:r>
      <w:bookmarkEnd w:id="539"/>
      <w:bookmarkEnd w:id="540"/>
      <w:bookmarkEnd w:id="541"/>
      <w:bookmarkEnd w:id="543"/>
      <w:bookmarkEnd w:id="544"/>
      <w:bookmarkEnd w:id="545"/>
    </w:p>
    <w:p w14:paraId="6BB67B5F" w14:textId="77777777" w:rsidR="004D1C23" w:rsidRPr="001E4247" w:rsidRDefault="004D1C23" w:rsidP="00EF2204">
      <w:pPr>
        <w:rPr>
          <w:lang w:val="el-GR"/>
        </w:rPr>
      </w:pPr>
      <w:r w:rsidRPr="001E4247">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4536"/>
        <w:gridCol w:w="1922"/>
      </w:tblGrid>
      <w:tr w:rsidR="004D1C23" w:rsidRPr="001E4247" w14:paraId="7644CFB8" w14:textId="77777777" w:rsidTr="00A05D2C">
        <w:tc>
          <w:tcPr>
            <w:tcW w:w="3397" w:type="dxa"/>
            <w:vAlign w:val="center"/>
          </w:tcPr>
          <w:p w14:paraId="52A7D6E2" w14:textId="77777777" w:rsidR="004D1C23" w:rsidRPr="001E4247" w:rsidRDefault="004D1C23" w:rsidP="00AB1716">
            <w:pPr>
              <w:widowControl w:val="0"/>
              <w:suppressAutoHyphens w:val="0"/>
              <w:spacing w:after="0"/>
              <w:rPr>
                <w:lang w:val="el-GR" w:eastAsia="en-US"/>
              </w:rPr>
            </w:pPr>
            <w:r w:rsidRPr="001E4247">
              <w:rPr>
                <w:lang w:val="el-GR" w:eastAsia="en-US"/>
              </w:rPr>
              <w:t>Φορέας Υλοποίησης</w:t>
            </w:r>
          </w:p>
        </w:tc>
        <w:tc>
          <w:tcPr>
            <w:tcW w:w="4536" w:type="dxa"/>
            <w:vAlign w:val="center"/>
          </w:tcPr>
          <w:p w14:paraId="0BEB812F" w14:textId="77777777" w:rsidR="004D1C23" w:rsidRPr="001E4247" w:rsidRDefault="004D1C23" w:rsidP="00AB1716">
            <w:pPr>
              <w:widowControl w:val="0"/>
              <w:suppressAutoHyphens w:val="0"/>
              <w:spacing w:after="0"/>
              <w:rPr>
                <w:lang w:val="el-GR"/>
              </w:rPr>
            </w:pPr>
            <w:r w:rsidRPr="001E4247">
              <w:rPr>
                <w:lang w:val="el-GR" w:eastAsia="en-US"/>
              </w:rPr>
              <w:t xml:space="preserve">Κοινωνία της Πληροφορίας </w:t>
            </w:r>
            <w:r w:rsidR="00B8683B" w:rsidRPr="001E4247">
              <w:rPr>
                <w:lang w:val="el-GR" w:eastAsia="en-US"/>
              </w:rPr>
              <w:t>Μ.</w:t>
            </w:r>
            <w:r w:rsidRPr="001E4247">
              <w:rPr>
                <w:lang w:val="el-GR" w:eastAsia="en-US"/>
              </w:rPr>
              <w:t>Α.Ε</w:t>
            </w:r>
          </w:p>
        </w:tc>
        <w:tc>
          <w:tcPr>
            <w:tcW w:w="1922" w:type="dxa"/>
            <w:vAlign w:val="center"/>
          </w:tcPr>
          <w:p w14:paraId="58D81FB2" w14:textId="359F5CCC" w:rsidR="004D1C23" w:rsidRPr="001E4247" w:rsidRDefault="004D1C23" w:rsidP="00A05D2C">
            <w:pPr>
              <w:rPr>
                <w:lang w:val="el-GR" w:eastAsia="en-US"/>
              </w:rPr>
            </w:pPr>
            <w:r w:rsidRPr="001E4247">
              <w:rPr>
                <w:lang w:val="el-GR" w:eastAsia="en-US"/>
              </w:rPr>
              <w:t xml:space="preserve">Βλ. Παρ. </w:t>
            </w:r>
            <w:r w:rsidR="00383897" w:rsidRPr="001E4247">
              <w:rPr>
                <w:lang w:val="el-GR" w:eastAsia="en-US"/>
              </w:rPr>
              <w:t>1.1.1</w:t>
            </w:r>
            <w:r w:rsidR="00383897" w:rsidRPr="001E4247" w:rsidDel="00383897">
              <w:rPr>
                <w:lang w:val="el-GR" w:eastAsia="en-US"/>
              </w:rPr>
              <w:t xml:space="preserve"> </w:t>
            </w:r>
          </w:p>
        </w:tc>
      </w:tr>
      <w:tr w:rsidR="004D1C23" w:rsidRPr="001E4247" w14:paraId="12273EDF" w14:textId="77777777" w:rsidTr="00A05D2C">
        <w:tc>
          <w:tcPr>
            <w:tcW w:w="3397" w:type="dxa"/>
            <w:vAlign w:val="center"/>
          </w:tcPr>
          <w:p w14:paraId="48E1C0CD" w14:textId="77777777" w:rsidR="004D1C23" w:rsidRPr="001E4247" w:rsidRDefault="004D1C23" w:rsidP="00AB1716">
            <w:pPr>
              <w:widowControl w:val="0"/>
              <w:suppressAutoHyphens w:val="0"/>
              <w:spacing w:after="0"/>
              <w:rPr>
                <w:lang w:val="el-GR" w:eastAsia="en-US"/>
              </w:rPr>
            </w:pPr>
            <w:r w:rsidRPr="001E4247">
              <w:rPr>
                <w:lang w:val="el-GR" w:eastAsia="en-US"/>
              </w:rPr>
              <w:t>Φορέας Χρηματοδότησης</w:t>
            </w:r>
          </w:p>
        </w:tc>
        <w:tc>
          <w:tcPr>
            <w:tcW w:w="4536" w:type="dxa"/>
            <w:vAlign w:val="center"/>
          </w:tcPr>
          <w:p w14:paraId="17AE5529" w14:textId="219961A8" w:rsidR="004D1C23" w:rsidRPr="001E4247" w:rsidRDefault="003B51A4" w:rsidP="00AB1716">
            <w:pPr>
              <w:widowControl w:val="0"/>
              <w:suppressAutoHyphens w:val="0"/>
              <w:spacing w:after="0"/>
              <w:rPr>
                <w:lang w:val="el-GR" w:eastAsia="en-US"/>
              </w:rPr>
            </w:pPr>
            <w:r w:rsidRPr="001E4247">
              <w:rPr>
                <w:lang w:val="el-GR" w:eastAsia="en-US"/>
              </w:rPr>
              <w:t>Γενική Γραμματεία Τηλεπικοινωνιών και Ταχυδρομείων</w:t>
            </w:r>
          </w:p>
        </w:tc>
        <w:tc>
          <w:tcPr>
            <w:tcW w:w="1922" w:type="dxa"/>
            <w:vAlign w:val="center"/>
          </w:tcPr>
          <w:p w14:paraId="789BF587" w14:textId="4E3555DC" w:rsidR="004D1C23" w:rsidRPr="001E4247" w:rsidRDefault="004D1C23" w:rsidP="00383897">
            <w:pPr>
              <w:widowControl w:val="0"/>
              <w:suppressAutoHyphens w:val="0"/>
              <w:spacing w:after="0"/>
              <w:rPr>
                <w:lang w:val="el-GR" w:eastAsia="en-US"/>
              </w:rPr>
            </w:pPr>
            <w:r w:rsidRPr="001E4247">
              <w:rPr>
                <w:lang w:val="el-GR" w:eastAsia="en-US"/>
              </w:rPr>
              <w:t xml:space="preserve">Βλ. Παρ. </w:t>
            </w:r>
            <w:r w:rsidR="00383897" w:rsidRPr="001E4247">
              <w:rPr>
                <w:lang w:val="el-GR" w:eastAsia="en-US"/>
              </w:rPr>
              <w:t>1.1.2</w:t>
            </w:r>
          </w:p>
        </w:tc>
      </w:tr>
      <w:tr w:rsidR="004D1C23" w:rsidRPr="001E4247" w14:paraId="60FBD3CA" w14:textId="77777777" w:rsidTr="00A05D2C">
        <w:tc>
          <w:tcPr>
            <w:tcW w:w="3397" w:type="dxa"/>
            <w:vAlign w:val="center"/>
          </w:tcPr>
          <w:p w14:paraId="06A3AA30" w14:textId="77777777" w:rsidR="004D1C23" w:rsidRPr="001E4247" w:rsidRDefault="004D1C23" w:rsidP="00AB1716">
            <w:pPr>
              <w:widowControl w:val="0"/>
              <w:suppressAutoHyphens w:val="0"/>
              <w:spacing w:after="0"/>
              <w:rPr>
                <w:lang w:val="el-GR" w:eastAsia="en-US"/>
              </w:rPr>
            </w:pPr>
            <w:r w:rsidRPr="001E4247">
              <w:rPr>
                <w:lang w:val="el-GR" w:eastAsia="en-US"/>
              </w:rPr>
              <w:t>Κύριος του Έργου</w:t>
            </w:r>
          </w:p>
        </w:tc>
        <w:tc>
          <w:tcPr>
            <w:tcW w:w="4536" w:type="dxa"/>
            <w:vAlign w:val="center"/>
          </w:tcPr>
          <w:p w14:paraId="4FC49741" w14:textId="78846AE2" w:rsidR="004D1C23" w:rsidRPr="001E4247" w:rsidRDefault="00322D7E" w:rsidP="00AB1716">
            <w:pPr>
              <w:widowControl w:val="0"/>
              <w:suppressAutoHyphens w:val="0"/>
              <w:spacing w:after="0"/>
              <w:rPr>
                <w:lang w:val="el-GR"/>
              </w:rPr>
            </w:pPr>
            <w:r w:rsidRPr="001E4247">
              <w:rPr>
                <w:lang w:val="el-GR"/>
              </w:rPr>
              <w:t>Γενική Γραμματεία Τηλεπικοινωνιών και Ταχυδρομείων.</w:t>
            </w:r>
          </w:p>
        </w:tc>
        <w:tc>
          <w:tcPr>
            <w:tcW w:w="1922" w:type="dxa"/>
          </w:tcPr>
          <w:p w14:paraId="43EB6BB5" w14:textId="65D9BE46" w:rsidR="004D1C23" w:rsidRPr="001E4247" w:rsidRDefault="004D1C23" w:rsidP="00AB1716">
            <w:pPr>
              <w:widowControl w:val="0"/>
              <w:suppressAutoHyphens w:val="0"/>
              <w:spacing w:after="0"/>
              <w:rPr>
                <w:lang w:val="el-GR" w:eastAsia="en-US"/>
              </w:rPr>
            </w:pPr>
          </w:p>
          <w:p w14:paraId="398FE974" w14:textId="08DA40D0" w:rsidR="004D1C23" w:rsidRPr="001E4247" w:rsidRDefault="004D1C23" w:rsidP="00AB1716">
            <w:pPr>
              <w:widowControl w:val="0"/>
              <w:suppressAutoHyphens w:val="0"/>
              <w:spacing w:after="0"/>
              <w:rPr>
                <w:lang w:val="el-GR" w:eastAsia="en-US"/>
              </w:rPr>
            </w:pPr>
            <w:r w:rsidRPr="001E4247">
              <w:rPr>
                <w:lang w:val="el-GR" w:eastAsia="en-US"/>
              </w:rPr>
              <w:t xml:space="preserve">Βλ. Παρ. </w:t>
            </w:r>
            <w:r w:rsidR="00801949" w:rsidRPr="001E4247">
              <w:rPr>
                <w:lang w:val="el-GR" w:eastAsia="en-US"/>
              </w:rPr>
              <w:fldChar w:fldCharType="begin"/>
            </w:r>
            <w:r w:rsidR="00DF6A45" w:rsidRPr="001E4247">
              <w:rPr>
                <w:lang w:val="el-GR" w:eastAsia="en-US"/>
              </w:rPr>
              <w:instrText xml:space="preserve"> REF _Ref55370267 \r \h </w:instrText>
            </w:r>
            <w:r w:rsidR="00383897" w:rsidRPr="001E4247">
              <w:rPr>
                <w:lang w:val="el-GR" w:eastAsia="en-US"/>
              </w:rPr>
              <w:instrText xml:space="preserve"> \* MERGEFORMAT </w:instrText>
            </w:r>
            <w:r w:rsidR="00801949" w:rsidRPr="001E4247">
              <w:rPr>
                <w:lang w:val="el-GR" w:eastAsia="en-US"/>
              </w:rPr>
            </w:r>
            <w:r w:rsidR="00801949" w:rsidRPr="001E4247">
              <w:rPr>
                <w:lang w:val="el-GR" w:eastAsia="en-US"/>
              </w:rPr>
              <w:fldChar w:fldCharType="separate"/>
            </w:r>
            <w:r w:rsidR="00E11B07">
              <w:rPr>
                <w:lang w:val="el-GR" w:eastAsia="en-US"/>
              </w:rPr>
              <w:t>1.1.2</w:t>
            </w:r>
            <w:r w:rsidR="00801949" w:rsidRPr="001E4247">
              <w:rPr>
                <w:lang w:val="el-GR" w:eastAsia="en-US"/>
              </w:rPr>
              <w:fldChar w:fldCharType="end"/>
            </w:r>
          </w:p>
        </w:tc>
      </w:tr>
      <w:tr w:rsidR="004D1C23" w:rsidRPr="001E4247" w14:paraId="7F0F91EA" w14:textId="77777777" w:rsidTr="00A05D2C">
        <w:tc>
          <w:tcPr>
            <w:tcW w:w="3397" w:type="dxa"/>
            <w:vAlign w:val="center"/>
          </w:tcPr>
          <w:p w14:paraId="37F8E59E" w14:textId="77777777" w:rsidR="004D1C23" w:rsidRPr="001E4247" w:rsidRDefault="004D1C23" w:rsidP="00AB1716">
            <w:pPr>
              <w:widowControl w:val="0"/>
              <w:suppressAutoHyphens w:val="0"/>
              <w:spacing w:after="0"/>
              <w:rPr>
                <w:lang w:val="el-GR" w:eastAsia="en-US"/>
              </w:rPr>
            </w:pPr>
            <w:r w:rsidRPr="001E4247">
              <w:rPr>
                <w:lang w:val="el-GR" w:eastAsia="en-US"/>
              </w:rPr>
              <w:t>Φορέας Λειτουργίας του Έργου</w:t>
            </w:r>
          </w:p>
        </w:tc>
        <w:tc>
          <w:tcPr>
            <w:tcW w:w="4536" w:type="dxa"/>
            <w:vAlign w:val="center"/>
          </w:tcPr>
          <w:p w14:paraId="628DB431" w14:textId="288C3A37" w:rsidR="004D1C23" w:rsidRPr="001E4247" w:rsidRDefault="00322D7E" w:rsidP="00AB1716">
            <w:pPr>
              <w:widowControl w:val="0"/>
              <w:suppressAutoHyphens w:val="0"/>
              <w:spacing w:after="0"/>
              <w:rPr>
                <w:lang w:val="el-GR"/>
              </w:rPr>
            </w:pPr>
            <w:r w:rsidRPr="001E4247">
              <w:rPr>
                <w:lang w:val="el-GR"/>
              </w:rPr>
              <w:t>Γενική Γραμματεία Τηλεπικοινωνιών και Ταχυδρομείων.</w:t>
            </w:r>
          </w:p>
        </w:tc>
        <w:tc>
          <w:tcPr>
            <w:tcW w:w="1922" w:type="dxa"/>
          </w:tcPr>
          <w:p w14:paraId="3BC7E7AC" w14:textId="50C31F2B" w:rsidR="004D1C23" w:rsidRPr="001E4247" w:rsidRDefault="004D1C23" w:rsidP="004D1C23">
            <w:pPr>
              <w:widowControl w:val="0"/>
              <w:suppressAutoHyphens w:val="0"/>
              <w:spacing w:after="0"/>
              <w:rPr>
                <w:lang w:val="el-GR" w:eastAsia="en-US"/>
              </w:rPr>
            </w:pPr>
            <w:r w:rsidRPr="001E4247">
              <w:rPr>
                <w:lang w:val="el-GR" w:eastAsia="en-US"/>
              </w:rPr>
              <w:t xml:space="preserve">Βλ. Παρ. </w:t>
            </w:r>
            <w:r w:rsidR="00801949" w:rsidRPr="001E4247">
              <w:rPr>
                <w:lang w:val="el-GR" w:eastAsia="en-US"/>
              </w:rPr>
              <w:fldChar w:fldCharType="begin"/>
            </w:r>
            <w:r w:rsidR="00DF6A45" w:rsidRPr="001E4247">
              <w:rPr>
                <w:lang w:val="el-GR" w:eastAsia="en-US"/>
              </w:rPr>
              <w:instrText xml:space="preserve"> REF _Ref55370267 \r \h </w:instrText>
            </w:r>
            <w:r w:rsidR="00383897" w:rsidRPr="001E4247">
              <w:rPr>
                <w:lang w:val="el-GR" w:eastAsia="en-US"/>
              </w:rPr>
              <w:instrText xml:space="preserve"> \* MERGEFORMAT </w:instrText>
            </w:r>
            <w:r w:rsidR="00801949" w:rsidRPr="001E4247">
              <w:rPr>
                <w:lang w:val="el-GR" w:eastAsia="en-US"/>
              </w:rPr>
            </w:r>
            <w:r w:rsidR="00801949" w:rsidRPr="001E4247">
              <w:rPr>
                <w:lang w:val="el-GR" w:eastAsia="en-US"/>
              </w:rPr>
              <w:fldChar w:fldCharType="separate"/>
            </w:r>
            <w:r w:rsidR="00E11B07">
              <w:rPr>
                <w:lang w:val="el-GR" w:eastAsia="en-US"/>
              </w:rPr>
              <w:t>1.1.2</w:t>
            </w:r>
            <w:r w:rsidR="00801949" w:rsidRPr="001E4247">
              <w:rPr>
                <w:lang w:val="el-GR" w:eastAsia="en-US"/>
              </w:rPr>
              <w:fldChar w:fldCharType="end"/>
            </w:r>
          </w:p>
        </w:tc>
      </w:tr>
      <w:tr w:rsidR="004D1C23" w:rsidRPr="001E4247" w:rsidDel="00DF55C4" w14:paraId="1CCA4EB7" w14:textId="77777777" w:rsidTr="00A05D2C">
        <w:tc>
          <w:tcPr>
            <w:tcW w:w="3397" w:type="dxa"/>
            <w:vAlign w:val="center"/>
          </w:tcPr>
          <w:p w14:paraId="135DB572" w14:textId="77777777" w:rsidR="004D1C23" w:rsidRPr="001E4247" w:rsidDel="00DF55C4" w:rsidRDefault="004D1C23" w:rsidP="00AB1716">
            <w:pPr>
              <w:widowControl w:val="0"/>
              <w:suppressAutoHyphens w:val="0"/>
              <w:spacing w:after="0"/>
              <w:rPr>
                <w:lang w:val="el-GR" w:eastAsia="en-US"/>
              </w:rPr>
            </w:pPr>
            <w:r w:rsidRPr="001E4247">
              <w:rPr>
                <w:lang w:val="el-GR" w:eastAsia="en-US"/>
              </w:rPr>
              <w:t>Όργανα &amp; Επιτροπές Παρακολούθησης, Διακυβέρνησης και Ελέγχου του Έργου</w:t>
            </w:r>
          </w:p>
        </w:tc>
        <w:tc>
          <w:tcPr>
            <w:tcW w:w="4536" w:type="dxa"/>
            <w:vAlign w:val="center"/>
          </w:tcPr>
          <w:p w14:paraId="0D069E93" w14:textId="77777777" w:rsidR="004D1C23" w:rsidRPr="001E4247" w:rsidDel="00DF55C4" w:rsidRDefault="004D1C23" w:rsidP="00AB1716">
            <w:pPr>
              <w:widowControl w:val="0"/>
              <w:suppressAutoHyphens w:val="0"/>
              <w:spacing w:after="0"/>
              <w:rPr>
                <w:lang w:val="el-GR" w:eastAsia="en-US"/>
              </w:rPr>
            </w:pPr>
            <w:r w:rsidRPr="001E4247">
              <w:rPr>
                <w:lang w:val="el-GR" w:eastAsia="en-US"/>
              </w:rPr>
              <w:t>-</w:t>
            </w:r>
          </w:p>
        </w:tc>
        <w:tc>
          <w:tcPr>
            <w:tcW w:w="1922" w:type="dxa"/>
            <w:vAlign w:val="center"/>
          </w:tcPr>
          <w:p w14:paraId="51FE1DCE" w14:textId="6560F9D8" w:rsidR="004D1C23" w:rsidRPr="001E4247" w:rsidDel="00DF55C4" w:rsidRDefault="004D1C23" w:rsidP="00AB1716">
            <w:pPr>
              <w:widowControl w:val="0"/>
              <w:suppressAutoHyphens w:val="0"/>
              <w:spacing w:after="0"/>
              <w:rPr>
                <w:lang w:val="el-GR"/>
              </w:rPr>
            </w:pPr>
            <w:proofErr w:type="spellStart"/>
            <w:r w:rsidRPr="001E4247">
              <w:rPr>
                <w:lang w:val="el-GR" w:eastAsia="en-US"/>
              </w:rPr>
              <w:t>Βλ</w:t>
            </w:r>
            <w:proofErr w:type="spellEnd"/>
            <w:r w:rsidRPr="001E4247">
              <w:rPr>
                <w:lang w:eastAsia="en-US"/>
              </w:rPr>
              <w:t xml:space="preserve">. </w:t>
            </w:r>
            <w:r w:rsidR="00DF6A45" w:rsidRPr="001E4247">
              <w:rPr>
                <w:lang w:val="el-GR" w:eastAsia="en-US"/>
              </w:rPr>
              <w:t>Π</w:t>
            </w:r>
            <w:r w:rsidRPr="001E4247">
              <w:rPr>
                <w:lang w:val="el-GR" w:eastAsia="en-US"/>
              </w:rPr>
              <w:t>αρ</w:t>
            </w:r>
            <w:r w:rsidRPr="001E4247">
              <w:rPr>
                <w:lang w:eastAsia="en-US"/>
              </w:rPr>
              <w:t xml:space="preserve">. </w:t>
            </w:r>
            <w:r w:rsidR="001C04FD" w:rsidRPr="001E4247">
              <w:rPr>
                <w:lang w:val="el-GR" w:eastAsia="en-US"/>
              </w:rPr>
              <w:t>1.1.4</w:t>
            </w:r>
          </w:p>
        </w:tc>
      </w:tr>
    </w:tbl>
    <w:p w14:paraId="183A8505" w14:textId="77777777" w:rsidR="00B42BA2" w:rsidRPr="001E4247" w:rsidRDefault="00B42BA2" w:rsidP="00CD2A7F">
      <w:pPr>
        <w:rPr>
          <w:rFonts w:eastAsia="SimSun"/>
          <w:lang w:val="en-US"/>
        </w:rPr>
      </w:pPr>
      <w:bookmarkStart w:id="546" w:name="_Ref51336725"/>
      <w:bookmarkStart w:id="547" w:name="_Toc53671308"/>
    </w:p>
    <w:p w14:paraId="180DCFAF" w14:textId="77777777" w:rsidR="00556A23" w:rsidRPr="001E4247" w:rsidRDefault="00556A23">
      <w:pPr>
        <w:pStyle w:val="Heading5"/>
        <w:numPr>
          <w:ilvl w:val="2"/>
          <w:numId w:val="14"/>
        </w:numPr>
        <w:rPr>
          <w:rFonts w:eastAsia="SimSun" w:cs="Tahoma"/>
          <w:bCs/>
        </w:rPr>
      </w:pPr>
      <w:bookmarkStart w:id="548" w:name="_Toc97204958"/>
      <w:bookmarkStart w:id="549" w:name="_Toc129705126"/>
      <w:proofErr w:type="spellStart"/>
      <w:r w:rsidRPr="001E4247">
        <w:rPr>
          <w:rFonts w:eastAsia="SimSun" w:cs="Tahoma"/>
          <w:bCs/>
        </w:rPr>
        <w:t>Φορέ</w:t>
      </w:r>
      <w:proofErr w:type="spellEnd"/>
      <w:r w:rsidRPr="001E4247">
        <w:rPr>
          <w:rFonts w:eastAsia="SimSun" w:cs="Tahoma"/>
          <w:bCs/>
        </w:rPr>
        <w:t xml:space="preserve">ας </w:t>
      </w:r>
      <w:proofErr w:type="spellStart"/>
      <w:r w:rsidRPr="001E4247">
        <w:rPr>
          <w:rFonts w:eastAsia="SimSun" w:cs="Tahoma"/>
          <w:bCs/>
        </w:rPr>
        <w:t>Υλο</w:t>
      </w:r>
      <w:proofErr w:type="spellEnd"/>
      <w:r w:rsidRPr="001E4247">
        <w:rPr>
          <w:rFonts w:eastAsia="SimSun" w:cs="Tahoma"/>
          <w:bCs/>
        </w:rPr>
        <w:t xml:space="preserve">ποίησης – </w:t>
      </w:r>
      <w:proofErr w:type="spellStart"/>
      <w:r w:rsidRPr="001E4247">
        <w:rPr>
          <w:rFonts w:eastAsia="SimSun" w:cs="Tahoma"/>
          <w:bCs/>
        </w:rPr>
        <w:t>Αν</w:t>
      </w:r>
      <w:proofErr w:type="spellEnd"/>
      <w:r w:rsidRPr="001E4247">
        <w:rPr>
          <w:rFonts w:eastAsia="SimSun" w:cs="Tahoma"/>
          <w:bCs/>
        </w:rPr>
        <w:t xml:space="preserve">αθέτουσα </w:t>
      </w:r>
      <w:proofErr w:type="spellStart"/>
      <w:r w:rsidRPr="001E4247">
        <w:rPr>
          <w:rFonts w:eastAsia="SimSun" w:cs="Tahoma"/>
          <w:bCs/>
        </w:rPr>
        <w:t>Αρχή</w:t>
      </w:r>
      <w:bookmarkEnd w:id="546"/>
      <w:bookmarkEnd w:id="547"/>
      <w:bookmarkEnd w:id="548"/>
      <w:bookmarkEnd w:id="549"/>
      <w:proofErr w:type="spellEnd"/>
      <w:r w:rsidRPr="001E4247">
        <w:rPr>
          <w:rFonts w:eastAsia="SimSun" w:cs="Tahoma"/>
          <w:bCs/>
        </w:rPr>
        <w:t xml:space="preserve"> </w:t>
      </w:r>
    </w:p>
    <w:p w14:paraId="64E52F42" w14:textId="77777777" w:rsidR="002A58DF" w:rsidRPr="001E4247" w:rsidRDefault="002A58DF" w:rsidP="002A58DF">
      <w:pPr>
        <w:rPr>
          <w:rFonts w:eastAsia="SimSun"/>
          <w:lang w:val="el-GR"/>
        </w:rPr>
      </w:pPr>
      <w:r w:rsidRPr="001E4247">
        <w:rPr>
          <w:rFonts w:eastAsia="SimSun"/>
          <w:lang w:val="el-GR"/>
        </w:rPr>
        <w:t xml:space="preserve">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1E4247">
        <w:rPr>
          <w:rFonts w:eastAsia="SimSun"/>
          <w:lang w:val="en-US"/>
        </w:rPr>
        <w:t>N</w:t>
      </w:r>
      <w:r w:rsidRPr="001E4247">
        <w:rPr>
          <w:rFonts w:eastAsia="SimSun"/>
          <w:lang w:val="el-GR"/>
        </w:rPr>
        <w:t xml:space="preserve">. 3429/2005 στο πλαίσιο των διατάξεων του </w:t>
      </w:r>
      <w:r w:rsidRPr="001E4247">
        <w:rPr>
          <w:rFonts w:eastAsia="SimSun"/>
          <w:lang w:val="en-US"/>
        </w:rPr>
        <w:t>N</w:t>
      </w:r>
      <w:r w:rsidRPr="001E4247">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752EA24" w14:textId="77777777" w:rsidR="002A58DF" w:rsidRPr="001E4247" w:rsidRDefault="002A58DF" w:rsidP="002A58DF">
      <w:pPr>
        <w:rPr>
          <w:rFonts w:eastAsia="SimSun"/>
          <w:lang w:val="el-GR"/>
        </w:rPr>
      </w:pPr>
      <w:r w:rsidRPr="001E4247">
        <w:rPr>
          <w:rFonts w:eastAsia="SimSun"/>
          <w:lang w:val="el-GR"/>
        </w:rPr>
        <w:t>Βασικός σκοπός της Εταιρείας, όπως ορίζεται στην τελευταία τροποποίηση του καταστατικού αυτής (ΦΕΚ 343/Β/07-02-2020), είναι:</w:t>
      </w:r>
    </w:p>
    <w:p w14:paraId="52ED47E2" w14:textId="77777777" w:rsidR="002A58DF" w:rsidRPr="001E4247" w:rsidRDefault="002A58DF" w:rsidP="002A58DF">
      <w:pPr>
        <w:rPr>
          <w:rFonts w:eastAsia="SimSun"/>
          <w:lang w:val="el-GR"/>
        </w:rPr>
      </w:pPr>
      <w:r w:rsidRPr="001E4247">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1E4247">
        <w:rPr>
          <w:rFonts w:eastAsia="SimSun"/>
          <w:lang w:val="el-GR"/>
        </w:rPr>
        <w:t>ενωσιακούς</w:t>
      </w:r>
      <w:proofErr w:type="spellEnd"/>
      <w:r w:rsidRPr="001E4247">
        <w:rPr>
          <w:rFonts w:eastAsia="SimSun"/>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3EB9D03" w14:textId="77777777" w:rsidR="002A58DF" w:rsidRPr="001E4247" w:rsidRDefault="002A58DF" w:rsidP="002A58DF">
      <w:pPr>
        <w:rPr>
          <w:rFonts w:eastAsia="SimSun"/>
          <w:lang w:val="el-GR"/>
        </w:rPr>
      </w:pPr>
      <w:r w:rsidRPr="001E4247">
        <w:rPr>
          <w:rFonts w:eastAsia="SimSun"/>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1E4247">
        <w:rPr>
          <w:rFonts w:eastAsia="SimSun"/>
          <w:lang w:val="el-GR"/>
        </w:rPr>
        <w:t>ενωσιακούς</w:t>
      </w:r>
      <w:proofErr w:type="spellEnd"/>
      <w:r w:rsidRPr="001E4247">
        <w:rPr>
          <w:rFonts w:eastAsia="SimSun"/>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0F37C38" w14:textId="77777777" w:rsidR="002A58DF" w:rsidRPr="001E4247" w:rsidRDefault="002A58DF" w:rsidP="002A58DF">
      <w:pPr>
        <w:rPr>
          <w:rFonts w:eastAsia="SimSun"/>
          <w:lang w:val="el-GR"/>
        </w:rPr>
      </w:pPr>
      <w:r w:rsidRPr="001E4247">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7F13B33" w14:textId="77777777" w:rsidR="002A58DF" w:rsidRPr="001E4247" w:rsidRDefault="002A58DF" w:rsidP="002A58DF">
      <w:pPr>
        <w:rPr>
          <w:rFonts w:eastAsia="SimSun"/>
          <w:lang w:val="el-GR"/>
        </w:rPr>
      </w:pPr>
      <w:r w:rsidRPr="001E4247">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C78D89C" w14:textId="77777777" w:rsidR="002A58DF" w:rsidRPr="001E4247" w:rsidRDefault="002A58DF" w:rsidP="002A58DF">
      <w:pPr>
        <w:rPr>
          <w:rFonts w:eastAsia="SimSun"/>
          <w:lang w:val="el-GR"/>
        </w:rPr>
      </w:pPr>
      <w:r w:rsidRPr="001E4247">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31AC4A5" w14:textId="77777777" w:rsidR="002A58DF" w:rsidRPr="001E4247" w:rsidRDefault="002A58DF" w:rsidP="002A58DF">
      <w:pPr>
        <w:rPr>
          <w:rFonts w:eastAsia="SimSun"/>
          <w:lang w:val="el-GR"/>
        </w:rPr>
      </w:pPr>
      <w:proofErr w:type="spellStart"/>
      <w:r w:rsidRPr="001E4247">
        <w:rPr>
          <w:rFonts w:eastAsia="SimSun"/>
          <w:lang w:val="el-GR"/>
        </w:rPr>
        <w:t>στ</w:t>
      </w:r>
      <w:proofErr w:type="spellEnd"/>
      <w:r w:rsidRPr="001E4247">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1E4247">
        <w:rPr>
          <w:rFonts w:eastAsia="SimSun"/>
          <w:lang w:val="el-GR"/>
        </w:rPr>
        <w:t>ενωσιακή</w:t>
      </w:r>
      <w:proofErr w:type="spellEnd"/>
      <w:r w:rsidRPr="001E4247">
        <w:rPr>
          <w:rFonts w:eastAsia="SimSun"/>
          <w:lang w:val="el-GR"/>
        </w:rPr>
        <w:t xml:space="preserve"> ή/και εθνική) ύστερα από αίτηση του φορέα και υπογραφή σχετικής προγραμματικής συμφωνίας με την εταιρεία.</w:t>
      </w:r>
    </w:p>
    <w:p w14:paraId="44F6BDF7" w14:textId="77777777" w:rsidR="002A58DF" w:rsidRPr="001E4247" w:rsidRDefault="002A58DF" w:rsidP="002A58DF">
      <w:pPr>
        <w:rPr>
          <w:rFonts w:eastAsia="SimSun"/>
          <w:lang w:val="el-GR"/>
        </w:rPr>
      </w:pPr>
      <w:r w:rsidRPr="001E4247">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8E28645" w14:textId="77777777" w:rsidR="002A58DF" w:rsidRPr="001E4247" w:rsidRDefault="002A58DF" w:rsidP="002A58DF">
      <w:pPr>
        <w:rPr>
          <w:rFonts w:eastAsia="SimSun"/>
          <w:lang w:val="el-GR"/>
        </w:rPr>
      </w:pPr>
      <w:r w:rsidRPr="001E4247">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1E4247">
        <w:rPr>
          <w:rFonts w:eastAsia="SimSun"/>
          <w:lang w:val="el-GR"/>
        </w:rPr>
        <w:t>ενωσιακούς</w:t>
      </w:r>
      <w:proofErr w:type="spellEnd"/>
      <w:r w:rsidRPr="001E4247">
        <w:rPr>
          <w:rFonts w:eastAsia="SimSun"/>
          <w:lang w:val="el-GR"/>
        </w:rPr>
        <w:t xml:space="preserve"> ή/και εθνικούς πόρους ή/ και μέσω του Προγράμματος Δημοσίων Επενδύσεων. </w:t>
      </w:r>
    </w:p>
    <w:p w14:paraId="3545E13B" w14:textId="77777777" w:rsidR="002A58DF" w:rsidRPr="001E4247" w:rsidRDefault="002A58DF" w:rsidP="002A58DF">
      <w:pPr>
        <w:rPr>
          <w:rFonts w:eastAsia="SimSun"/>
          <w:lang w:val="el-GR"/>
        </w:rPr>
      </w:pPr>
      <w:r w:rsidRPr="001E4247">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4DE57F1" w14:textId="77777777" w:rsidR="002A58DF" w:rsidRPr="001E4247" w:rsidRDefault="002A58DF" w:rsidP="002A58DF">
      <w:pPr>
        <w:rPr>
          <w:rFonts w:eastAsia="SimSun"/>
          <w:lang w:val="el-GR"/>
        </w:rPr>
      </w:pPr>
      <w:r w:rsidRPr="001E4247">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0E0ABA3" w14:textId="77777777" w:rsidR="002A58DF" w:rsidRPr="001E4247" w:rsidRDefault="002A58DF" w:rsidP="002A58DF">
      <w:pPr>
        <w:rPr>
          <w:rFonts w:eastAsia="SimSun"/>
          <w:lang w:val="el-GR"/>
        </w:rPr>
      </w:pPr>
      <w:proofErr w:type="spellStart"/>
      <w:r w:rsidRPr="001E4247">
        <w:rPr>
          <w:rFonts w:eastAsia="SimSun"/>
          <w:lang w:val="el-GR"/>
        </w:rPr>
        <w:t>ια</w:t>
      </w:r>
      <w:proofErr w:type="spellEnd"/>
      <w:r w:rsidRPr="001E4247">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CEDB925" w14:textId="7E41C0CB" w:rsidR="00556A23" w:rsidRPr="001E4247" w:rsidRDefault="00556A23">
      <w:pPr>
        <w:pStyle w:val="Heading5"/>
        <w:numPr>
          <w:ilvl w:val="2"/>
          <w:numId w:val="14"/>
        </w:numPr>
        <w:rPr>
          <w:rFonts w:eastAsia="SimSun" w:cs="Tahoma"/>
          <w:bCs/>
          <w:lang w:val="el-GR"/>
        </w:rPr>
      </w:pPr>
      <w:bookmarkStart w:id="550" w:name="_Ref55370267"/>
      <w:bookmarkStart w:id="551" w:name="_Toc97204960"/>
      <w:bookmarkStart w:id="552" w:name="_Toc129705127"/>
      <w:r w:rsidRPr="001E4247">
        <w:rPr>
          <w:rFonts w:eastAsia="SimSun" w:cs="Tahoma"/>
          <w:bCs/>
          <w:lang w:val="el-GR"/>
        </w:rPr>
        <w:t>Κύριος του Έργου – Φορέας Λειτουργίας</w:t>
      </w:r>
      <w:bookmarkEnd w:id="550"/>
      <w:bookmarkEnd w:id="551"/>
      <w:r w:rsidR="003B51A4" w:rsidRPr="001E4247">
        <w:rPr>
          <w:rFonts w:eastAsia="SimSun" w:cs="Tahoma"/>
          <w:bCs/>
          <w:lang w:val="el-GR"/>
        </w:rPr>
        <w:t xml:space="preserve"> – Φορέας Χρηματοδότησης</w:t>
      </w:r>
      <w:bookmarkEnd w:id="552"/>
    </w:p>
    <w:p w14:paraId="76E4AFA2" w14:textId="19F93CB6" w:rsidR="004B276C" w:rsidRPr="001E4247" w:rsidRDefault="004B276C" w:rsidP="004B276C">
      <w:pPr>
        <w:rPr>
          <w:rFonts w:eastAsia="SimSun"/>
          <w:lang w:val="el-GR"/>
        </w:rPr>
      </w:pPr>
      <w:bookmarkStart w:id="553" w:name="_Ref55370327"/>
      <w:r w:rsidRPr="001E4247">
        <w:rPr>
          <w:rFonts w:eastAsia="SimSun"/>
          <w:lang w:val="el-GR"/>
        </w:rPr>
        <w:t>Η Γενική Γραμματεία</w:t>
      </w:r>
      <w:r w:rsidR="00F91473" w:rsidRPr="001E4247">
        <w:rPr>
          <w:rFonts w:eastAsia="SimSun"/>
          <w:lang w:val="el-GR"/>
        </w:rPr>
        <w:t xml:space="preserve"> Τηλεπικοινωνιών και Ταχυδρομείων έχει </w:t>
      </w:r>
      <w:r w:rsidR="0046627D">
        <w:rPr>
          <w:rFonts w:eastAsia="SimSun"/>
          <w:lang w:val="el-GR"/>
        </w:rPr>
        <w:t>ως αποστολή μεταξύ άλλων</w:t>
      </w:r>
      <w:r w:rsidRPr="001E4247">
        <w:rPr>
          <w:rFonts w:eastAsia="SimSun"/>
          <w:lang w:val="el-GR"/>
        </w:rPr>
        <w:t xml:space="preserve"> </w:t>
      </w:r>
      <w:r w:rsidR="00F91473" w:rsidRPr="001E4247">
        <w:rPr>
          <w:rFonts w:eastAsia="SimSun"/>
          <w:lang w:val="el-GR"/>
        </w:rPr>
        <w:t>τ</w:t>
      </w:r>
      <w:r w:rsidRPr="001E4247">
        <w:rPr>
          <w:rFonts w:eastAsia="SimSun"/>
          <w:lang w:val="el-GR"/>
        </w:rPr>
        <w:t>η</w:t>
      </w:r>
      <w:r w:rsidR="00F91473" w:rsidRPr="001E4247">
        <w:rPr>
          <w:rFonts w:eastAsia="SimSun"/>
          <w:lang w:val="el-GR"/>
        </w:rPr>
        <w:t>ν</w:t>
      </w:r>
      <w:r w:rsidRPr="001E4247">
        <w:rPr>
          <w:rFonts w:eastAsia="SimSun"/>
          <w:lang w:val="el-GR"/>
        </w:rPr>
        <w:t xml:space="preserve"> ανάπτυξη ποιοτικών, αξιόπιστων, ασφαλών και ανταγωνιστικών υπηρεσιών, εντός του σύγχρονου ηλεκτρονικού περιβάλλοντος, προς όφελος των πολιτών και ιδίως:</w:t>
      </w:r>
    </w:p>
    <w:p w14:paraId="3E32C8F8" w14:textId="71F4065A" w:rsidR="004B276C" w:rsidRPr="001E4247" w:rsidRDefault="004B276C" w:rsidP="004B276C">
      <w:pPr>
        <w:rPr>
          <w:rFonts w:eastAsia="SimSun"/>
          <w:lang w:val="el-GR"/>
        </w:rPr>
      </w:pPr>
      <w:r w:rsidRPr="001E4247">
        <w:rPr>
          <w:rFonts w:eastAsia="SimSun"/>
          <w:lang w:val="el-GR"/>
        </w:rPr>
        <w:t xml:space="preserve">α. </w:t>
      </w:r>
      <w:r w:rsidR="00733F40" w:rsidRPr="001E4247">
        <w:rPr>
          <w:rFonts w:eastAsia="SimSun"/>
          <w:lang w:val="el-GR"/>
        </w:rPr>
        <w:t>Την</w:t>
      </w:r>
      <w:r w:rsidRPr="001E4247">
        <w:rPr>
          <w:rFonts w:eastAsia="SimSun"/>
          <w:lang w:val="el-GR"/>
        </w:rPr>
        <w:t xml:space="preserve"> χάραξη ενιαίας αναπτυξιακής πολιτικής</w:t>
      </w:r>
    </w:p>
    <w:p w14:paraId="3D54BA52" w14:textId="4C91B70B" w:rsidR="004B276C" w:rsidRPr="001E4247" w:rsidRDefault="004B276C" w:rsidP="004B276C">
      <w:pPr>
        <w:rPr>
          <w:rFonts w:eastAsia="SimSun"/>
          <w:lang w:val="el-GR"/>
        </w:rPr>
      </w:pPr>
      <w:r w:rsidRPr="001E4247">
        <w:rPr>
          <w:rFonts w:eastAsia="SimSun"/>
          <w:lang w:val="el-GR"/>
        </w:rPr>
        <w:lastRenderedPageBreak/>
        <w:t xml:space="preserve">β. </w:t>
      </w:r>
      <w:r w:rsidR="00733F40" w:rsidRPr="001E4247">
        <w:rPr>
          <w:rFonts w:eastAsia="SimSun"/>
          <w:lang w:val="el-GR"/>
        </w:rPr>
        <w:t xml:space="preserve">Την </w:t>
      </w:r>
      <w:r w:rsidRPr="001E4247">
        <w:rPr>
          <w:rFonts w:eastAsia="SimSun"/>
          <w:lang w:val="el-GR"/>
        </w:rPr>
        <w:t>διαμόρφωση και παρακολούθηση εφαρμογών και υπηρεσιών μέσω της ανάπτυξης του τομέα τηλεπικοινωνιών, του διαδικτύου, των νέων τεχνολογιών</w:t>
      </w:r>
    </w:p>
    <w:p w14:paraId="767CA8AA" w14:textId="2F111C8B" w:rsidR="004B276C" w:rsidRPr="001E4247" w:rsidRDefault="004B276C" w:rsidP="004B276C">
      <w:pPr>
        <w:rPr>
          <w:rFonts w:eastAsia="SimSun"/>
          <w:lang w:val="el-GR"/>
        </w:rPr>
      </w:pPr>
      <w:r w:rsidRPr="001E4247">
        <w:rPr>
          <w:rFonts w:eastAsia="SimSun"/>
          <w:lang w:val="el-GR"/>
        </w:rPr>
        <w:t xml:space="preserve">γ. </w:t>
      </w:r>
      <w:r w:rsidR="00733F40" w:rsidRPr="001E4247">
        <w:rPr>
          <w:rFonts w:eastAsia="SimSun"/>
          <w:lang w:val="el-GR"/>
        </w:rPr>
        <w:t xml:space="preserve">Την </w:t>
      </w:r>
      <w:r w:rsidRPr="001E4247">
        <w:rPr>
          <w:rFonts w:eastAsia="SimSun"/>
          <w:lang w:val="el-GR"/>
        </w:rPr>
        <w:t>εγκατάσταση και λειτουργία σύγχρονων και αποτελεσματικών δικτύων ηλεκτρονικών επικοινωνιών</w:t>
      </w:r>
    </w:p>
    <w:p w14:paraId="275F6989" w14:textId="4234B740" w:rsidR="004B276C" w:rsidRPr="001E4247" w:rsidRDefault="004B276C" w:rsidP="004B276C">
      <w:pPr>
        <w:rPr>
          <w:rFonts w:eastAsia="SimSun"/>
          <w:lang w:val="el-GR"/>
        </w:rPr>
      </w:pPr>
      <w:r w:rsidRPr="001E4247">
        <w:rPr>
          <w:rFonts w:eastAsia="SimSun"/>
          <w:lang w:val="el-GR"/>
        </w:rPr>
        <w:t xml:space="preserve">δ. </w:t>
      </w:r>
      <w:r w:rsidR="00733F40" w:rsidRPr="001E4247">
        <w:rPr>
          <w:rFonts w:eastAsia="SimSun"/>
          <w:lang w:val="el-GR"/>
        </w:rPr>
        <w:t xml:space="preserve">Την </w:t>
      </w:r>
      <w:r w:rsidRPr="001E4247">
        <w:rPr>
          <w:rFonts w:eastAsia="SimSun"/>
          <w:lang w:val="el-GR"/>
        </w:rPr>
        <w:t xml:space="preserve">διασφάλιση της βέλτιστης χρήσης του φάσματος ραδιοσυχνοτήτων, της ανάπτυξης σύγχρονων ασύρματων, κινητών, δορυφορικών υπηρεσιών και υπηρεσιών </w:t>
      </w:r>
      <w:proofErr w:type="spellStart"/>
      <w:r w:rsidRPr="001E4247">
        <w:rPr>
          <w:rFonts w:eastAsia="SimSun"/>
          <w:lang w:val="el-GR"/>
        </w:rPr>
        <w:t>ευρυεκπομπής</w:t>
      </w:r>
      <w:proofErr w:type="spellEnd"/>
    </w:p>
    <w:p w14:paraId="12607647" w14:textId="219C5B82" w:rsidR="004B276C" w:rsidRPr="001E4247" w:rsidRDefault="004B276C" w:rsidP="004B276C">
      <w:pPr>
        <w:rPr>
          <w:rFonts w:eastAsia="SimSun"/>
          <w:lang w:val="el-GR"/>
        </w:rPr>
      </w:pPr>
      <w:r w:rsidRPr="001E4247">
        <w:rPr>
          <w:rFonts w:eastAsia="SimSun"/>
          <w:lang w:val="el-GR"/>
        </w:rPr>
        <w:t xml:space="preserve">ε. </w:t>
      </w:r>
      <w:r w:rsidR="00733F40" w:rsidRPr="001E4247">
        <w:rPr>
          <w:rFonts w:eastAsia="SimSun"/>
          <w:lang w:val="el-GR"/>
        </w:rPr>
        <w:t xml:space="preserve">Την </w:t>
      </w:r>
      <w:r w:rsidRPr="001E4247">
        <w:rPr>
          <w:rFonts w:eastAsia="SimSun"/>
          <w:lang w:val="el-GR"/>
        </w:rPr>
        <w:t>ενίσχυση της επιστημονικής έρευνας και ανάπτυξης καινοτόμων υπηρεσιών, εφαρμογών και εξοπλισμού</w:t>
      </w:r>
    </w:p>
    <w:p w14:paraId="19A63C8A" w14:textId="121F9482" w:rsidR="004B276C" w:rsidRPr="001E4247" w:rsidRDefault="004B276C" w:rsidP="004B276C">
      <w:pPr>
        <w:rPr>
          <w:rFonts w:eastAsia="SimSun"/>
          <w:lang w:val="el-GR"/>
        </w:rPr>
      </w:pPr>
      <w:proofErr w:type="spellStart"/>
      <w:r w:rsidRPr="001E4247">
        <w:rPr>
          <w:rFonts w:eastAsia="SimSun"/>
          <w:lang w:val="el-GR"/>
        </w:rPr>
        <w:t>στ</w:t>
      </w:r>
      <w:proofErr w:type="spellEnd"/>
      <w:r w:rsidRPr="001E4247">
        <w:rPr>
          <w:rFonts w:eastAsia="SimSun"/>
          <w:lang w:val="el-GR"/>
        </w:rPr>
        <w:t xml:space="preserve">. </w:t>
      </w:r>
      <w:r w:rsidR="00733F40" w:rsidRPr="001E4247">
        <w:rPr>
          <w:rFonts w:eastAsia="SimSun"/>
          <w:lang w:val="el-GR"/>
        </w:rPr>
        <w:t xml:space="preserve">Τη </w:t>
      </w:r>
      <w:r w:rsidRPr="001E4247">
        <w:rPr>
          <w:rFonts w:eastAsia="SimSun"/>
          <w:lang w:val="el-GR"/>
        </w:rPr>
        <w:t>χάραξη, εφαρμογή και ανάπτυξη πολιτικής ενός σύγχρονου, απελευθερωμένου και ανταγωνιστικού περιβάλλοντος ταχυδρομικών υπηρεσιών</w:t>
      </w:r>
    </w:p>
    <w:p w14:paraId="196D3D32" w14:textId="6BB0F2BD" w:rsidR="004B276C" w:rsidRPr="001E4247" w:rsidRDefault="004B276C" w:rsidP="004B276C">
      <w:pPr>
        <w:rPr>
          <w:rFonts w:eastAsia="SimSun"/>
          <w:lang w:val="el-GR"/>
        </w:rPr>
      </w:pPr>
      <w:r w:rsidRPr="001E4247">
        <w:rPr>
          <w:rFonts w:eastAsia="SimSun"/>
          <w:lang w:val="el-GR"/>
        </w:rPr>
        <w:t xml:space="preserve">η. </w:t>
      </w:r>
      <w:r w:rsidR="00733F40" w:rsidRPr="001E4247">
        <w:rPr>
          <w:rFonts w:eastAsia="SimSun"/>
          <w:lang w:val="el-GR"/>
        </w:rPr>
        <w:t xml:space="preserve">Τον </w:t>
      </w:r>
      <w:r w:rsidRPr="001E4247">
        <w:rPr>
          <w:rFonts w:eastAsia="SimSun"/>
          <w:lang w:val="el-GR"/>
        </w:rPr>
        <w:t xml:space="preserve">χειρισμό θεμάτων και </w:t>
      </w:r>
      <w:r w:rsidR="00733F40" w:rsidRPr="001E4247">
        <w:rPr>
          <w:rFonts w:eastAsia="SimSun"/>
          <w:lang w:val="el-GR"/>
        </w:rPr>
        <w:t>τ</w:t>
      </w:r>
      <w:r w:rsidRPr="001E4247">
        <w:rPr>
          <w:rFonts w:eastAsia="SimSun"/>
          <w:lang w:val="el-GR"/>
        </w:rPr>
        <w:t>η συνεργασία με εποπτευόμενους φορείς και επιτελικές δομές σε ζητήματα σχεδιασμού και εφαρμογής πολιτικών και δράσεων για την ανάπτυξη δικτύων.</w:t>
      </w:r>
    </w:p>
    <w:p w14:paraId="0ED17072" w14:textId="0F50AAF7" w:rsidR="004B276C" w:rsidRPr="001E4247" w:rsidRDefault="004B276C" w:rsidP="004B276C">
      <w:pPr>
        <w:rPr>
          <w:rFonts w:eastAsia="SimSun"/>
          <w:lang w:val="el-GR"/>
        </w:rPr>
      </w:pPr>
      <w:r w:rsidRPr="001E4247">
        <w:rPr>
          <w:rFonts w:eastAsia="SimSun"/>
          <w:lang w:val="el-GR"/>
        </w:rPr>
        <w:t xml:space="preserve">θ. </w:t>
      </w:r>
      <w:r w:rsidR="00733F40" w:rsidRPr="001E4247">
        <w:rPr>
          <w:rFonts w:eastAsia="SimSun"/>
          <w:lang w:val="el-GR"/>
        </w:rPr>
        <w:t xml:space="preserve">Την </w:t>
      </w:r>
      <w:r w:rsidRPr="001E4247">
        <w:rPr>
          <w:rFonts w:eastAsia="SimSun"/>
          <w:lang w:val="el-GR"/>
        </w:rPr>
        <w:t>παρακολούθηση της Ενιαίας Ψηφιακής Αγοράς σε θέματα ηλεκτρονικών επικοινωνιών, τηλεπικοινωνιών και ταχυδρομείων.</w:t>
      </w:r>
    </w:p>
    <w:p w14:paraId="13D3919F" w14:textId="77777777" w:rsidR="00556A23" w:rsidRPr="001E4247" w:rsidRDefault="00556A23">
      <w:pPr>
        <w:pStyle w:val="Heading5"/>
        <w:numPr>
          <w:ilvl w:val="2"/>
          <w:numId w:val="14"/>
        </w:numPr>
        <w:rPr>
          <w:rFonts w:eastAsia="SimSun" w:cs="Tahoma"/>
          <w:bCs/>
          <w:lang w:val="el-GR"/>
        </w:rPr>
      </w:pPr>
      <w:bookmarkStart w:id="554" w:name="_Toc97204961"/>
      <w:bookmarkStart w:id="555" w:name="_Toc129705128"/>
      <w:r w:rsidRPr="001E4247">
        <w:rPr>
          <w:rFonts w:eastAsia="SimSun" w:cs="Tahoma"/>
          <w:bCs/>
          <w:lang w:val="el-GR"/>
        </w:rPr>
        <w:t>Όργανα &amp; Επιτροπές Παρακολούθησης, Διακυβέρνησης και Ελέγχου του Έργου</w:t>
      </w:r>
      <w:bookmarkEnd w:id="553"/>
      <w:bookmarkEnd w:id="554"/>
      <w:bookmarkEnd w:id="555"/>
    </w:p>
    <w:p w14:paraId="368629D3" w14:textId="3A4ED93F" w:rsidR="00BF36BB" w:rsidRPr="001E4247" w:rsidRDefault="00BF36BB" w:rsidP="004B276C">
      <w:pPr>
        <w:pStyle w:val="Heading4"/>
        <w:numPr>
          <w:ilvl w:val="0"/>
          <w:numId w:val="0"/>
        </w:numPr>
        <w:ind w:left="864" w:hanging="864"/>
        <w:rPr>
          <w:rFonts w:eastAsia="SimSun"/>
          <w:lang w:val="el-GR"/>
        </w:rPr>
      </w:pPr>
    </w:p>
    <w:p w14:paraId="53FF4BCF" w14:textId="77777777" w:rsidR="00BF36BB" w:rsidRPr="001E4247" w:rsidRDefault="00BF36BB" w:rsidP="00BF36BB">
      <w:pPr>
        <w:rPr>
          <w:lang w:val="el-GR"/>
        </w:rPr>
      </w:pPr>
      <w:r w:rsidRPr="001E4247">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040C1AF8" w14:textId="77777777" w:rsidR="00BF36BB" w:rsidRPr="001E4247" w:rsidRDefault="00BF36BB" w:rsidP="00BF36BB">
      <w:pPr>
        <w:rPr>
          <w:bCs/>
          <w:lang w:val="el-GR"/>
        </w:rPr>
      </w:pPr>
    </w:p>
    <w:p w14:paraId="5F735C9B" w14:textId="48E38487" w:rsidR="00BF36BB" w:rsidRPr="001E4247" w:rsidRDefault="00BF36BB" w:rsidP="00A05D2C">
      <w:pPr>
        <w:pStyle w:val="ListParagraph"/>
        <w:numPr>
          <w:ilvl w:val="0"/>
          <w:numId w:val="11"/>
        </w:numPr>
        <w:tabs>
          <w:tab w:val="clear" w:pos="420"/>
        </w:tabs>
        <w:ind w:left="0" w:firstLine="6"/>
        <w:rPr>
          <w:b/>
          <w:bCs/>
        </w:rPr>
      </w:pPr>
      <w:r w:rsidRPr="001E4247">
        <w:rPr>
          <w:b/>
          <w:bCs/>
        </w:rPr>
        <w:t>Επ</w:t>
      </w:r>
      <w:proofErr w:type="spellStart"/>
      <w:r w:rsidRPr="001E4247">
        <w:rPr>
          <w:b/>
          <w:bCs/>
        </w:rPr>
        <w:t>ιτρο</w:t>
      </w:r>
      <w:proofErr w:type="spellEnd"/>
      <w:r w:rsidRPr="001E4247">
        <w:rPr>
          <w:b/>
          <w:bCs/>
        </w:rPr>
        <w:t>πή Παρα</w:t>
      </w:r>
      <w:proofErr w:type="spellStart"/>
      <w:r w:rsidRPr="001E4247">
        <w:rPr>
          <w:b/>
          <w:bCs/>
        </w:rPr>
        <w:t>κολούθησης</w:t>
      </w:r>
      <w:proofErr w:type="spellEnd"/>
      <w:r w:rsidRPr="001E4247">
        <w:rPr>
          <w:b/>
          <w:bCs/>
        </w:rPr>
        <w:t xml:space="preserve"> </w:t>
      </w:r>
      <w:proofErr w:type="spellStart"/>
      <w:r w:rsidRPr="001E4247">
        <w:rPr>
          <w:b/>
          <w:bCs/>
        </w:rPr>
        <w:t>Έργου</w:t>
      </w:r>
      <w:proofErr w:type="spellEnd"/>
      <w:r w:rsidRPr="001E4247">
        <w:rPr>
          <w:b/>
          <w:bCs/>
        </w:rPr>
        <w:t xml:space="preserve"> (ΕΠ</w:t>
      </w:r>
      <w:r w:rsidR="001C43EC">
        <w:rPr>
          <w:b/>
          <w:bCs/>
          <w:lang w:val="el-GR"/>
        </w:rPr>
        <w:t>κ</w:t>
      </w:r>
      <w:r w:rsidRPr="001E4247">
        <w:rPr>
          <w:b/>
          <w:bCs/>
        </w:rPr>
        <w:t>Ε)</w:t>
      </w:r>
    </w:p>
    <w:p w14:paraId="67B48F35" w14:textId="0DEF49AB" w:rsidR="00BF36BB" w:rsidRPr="001E4247" w:rsidRDefault="00BF36BB" w:rsidP="00BF36BB">
      <w:pPr>
        <w:rPr>
          <w:lang w:val="el-GR"/>
        </w:rPr>
      </w:pPr>
      <w:r w:rsidRPr="001E4247">
        <w:rPr>
          <w:lang w:val="el-GR"/>
        </w:rPr>
        <w:t>Για τις ανάγκες υλοποίησης του Έργου της παρούσας Διακήρυξης και σύμφωνα με το άρθρο 216 του Ν. 4412/2016, ορίζεται</w:t>
      </w:r>
      <w:r w:rsidR="0046627D">
        <w:rPr>
          <w:lang w:val="el-GR"/>
        </w:rPr>
        <w:t xml:space="preserve"> με Απόφαση του Φορέα Υλοποίησης</w:t>
      </w:r>
      <w:r w:rsidRPr="001E4247">
        <w:rPr>
          <w:lang w:val="el-GR"/>
        </w:rPr>
        <w:t xml:space="preserve"> «Επιτροπή Παρακολούθησης Έργου» (</w:t>
      </w:r>
      <w:proofErr w:type="spellStart"/>
      <w:r w:rsidRPr="001E4247">
        <w:rPr>
          <w:lang w:val="el-GR"/>
        </w:rPr>
        <w:t>ΕΠ</w:t>
      </w:r>
      <w:r w:rsidR="001C43EC">
        <w:rPr>
          <w:lang w:val="el-GR"/>
        </w:rPr>
        <w:t>κ</w:t>
      </w:r>
      <w:r w:rsidRPr="001E4247">
        <w:rPr>
          <w:lang w:val="el-GR"/>
        </w:rPr>
        <w:t>Ε</w:t>
      </w:r>
      <w:proofErr w:type="spellEnd"/>
      <w:r w:rsidRPr="001E4247">
        <w:rPr>
          <w:lang w:val="el-GR"/>
        </w:rPr>
        <w:t xml:space="preserve">),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14E6C97C" w14:textId="77777777" w:rsidR="00BF36BB" w:rsidRPr="001E4247" w:rsidRDefault="00BF36BB" w:rsidP="00BF36BB">
      <w:pPr>
        <w:rPr>
          <w:bCs/>
          <w:lang w:val="el-GR"/>
        </w:rPr>
      </w:pPr>
    </w:p>
    <w:p w14:paraId="74CC5CBB" w14:textId="1B3BFB74" w:rsidR="00BF36BB" w:rsidRPr="001E4247" w:rsidRDefault="00BF36BB" w:rsidP="00A05D2C">
      <w:pPr>
        <w:pStyle w:val="ListParagraph"/>
        <w:numPr>
          <w:ilvl w:val="0"/>
          <w:numId w:val="11"/>
        </w:numPr>
        <w:tabs>
          <w:tab w:val="clear" w:pos="420"/>
        </w:tabs>
        <w:ind w:left="0" w:firstLine="6"/>
        <w:rPr>
          <w:b/>
          <w:bCs/>
          <w:lang w:val="el-GR"/>
        </w:rPr>
      </w:pPr>
      <w:r w:rsidRPr="001E4247">
        <w:rPr>
          <w:b/>
          <w:bCs/>
          <w:lang w:val="el-GR"/>
        </w:rPr>
        <w:t>Επιτροπή Παραλαβής Έργου (</w:t>
      </w:r>
      <w:proofErr w:type="spellStart"/>
      <w:r w:rsidRPr="001E4247">
        <w:rPr>
          <w:b/>
          <w:bCs/>
          <w:lang w:val="el-GR"/>
        </w:rPr>
        <w:t>ΕΠ</w:t>
      </w:r>
      <w:r w:rsidR="001C43EC">
        <w:rPr>
          <w:b/>
          <w:bCs/>
          <w:lang w:val="el-GR"/>
        </w:rPr>
        <w:t>β</w:t>
      </w:r>
      <w:r w:rsidRPr="001E4247">
        <w:rPr>
          <w:b/>
          <w:bCs/>
          <w:lang w:val="el-GR"/>
        </w:rPr>
        <w:t>Ε</w:t>
      </w:r>
      <w:proofErr w:type="spellEnd"/>
      <w:r w:rsidRPr="001E4247">
        <w:rPr>
          <w:b/>
          <w:bCs/>
          <w:lang w:val="el-GR"/>
        </w:rPr>
        <w:t>)</w:t>
      </w:r>
    </w:p>
    <w:p w14:paraId="2DBC3E46" w14:textId="6A246050" w:rsidR="005A475A" w:rsidRPr="001E4247" w:rsidRDefault="00BF36BB" w:rsidP="00BF36BB">
      <w:pPr>
        <w:rPr>
          <w:lang w:val="el-GR"/>
        </w:rPr>
      </w:pPr>
      <w:r w:rsidRPr="001E4247">
        <w:rPr>
          <w:lang w:val="el-GR"/>
        </w:rPr>
        <w:t>Για την παραλαβή των παρεχόμενων υπηρεσιών ή/και παραδοτέων του Έργου, θα οριστεί</w:t>
      </w:r>
      <w:r w:rsidR="0046627D">
        <w:rPr>
          <w:lang w:val="el-GR"/>
        </w:rPr>
        <w:t xml:space="preserve"> με Απόφαση του Φορέα Υλοποίησης</w:t>
      </w:r>
      <w:r w:rsidRPr="001E4247">
        <w:rPr>
          <w:lang w:val="el-GR"/>
        </w:rPr>
        <w:t xml:space="preserve"> «Επιτροπή  Παραλαβής Έργου (</w:t>
      </w:r>
      <w:proofErr w:type="spellStart"/>
      <w:r w:rsidRPr="001E4247">
        <w:rPr>
          <w:lang w:val="el-GR"/>
        </w:rPr>
        <w:t>ΕΠ</w:t>
      </w:r>
      <w:r w:rsidR="001C43EC">
        <w:rPr>
          <w:lang w:val="el-GR"/>
        </w:rPr>
        <w:t>β</w:t>
      </w:r>
      <w:r w:rsidRPr="001E4247">
        <w:rPr>
          <w:lang w:val="el-GR"/>
        </w:rPr>
        <w:t>Ε</w:t>
      </w:r>
      <w:proofErr w:type="spellEnd"/>
      <w:r w:rsidRPr="001E4247">
        <w:rPr>
          <w:lang w:val="el-GR"/>
        </w:rPr>
        <w:t xml:space="preserve">)», σύμφωνα με την παράγραφο 11 εδάφιο δ’ του άρθρου 221 του ν. 4412/2016. </w:t>
      </w:r>
    </w:p>
    <w:p w14:paraId="464950F7" w14:textId="77777777" w:rsidR="00BF36BB" w:rsidRPr="001E4247" w:rsidRDefault="00BF36BB" w:rsidP="00BF36BB">
      <w:pPr>
        <w:rPr>
          <w:lang w:val="el-GR"/>
        </w:rPr>
      </w:pPr>
    </w:p>
    <w:p w14:paraId="61E1B4E4" w14:textId="77777777" w:rsidR="002B7D7E" w:rsidRPr="001E4247" w:rsidRDefault="002B7D7E">
      <w:pPr>
        <w:pStyle w:val="Heading4"/>
        <w:numPr>
          <w:ilvl w:val="1"/>
          <w:numId w:val="14"/>
        </w:numPr>
        <w:tabs>
          <w:tab w:val="left" w:pos="993"/>
        </w:tabs>
        <w:rPr>
          <w:rFonts w:eastAsia="SimSun" w:cs="Tahoma"/>
          <w:szCs w:val="22"/>
          <w:lang w:val="el-GR"/>
        </w:rPr>
      </w:pPr>
      <w:bookmarkStart w:id="556" w:name="_Υφιστάμενη_Κατάσταση"/>
      <w:bookmarkStart w:id="557" w:name="_Toc97194337"/>
      <w:bookmarkStart w:id="558" w:name="_Toc97204962"/>
      <w:bookmarkStart w:id="559" w:name="_Toc129705129"/>
      <w:bookmarkEnd w:id="556"/>
      <w:r w:rsidRPr="001E4247">
        <w:rPr>
          <w:rFonts w:eastAsia="SimSun" w:cs="Tahoma"/>
          <w:szCs w:val="22"/>
          <w:lang w:val="el-GR"/>
        </w:rPr>
        <w:t>Υφιστάμενη Κατάσταση</w:t>
      </w:r>
      <w:bookmarkEnd w:id="557"/>
      <w:bookmarkEnd w:id="558"/>
      <w:bookmarkEnd w:id="559"/>
      <w:r w:rsidRPr="001E4247">
        <w:rPr>
          <w:rFonts w:eastAsia="SimSun" w:cs="Tahoma"/>
          <w:szCs w:val="22"/>
          <w:lang w:val="el-GR"/>
        </w:rPr>
        <w:t xml:space="preserve"> </w:t>
      </w:r>
    </w:p>
    <w:p w14:paraId="60F4B8B5" w14:textId="23FF0E43" w:rsidR="00152EC1" w:rsidRPr="001E4247" w:rsidRDefault="00152EC1" w:rsidP="0061094B">
      <w:pPr>
        <w:rPr>
          <w:rFonts w:eastAsia="SimSun"/>
          <w:lang w:val="el-GR"/>
        </w:rPr>
      </w:pPr>
      <w:r w:rsidRPr="001E4247">
        <w:rPr>
          <w:lang w:val="el-GR"/>
        </w:rPr>
        <w:t xml:space="preserve">Η Ελλάδα εξακολουθεί να παρουσιάζει σημαντική υστέρηση σε σχέση με άλλα κράτη μέλη της Ευρωπαϊκής Ένωσης όσον αφορά στην διαθεσιμότητα και διείσδυση των </w:t>
      </w:r>
      <w:proofErr w:type="spellStart"/>
      <w:r w:rsidRPr="001E4247">
        <w:rPr>
          <w:lang w:val="el-GR"/>
        </w:rPr>
        <w:t>ευρυζωνικών</w:t>
      </w:r>
      <w:proofErr w:type="spellEnd"/>
      <w:r w:rsidRPr="001E4247">
        <w:rPr>
          <w:lang w:val="el-GR"/>
        </w:rPr>
        <w:t xml:space="preserve"> δικτύων </w:t>
      </w:r>
      <w:proofErr w:type="spellStart"/>
      <w:r w:rsidRPr="001E4247">
        <w:rPr>
          <w:lang w:val="el-GR"/>
        </w:rPr>
        <w:t>υπερ</w:t>
      </w:r>
      <w:proofErr w:type="spellEnd"/>
      <w:r w:rsidRPr="001E4247">
        <w:rPr>
          <w:lang w:val="el-GR"/>
        </w:rPr>
        <w:t xml:space="preserve">-υψηλών ταχυτήτων. Πιο συγκεκριμένα, με βάση τον δείκτη </w:t>
      </w:r>
      <w:r w:rsidRPr="001E4247">
        <w:rPr>
          <w:lang w:val="en-US"/>
        </w:rPr>
        <w:t>DESI</w:t>
      </w:r>
      <w:r w:rsidRPr="001E4247">
        <w:rPr>
          <w:lang w:val="el-GR"/>
        </w:rPr>
        <w:t xml:space="preserve"> για το έτος 2021, η κάλυψη σταθερών δικτύων </w:t>
      </w:r>
      <w:proofErr w:type="spellStart"/>
      <w:r w:rsidRPr="001E4247">
        <w:rPr>
          <w:lang w:val="el-GR"/>
        </w:rPr>
        <w:t>υπερ</w:t>
      </w:r>
      <w:proofErr w:type="spellEnd"/>
      <w:r w:rsidRPr="001E4247">
        <w:rPr>
          <w:lang w:val="el-GR"/>
        </w:rPr>
        <w:t>-υψηλών ταχυτήτων (</w:t>
      </w:r>
      <w:r w:rsidRPr="001E4247">
        <w:rPr>
          <w:lang w:val="en-US"/>
        </w:rPr>
        <w:t>VHCN</w:t>
      </w:r>
      <w:r w:rsidRPr="001E4247">
        <w:rPr>
          <w:lang w:val="el-GR"/>
        </w:rPr>
        <w:t xml:space="preserve">) ανέρχεται σε 10% έναντι 59% του Ευρωπαϊκού μέσου όρου ενώ η διείσδυση </w:t>
      </w:r>
      <w:proofErr w:type="spellStart"/>
      <w:r w:rsidRPr="001E4247">
        <w:rPr>
          <w:lang w:val="el-GR"/>
        </w:rPr>
        <w:t>ευρυζωνικών</w:t>
      </w:r>
      <w:proofErr w:type="spellEnd"/>
      <w:r w:rsidRPr="001E4247">
        <w:rPr>
          <w:lang w:val="el-GR"/>
        </w:rPr>
        <w:t xml:space="preserve"> υπηρεσιών ταχύτητας 100 </w:t>
      </w:r>
      <w:r w:rsidRPr="001E4247">
        <w:rPr>
          <w:lang w:val="en-US"/>
        </w:rPr>
        <w:t>Mbps</w:t>
      </w:r>
      <w:r w:rsidRPr="001E4247">
        <w:rPr>
          <w:lang w:val="el-GR"/>
        </w:rPr>
        <w:t xml:space="preserve"> ή μεγαλύτερης ανέρχεται σε 3% έναντι 34% του Ευρωπαϊκού μέσου όρου. Οι επιδόσεις αυτές κατατάσσουν την Ελλάδα στην 27</w:t>
      </w:r>
      <w:r w:rsidRPr="001E4247">
        <w:rPr>
          <w:vertAlign w:val="superscript"/>
          <w:lang w:val="el-GR"/>
        </w:rPr>
        <w:t>η</w:t>
      </w:r>
      <w:r w:rsidRPr="001E4247">
        <w:rPr>
          <w:lang w:val="el-GR"/>
        </w:rPr>
        <w:t xml:space="preserve"> θέση μεταξύ των κρατών – μελών όσον αφορά στον </w:t>
      </w:r>
      <w:proofErr w:type="spellStart"/>
      <w:r w:rsidRPr="001E4247">
        <w:rPr>
          <w:lang w:val="el-GR"/>
        </w:rPr>
        <w:t>υπο</w:t>
      </w:r>
      <w:proofErr w:type="spellEnd"/>
      <w:r w:rsidRPr="001E4247">
        <w:rPr>
          <w:lang w:val="el-GR"/>
        </w:rPr>
        <w:t xml:space="preserve">-δείκτη Συνδεσιμότητας του δείκτη </w:t>
      </w:r>
      <w:r w:rsidRPr="001E4247">
        <w:rPr>
          <w:lang w:val="en-US"/>
        </w:rPr>
        <w:t>DESI</w:t>
      </w:r>
      <w:r w:rsidRPr="001E4247">
        <w:rPr>
          <w:lang w:val="el-GR"/>
        </w:rPr>
        <w:t xml:space="preserve">.  Οι υλοποιούμενες αλλά και ανακοινωμένες ιδιωτικές και δημόσιες επενδύσεις αναμένεται να αντιμετωπίσουν σε σημαντικό βαθμό το έλλειμα όσον αφορά στη διαθεσιμότητα δικτύων και υπηρεσιών </w:t>
      </w:r>
      <w:proofErr w:type="spellStart"/>
      <w:r w:rsidRPr="001E4247">
        <w:rPr>
          <w:lang w:val="el-GR"/>
        </w:rPr>
        <w:t>υπερ</w:t>
      </w:r>
      <w:proofErr w:type="spellEnd"/>
      <w:r w:rsidRPr="001E4247">
        <w:rPr>
          <w:lang w:val="el-GR"/>
        </w:rPr>
        <w:t>-υψηλών ταχυτήτων καλύπτοντας σχεδόν το σύνολο της χώρας</w:t>
      </w:r>
      <w:r w:rsidR="00DE3AFA" w:rsidRPr="001E4247">
        <w:rPr>
          <w:lang w:val="el-GR"/>
        </w:rPr>
        <w:t xml:space="preserve"> καθιστώντας έτσι ώριμη την ανάγκη για </w:t>
      </w:r>
      <w:r w:rsidR="00DE3AFA" w:rsidRPr="001E4247">
        <w:rPr>
          <w:rFonts w:eastAsia="SimSun"/>
          <w:lang w:val="el-GR"/>
        </w:rPr>
        <w:t xml:space="preserve">διαμόρφωση μιας εθνικής στρατηγικής για τον παροπλισμό του υφιστάμενου </w:t>
      </w:r>
      <w:r w:rsidR="00DE3AFA" w:rsidRPr="001E4247">
        <w:rPr>
          <w:rFonts w:eastAsia="SimSun"/>
          <w:lang w:val="el-GR"/>
        </w:rPr>
        <w:lastRenderedPageBreak/>
        <w:t xml:space="preserve">δικτύου χαλκού που θα περιλαμβάνει και έναν Οδικό Χάρτη που θα προσδιορίζει την χωρική και χρονική μετάβαση σε δίκτυα </w:t>
      </w:r>
      <w:proofErr w:type="spellStart"/>
      <w:r w:rsidR="00DE3AFA" w:rsidRPr="001E4247">
        <w:rPr>
          <w:rFonts w:eastAsia="SimSun"/>
          <w:lang w:val="el-GR"/>
        </w:rPr>
        <w:t>υπερυψηλών</w:t>
      </w:r>
      <w:proofErr w:type="spellEnd"/>
      <w:r w:rsidR="00DE3AFA" w:rsidRPr="001E4247">
        <w:rPr>
          <w:rFonts w:eastAsia="SimSun"/>
          <w:lang w:val="el-GR"/>
        </w:rPr>
        <w:t xml:space="preserve"> ταχυτήτων (VHCN).</w:t>
      </w:r>
    </w:p>
    <w:p w14:paraId="2665682F" w14:textId="77777777" w:rsidR="00DE3AFA" w:rsidRPr="001E4247" w:rsidRDefault="00B11DC2" w:rsidP="0061094B">
      <w:pPr>
        <w:rPr>
          <w:rFonts w:eastAsia="SimSun"/>
          <w:lang w:val="el-GR"/>
        </w:rPr>
      </w:pPr>
      <w:sdt>
        <w:sdtPr>
          <w:tag w:val="goog_rdk_2"/>
          <w:id w:val="-1631937862"/>
        </w:sdtPr>
        <w:sdtEndPr/>
        <w:sdtContent>
          <w:r w:rsidR="00DE3AFA" w:rsidRPr="001E4247">
            <w:rPr>
              <w:lang w:val="el-GR"/>
            </w:rPr>
            <w:t xml:space="preserve">Το ρυθμιστικό πλαίσιο αποτελεί κρίσιμο παράγοντα επιτυχίας στην κατεύθυνση του παροπλισμού του δικτύου χαλκού και της μετάβασης σε δίκτυα </w:t>
          </w:r>
          <w:proofErr w:type="spellStart"/>
          <w:r w:rsidR="00DE3AFA" w:rsidRPr="001E4247">
            <w:rPr>
              <w:lang w:val="el-GR"/>
            </w:rPr>
            <w:t>υπερυψηλών</w:t>
          </w:r>
          <w:proofErr w:type="spellEnd"/>
          <w:r w:rsidR="00DE3AFA" w:rsidRPr="001E4247">
            <w:rPr>
              <w:lang w:val="el-GR"/>
            </w:rPr>
            <w:t xml:space="preserve"> ταχυτήτων καθώς διαμορφώνει τους όρους και προϋποθέσεις της μετάβασης καθώς και τις τιμές των υπηρεσιών χονδρικής που μπορούν να επηρεάσουν σημαντικά τις επενδυτικές αποφάσεις των </w:t>
          </w:r>
          <w:proofErr w:type="spellStart"/>
          <w:r w:rsidR="00DE3AFA" w:rsidRPr="001E4247">
            <w:rPr>
              <w:lang w:val="el-GR"/>
            </w:rPr>
            <w:t>παρόχων</w:t>
          </w:r>
          <w:proofErr w:type="spellEnd"/>
          <w:r w:rsidR="00DE3AFA" w:rsidRPr="001E4247">
            <w:rPr>
              <w:lang w:val="el-GR"/>
            </w:rPr>
            <w:t xml:space="preserve">. </w:t>
          </w:r>
          <w:r w:rsidR="00152EC1" w:rsidRPr="001E4247">
            <w:rPr>
              <w:lang w:val="el-GR"/>
            </w:rPr>
            <w:t>Η</w:t>
          </w:r>
        </w:sdtContent>
      </w:sdt>
      <w:r w:rsidR="00152EC1" w:rsidRPr="001E4247">
        <w:rPr>
          <w:lang w:val="el-GR"/>
        </w:rPr>
        <w:t xml:space="preserve"> ΕΕΤΤ, </w:t>
      </w:r>
      <w:r w:rsidR="00DE3AFA" w:rsidRPr="001E4247">
        <w:rPr>
          <w:lang w:val="el-GR"/>
        </w:rPr>
        <w:t xml:space="preserve">λαμβάνοντας υπόψη την ανάγκη πλαισίου που να διευκολύνει τη μετάβαση, </w:t>
      </w:r>
      <w:r w:rsidR="00152EC1" w:rsidRPr="001E4247">
        <w:rPr>
          <w:lang w:val="el-GR"/>
        </w:rPr>
        <w:t>στο πλαίσιο του 5</w:t>
      </w:r>
      <w:r w:rsidR="00152EC1" w:rsidRPr="001E4247">
        <w:rPr>
          <w:vertAlign w:val="superscript"/>
          <w:lang w:val="el-GR"/>
        </w:rPr>
        <w:t>ου</w:t>
      </w:r>
      <w:r w:rsidR="00152EC1" w:rsidRPr="001E4247">
        <w:rPr>
          <w:lang w:val="el-GR"/>
        </w:rPr>
        <w:t xml:space="preserve"> κύκλου ορισμού και ανάλυσης της αγοράς χονδρικής πρόσβασης </w:t>
      </w:r>
      <w:r w:rsidR="00DE3AFA" w:rsidRPr="001E4247">
        <w:rPr>
          <w:lang w:val="el-GR"/>
        </w:rPr>
        <w:t>κοινοποίησε</w:t>
      </w:r>
      <w:r w:rsidR="00152EC1" w:rsidRPr="001E4247">
        <w:rPr>
          <w:lang w:val="el-GR"/>
        </w:rPr>
        <w:t xml:space="preserve"> ένα Σχέδιο Μέτρων, το οποίο καθορίζει όρους και προϋποθέσεις για τη μετάβαση από τις παραδοσιακές υποδομές</w:t>
      </w:r>
      <w:r w:rsidR="00152EC1" w:rsidRPr="001E4247">
        <w:rPr>
          <w:rFonts w:eastAsia="SimSun"/>
          <w:lang w:val="el-GR"/>
        </w:rPr>
        <w:t xml:space="preserve"> στα νέα δίκτυα</w:t>
      </w:r>
      <w:r w:rsidR="00DE3AFA" w:rsidRPr="001E4247">
        <w:rPr>
          <w:rFonts w:eastAsia="SimSun"/>
          <w:lang w:val="el-GR"/>
        </w:rPr>
        <w:t>.</w:t>
      </w:r>
    </w:p>
    <w:p w14:paraId="5C1D4DFE" w14:textId="6DC02706" w:rsidR="00BD0298" w:rsidRPr="001E4247" w:rsidRDefault="00BD0298" w:rsidP="00EF2204">
      <w:pPr>
        <w:rPr>
          <w:rFonts w:eastAsia="SimSun"/>
          <w:lang w:val="el-GR"/>
        </w:rPr>
      </w:pPr>
      <w:bookmarkStart w:id="560" w:name="_Toc107832043"/>
      <w:bookmarkEnd w:id="560"/>
    </w:p>
    <w:p w14:paraId="6B45E821" w14:textId="77777777" w:rsidR="00556A23" w:rsidRPr="001E4247" w:rsidRDefault="00556A23">
      <w:pPr>
        <w:pStyle w:val="Heading3"/>
        <w:numPr>
          <w:ilvl w:val="0"/>
          <w:numId w:val="37"/>
        </w:numPr>
        <w:rPr>
          <w:lang w:val="el-GR"/>
        </w:rPr>
      </w:pPr>
      <w:bookmarkStart w:id="561" w:name="_Ref40953149"/>
      <w:bookmarkStart w:id="562" w:name="_Toc97194338"/>
      <w:bookmarkStart w:id="563" w:name="_Toc97194472"/>
      <w:bookmarkStart w:id="564" w:name="_Toc97204969"/>
      <w:bookmarkStart w:id="565" w:name="_Toc129705130"/>
      <w:r w:rsidRPr="001E4247">
        <w:rPr>
          <w:lang w:val="el-GR"/>
        </w:rPr>
        <w:t>Π</w:t>
      </w:r>
      <w:r w:rsidR="00A22261" w:rsidRPr="001E4247">
        <w:rPr>
          <w:lang w:val="el-GR"/>
        </w:rPr>
        <w:t xml:space="preserve">εριγραφή </w:t>
      </w:r>
      <w:r w:rsidRPr="001E4247">
        <w:rPr>
          <w:lang w:val="el-GR"/>
        </w:rPr>
        <w:t>Φ</w:t>
      </w:r>
      <w:r w:rsidR="00A22261" w:rsidRPr="001E4247">
        <w:rPr>
          <w:lang w:val="el-GR"/>
        </w:rPr>
        <w:t xml:space="preserve">υσικού Αντικειμένου της </w:t>
      </w:r>
      <w:r w:rsidRPr="001E4247">
        <w:rPr>
          <w:lang w:val="el-GR"/>
        </w:rPr>
        <w:t>Σ</w:t>
      </w:r>
      <w:bookmarkEnd w:id="561"/>
      <w:r w:rsidR="00A22261" w:rsidRPr="001E4247">
        <w:rPr>
          <w:lang w:val="el-GR"/>
        </w:rPr>
        <w:t>ύμβασης</w:t>
      </w:r>
      <w:bookmarkEnd w:id="562"/>
      <w:bookmarkEnd w:id="563"/>
      <w:bookmarkEnd w:id="564"/>
      <w:bookmarkEnd w:id="565"/>
    </w:p>
    <w:p w14:paraId="0870FE65" w14:textId="77777777" w:rsidR="00BD0298" w:rsidRPr="001E4247" w:rsidRDefault="00BD0298">
      <w:pPr>
        <w:pStyle w:val="Heading4"/>
        <w:numPr>
          <w:ilvl w:val="1"/>
          <w:numId w:val="37"/>
        </w:numPr>
        <w:ind w:hanging="306"/>
        <w:rPr>
          <w:rFonts w:cs="Tahoma"/>
          <w:szCs w:val="22"/>
          <w:lang w:val="el-GR"/>
        </w:rPr>
      </w:pPr>
      <w:bookmarkStart w:id="566" w:name="_Toc97195373"/>
      <w:bookmarkStart w:id="567" w:name="_Toc97195542"/>
      <w:bookmarkStart w:id="568" w:name="_Toc97195374"/>
      <w:bookmarkStart w:id="569" w:name="_Toc97195543"/>
      <w:bookmarkStart w:id="570" w:name="_Αντικείμενο_της_Σύμβασης"/>
      <w:bookmarkStart w:id="571" w:name="_Toc97194339"/>
      <w:bookmarkStart w:id="572" w:name="_Ref97199271"/>
      <w:bookmarkStart w:id="573" w:name="_Toc97204970"/>
      <w:bookmarkStart w:id="574" w:name="_Toc129705131"/>
      <w:bookmarkEnd w:id="566"/>
      <w:bookmarkEnd w:id="567"/>
      <w:bookmarkEnd w:id="568"/>
      <w:bookmarkEnd w:id="569"/>
      <w:bookmarkEnd w:id="570"/>
      <w:r w:rsidRPr="001E4247">
        <w:rPr>
          <w:rFonts w:cs="Tahoma"/>
          <w:szCs w:val="22"/>
          <w:lang w:val="el-GR"/>
        </w:rPr>
        <w:t>Α</w:t>
      </w:r>
      <w:r w:rsidR="00B256BC" w:rsidRPr="001E4247">
        <w:rPr>
          <w:rFonts w:cs="Tahoma"/>
          <w:szCs w:val="22"/>
          <w:lang w:val="el-GR"/>
        </w:rPr>
        <w:t xml:space="preserve">ντικείμενο της </w:t>
      </w:r>
      <w:r w:rsidRPr="001E4247">
        <w:rPr>
          <w:rFonts w:cs="Tahoma"/>
          <w:szCs w:val="22"/>
          <w:lang w:val="el-GR"/>
        </w:rPr>
        <w:t>Σ</w:t>
      </w:r>
      <w:r w:rsidR="00B256BC" w:rsidRPr="001E4247">
        <w:rPr>
          <w:rFonts w:cs="Tahoma"/>
          <w:szCs w:val="22"/>
          <w:lang w:val="el-GR"/>
        </w:rPr>
        <w:t>ύμβασης</w:t>
      </w:r>
      <w:bookmarkEnd w:id="571"/>
      <w:bookmarkEnd w:id="572"/>
      <w:bookmarkEnd w:id="573"/>
      <w:bookmarkEnd w:id="574"/>
      <w:r w:rsidR="00B256BC" w:rsidRPr="001E4247">
        <w:rPr>
          <w:rFonts w:cs="Tahoma"/>
          <w:szCs w:val="22"/>
          <w:lang w:val="el-GR"/>
        </w:rPr>
        <w:t xml:space="preserve"> </w:t>
      </w:r>
    </w:p>
    <w:p w14:paraId="1E2A99EF" w14:textId="36CFEA70" w:rsidR="00897F2F" w:rsidRPr="001E4247" w:rsidRDefault="00897F2F" w:rsidP="00BD0298">
      <w:pPr>
        <w:suppressAutoHyphens w:val="0"/>
        <w:autoSpaceDE w:val="0"/>
        <w:spacing w:after="60"/>
        <w:rPr>
          <w:rFonts w:eastAsia="SimSun"/>
          <w:lang w:val="el-GR"/>
        </w:rPr>
      </w:pPr>
      <w:r w:rsidRPr="001E4247">
        <w:rPr>
          <w:lang w:val="el-GR"/>
        </w:rPr>
        <w:t>Αντικείμενο της σύμβασης είναι η διεξαγωγή μελέτης χάραξης στρατηγικής για τον σταδιακό παροπλισμό του δικτύου χαλκού (</w:t>
      </w:r>
      <w:r w:rsidRPr="001E4247">
        <w:t>Copper</w:t>
      </w:r>
      <w:r w:rsidRPr="001E4247">
        <w:rPr>
          <w:lang w:val="el-GR"/>
        </w:rPr>
        <w:t xml:space="preserve"> </w:t>
      </w:r>
      <w:r w:rsidRPr="001E4247">
        <w:t>switch</w:t>
      </w:r>
      <w:r w:rsidRPr="001E4247">
        <w:rPr>
          <w:lang w:val="el-GR"/>
        </w:rPr>
        <w:t>-</w:t>
      </w:r>
      <w:r w:rsidRPr="001E4247">
        <w:t>off</w:t>
      </w:r>
      <w:r w:rsidRPr="001E4247">
        <w:rPr>
          <w:lang w:val="el-GR"/>
        </w:rPr>
        <w:t>) η οποία θα περιλαμβάνει τα επιμέρους Παραδοτέα όπως αυτά καθορίζονται στην παρούσα Διακήρυξη.</w:t>
      </w:r>
    </w:p>
    <w:p w14:paraId="51992AF6" w14:textId="77777777" w:rsidR="0041770C" w:rsidRPr="001E4247" w:rsidRDefault="0041770C" w:rsidP="0041770C">
      <w:pPr>
        <w:rPr>
          <w:lang w:val="el-GR"/>
        </w:rPr>
      </w:pPr>
      <w:bookmarkStart w:id="575" w:name="_Toc107832047"/>
      <w:bookmarkStart w:id="576" w:name="_Toc107832048"/>
      <w:bookmarkStart w:id="577" w:name="_Toc107832049"/>
      <w:bookmarkStart w:id="578" w:name="_Toc97195379"/>
      <w:bookmarkStart w:id="579" w:name="_Toc97195548"/>
      <w:bookmarkStart w:id="580" w:name="_Toc97195383"/>
      <w:bookmarkStart w:id="581" w:name="_Toc97195552"/>
      <w:bookmarkStart w:id="582" w:name="_Toc97195386"/>
      <w:bookmarkStart w:id="583" w:name="_Toc97195555"/>
      <w:bookmarkEnd w:id="575"/>
      <w:bookmarkEnd w:id="576"/>
      <w:bookmarkEnd w:id="577"/>
      <w:bookmarkEnd w:id="578"/>
      <w:bookmarkEnd w:id="579"/>
      <w:bookmarkEnd w:id="580"/>
      <w:bookmarkEnd w:id="581"/>
      <w:bookmarkEnd w:id="582"/>
      <w:bookmarkEnd w:id="583"/>
    </w:p>
    <w:p w14:paraId="7C11F202" w14:textId="77777777" w:rsidR="00A22261" w:rsidRPr="001E4247" w:rsidRDefault="00A22261">
      <w:pPr>
        <w:pStyle w:val="Heading3"/>
        <w:numPr>
          <w:ilvl w:val="0"/>
          <w:numId w:val="37"/>
        </w:numPr>
        <w:rPr>
          <w:lang w:val="el-GR"/>
        </w:rPr>
      </w:pPr>
      <w:bookmarkStart w:id="584" w:name="_Υπηρεσίες"/>
      <w:bookmarkStart w:id="585" w:name="_Toc97194355"/>
      <w:bookmarkStart w:id="586" w:name="_Toc97194476"/>
      <w:bookmarkStart w:id="587" w:name="_Toc129705132"/>
      <w:bookmarkEnd w:id="584"/>
      <w:r w:rsidRPr="001E4247">
        <w:rPr>
          <w:lang w:val="el-GR"/>
        </w:rPr>
        <w:t>Υπηρεσίες</w:t>
      </w:r>
      <w:bookmarkEnd w:id="585"/>
      <w:bookmarkEnd w:id="586"/>
      <w:bookmarkEnd w:id="587"/>
      <w:r w:rsidRPr="001E4247">
        <w:rPr>
          <w:lang w:val="el-GR"/>
        </w:rPr>
        <w:t xml:space="preserve"> </w:t>
      </w:r>
    </w:p>
    <w:p w14:paraId="7A3D1DF0" w14:textId="17570EB5" w:rsidR="008326DE" w:rsidRPr="001E4247" w:rsidRDefault="00897F2F">
      <w:pPr>
        <w:pStyle w:val="Heading4"/>
        <w:numPr>
          <w:ilvl w:val="1"/>
          <w:numId w:val="37"/>
        </w:numPr>
        <w:ind w:hanging="306"/>
        <w:rPr>
          <w:color w:val="000000"/>
          <w:lang w:val="el-GR"/>
        </w:rPr>
      </w:pPr>
      <w:bookmarkStart w:id="588" w:name="_Toc97195395"/>
      <w:bookmarkStart w:id="589" w:name="_Toc97195564"/>
      <w:bookmarkStart w:id="590" w:name="_Toc107832055"/>
      <w:bookmarkStart w:id="591" w:name="_Καταγραφή_της_κατάστασης"/>
      <w:bookmarkStart w:id="592" w:name="_Toc129705133"/>
      <w:bookmarkStart w:id="593" w:name="_Toc97194356"/>
      <w:bookmarkStart w:id="594" w:name="_Ref97199331"/>
      <w:bookmarkEnd w:id="588"/>
      <w:bookmarkEnd w:id="589"/>
      <w:bookmarkEnd w:id="590"/>
      <w:bookmarkEnd w:id="591"/>
      <w:r w:rsidRPr="001E4247">
        <w:rPr>
          <w:color w:val="000000"/>
          <w:lang w:val="el-GR"/>
        </w:rPr>
        <w:t>Καταγραφή της κατάστασης και των σχετικών πολιτικών σε άλλες ευρωπαϊκές χώρες και ανάλυση των δυνητικών εναλλακτικών επιλογών για το παροπλισμό του δικτύου χαλκού</w:t>
      </w:r>
      <w:bookmarkEnd w:id="592"/>
    </w:p>
    <w:p w14:paraId="0EF6D8F9" w14:textId="77777777" w:rsidR="008326DE" w:rsidRPr="001E4247" w:rsidRDefault="008326DE" w:rsidP="008326DE">
      <w:pPr>
        <w:pBdr>
          <w:top w:val="nil"/>
          <w:left w:val="nil"/>
          <w:bottom w:val="nil"/>
          <w:right w:val="nil"/>
          <w:between w:val="nil"/>
        </w:pBdr>
        <w:suppressAutoHyphens w:val="0"/>
        <w:spacing w:after="0" w:line="259" w:lineRule="auto"/>
        <w:rPr>
          <w:color w:val="000000"/>
          <w:lang w:val="el-GR"/>
        </w:rPr>
      </w:pPr>
      <w:r w:rsidRPr="001E4247">
        <w:rPr>
          <w:color w:val="000000"/>
          <w:lang w:val="el-GR"/>
        </w:rPr>
        <w:t xml:space="preserve">Ο Ανάδοχος θα καταγράψει την κατάσταση και τις σχετικές πολιτικές σε άλλες ευρωπαϊκές χώρες και αναλύοντας τις δυνητικές εναλλακτικές επιλογές για το παροπλισμό του δικτύου χαλκού στη χώρα μας εξειδικεύοντας ανά περιοχή (περιοχές παρέμβασης </w:t>
      </w:r>
      <w:r w:rsidRPr="001E4247">
        <w:rPr>
          <w:color w:val="000000"/>
        </w:rPr>
        <w:t>Rural</w:t>
      </w:r>
      <w:r w:rsidRPr="001E4247">
        <w:rPr>
          <w:color w:val="000000"/>
          <w:lang w:val="el-GR"/>
        </w:rPr>
        <w:t xml:space="preserve"> </w:t>
      </w:r>
      <w:r w:rsidRPr="001E4247">
        <w:rPr>
          <w:color w:val="000000"/>
        </w:rPr>
        <w:t>Broadband</w:t>
      </w:r>
      <w:r w:rsidRPr="001E4247">
        <w:rPr>
          <w:color w:val="000000"/>
          <w:lang w:val="el-GR"/>
        </w:rPr>
        <w:t xml:space="preserve"> και </w:t>
      </w:r>
      <w:r w:rsidRPr="001E4247">
        <w:rPr>
          <w:color w:val="000000"/>
        </w:rPr>
        <w:t>UFBB</w:t>
      </w:r>
      <w:r w:rsidRPr="001E4247">
        <w:rPr>
          <w:color w:val="000000"/>
          <w:lang w:val="el-GR"/>
        </w:rPr>
        <w:t xml:space="preserve">, περιοχές </w:t>
      </w:r>
      <w:r w:rsidRPr="001E4247">
        <w:rPr>
          <w:color w:val="000000"/>
        </w:rPr>
        <w:t>FTTH</w:t>
      </w:r>
      <w:r w:rsidRPr="001E4247">
        <w:rPr>
          <w:color w:val="000000"/>
          <w:lang w:val="el-GR"/>
        </w:rPr>
        <w:t xml:space="preserve"> μέσω ιδιωτικών επενδύσεων, περιοχές </w:t>
      </w:r>
      <w:r w:rsidRPr="001E4247">
        <w:rPr>
          <w:color w:val="000000"/>
        </w:rPr>
        <w:t>Vectoring</w:t>
      </w:r>
      <w:r w:rsidRPr="001E4247">
        <w:rPr>
          <w:color w:val="000000"/>
          <w:lang w:val="el-GR"/>
        </w:rPr>
        <w:t xml:space="preserve"> </w:t>
      </w:r>
      <w:proofErr w:type="spellStart"/>
      <w:r w:rsidRPr="001E4247">
        <w:rPr>
          <w:color w:val="000000"/>
          <w:lang w:val="el-GR"/>
        </w:rPr>
        <w:t>κλπ</w:t>
      </w:r>
      <w:proofErr w:type="spellEnd"/>
      <w:r w:rsidRPr="001E4247">
        <w:rPr>
          <w:color w:val="000000"/>
          <w:lang w:val="el-GR"/>
        </w:rPr>
        <w:t xml:space="preserve">). Για την ανάλυση των εναλλακτικών επιλογών στην χώρα μας, θα αξιοποιηθούν </w:t>
      </w:r>
      <w:sdt>
        <w:sdtPr>
          <w:tag w:val="goog_rdk_16"/>
          <w:id w:val="-36663540"/>
        </w:sdtPr>
        <w:sdtEndPr/>
        <w:sdtContent>
          <w:r w:rsidRPr="001E4247">
            <w:rPr>
              <w:color w:val="000000"/>
              <w:lang w:val="el-GR"/>
            </w:rPr>
            <w:t xml:space="preserve">γεωγραφικά </w:t>
          </w:r>
        </w:sdtContent>
      </w:sdt>
      <w:r w:rsidRPr="001E4247">
        <w:rPr>
          <w:color w:val="000000"/>
          <w:lang w:val="el-GR"/>
        </w:rPr>
        <w:t xml:space="preserve">δεδομένα </w:t>
      </w:r>
      <w:sdt>
        <w:sdtPr>
          <w:tag w:val="goog_rdk_17"/>
          <w:id w:val="189277308"/>
        </w:sdtPr>
        <w:sdtEndPr/>
        <w:sdtContent>
          <w:r w:rsidRPr="001E4247">
            <w:rPr>
              <w:color w:val="000000"/>
              <w:lang w:val="el-GR"/>
            </w:rPr>
            <w:t xml:space="preserve">κάλυψης δικτύων </w:t>
          </w:r>
        </w:sdtContent>
      </w:sdt>
      <w:r w:rsidRPr="001E4247">
        <w:rPr>
          <w:color w:val="000000"/>
          <w:lang w:val="el-GR"/>
        </w:rPr>
        <w:t xml:space="preserve">του Χάρτη </w:t>
      </w:r>
      <w:proofErr w:type="spellStart"/>
      <w:r w:rsidRPr="001E4247">
        <w:rPr>
          <w:color w:val="000000"/>
          <w:lang w:val="el-GR"/>
        </w:rPr>
        <w:t>Ευρυζωνικότητας</w:t>
      </w:r>
      <w:proofErr w:type="spellEnd"/>
      <w:r w:rsidRPr="001E4247">
        <w:rPr>
          <w:color w:val="000000"/>
          <w:lang w:val="el-GR"/>
        </w:rPr>
        <w:t xml:space="preserve"> και Μητρώου Δικτύων (ΧΕΜΔ) καθώς και στοιχεία που αφορούν στον επενδυτικό σχεδιασμό των </w:t>
      </w:r>
      <w:proofErr w:type="spellStart"/>
      <w:r w:rsidRPr="001E4247">
        <w:rPr>
          <w:color w:val="000000"/>
          <w:lang w:val="el-GR"/>
        </w:rPr>
        <w:t>παρόχων</w:t>
      </w:r>
      <w:proofErr w:type="spellEnd"/>
      <w:r w:rsidRPr="001E4247">
        <w:rPr>
          <w:color w:val="000000"/>
          <w:lang w:val="el-GR"/>
        </w:rPr>
        <w:t xml:space="preserve"> σε βάθος τουλάχιστον τριετίας. Στην περίπτωση που τα διαθέσιμα δεδομένα κάλυψης δικτύων του ΧΕΜΔ δεν επαρκούν τότε ο Ανάδοχος θα έχει την ευθύνη της συλλογής των απαιτούμενων στοιχείων απευθείας από την αγορά ή την ΕΕΤΤ. </w:t>
      </w:r>
    </w:p>
    <w:p w14:paraId="39BC4A76" w14:textId="77777777" w:rsidR="008326DE" w:rsidRPr="001E4247" w:rsidRDefault="008326DE" w:rsidP="008326DE">
      <w:pPr>
        <w:rPr>
          <w:color w:val="000000"/>
          <w:lang w:val="el-GR"/>
        </w:rPr>
      </w:pPr>
    </w:p>
    <w:p w14:paraId="01DBE7A9" w14:textId="32491BCD" w:rsidR="008326DE" w:rsidRPr="001E4247" w:rsidRDefault="008326DE" w:rsidP="008326DE">
      <w:pPr>
        <w:rPr>
          <w:lang w:val="el-GR"/>
        </w:rPr>
      </w:pPr>
      <w:r w:rsidRPr="001E4247">
        <w:rPr>
          <w:color w:val="000000"/>
          <w:lang w:val="el-GR"/>
        </w:rPr>
        <w:t xml:space="preserve">Παράλληλα, ο Ανάδοχος θα πραγματοποιήσει επισκόπηση του </w:t>
      </w:r>
      <w:sdt>
        <w:sdtPr>
          <w:tag w:val="goog_rdk_23"/>
          <w:id w:val="183109298"/>
        </w:sdtPr>
        <w:sdtEndPr/>
        <w:sdtContent>
          <w:r w:rsidRPr="001E4247">
            <w:rPr>
              <w:color w:val="000000"/>
              <w:lang w:val="el-GR"/>
            </w:rPr>
            <w:t xml:space="preserve">σχετικού </w:t>
          </w:r>
        </w:sdtContent>
      </w:sdt>
      <w:r w:rsidRPr="001E4247">
        <w:rPr>
          <w:color w:val="000000"/>
          <w:lang w:val="el-GR"/>
        </w:rPr>
        <w:t xml:space="preserve">ρυθμιστικού πλαισίου -με έμφαση στις προβλέψεις αναφορικά με τον παροπλισμό του δικτύου χαλκού και τις καθορισμένες τιμές χονδρικής- σε άλλες ευρωπαϊκές χώρες, σε σχέση με το ισχύον ρυθμιστικό πλαίσιο στη χώρα μας καθώς και τις τιμές χονδρικής με βάση το </w:t>
      </w:r>
      <w:r w:rsidRPr="001E4247">
        <w:rPr>
          <w:color w:val="000000"/>
        </w:rPr>
        <w:t>BU</w:t>
      </w:r>
      <w:r w:rsidRPr="001E4247">
        <w:rPr>
          <w:color w:val="000000"/>
          <w:lang w:val="el-GR"/>
        </w:rPr>
        <w:t>-</w:t>
      </w:r>
      <w:r w:rsidRPr="001E4247">
        <w:rPr>
          <w:color w:val="000000"/>
        </w:rPr>
        <w:t>LRIC</w:t>
      </w:r>
      <w:r w:rsidRPr="001E4247">
        <w:rPr>
          <w:color w:val="000000"/>
          <w:lang w:val="el-GR"/>
        </w:rPr>
        <w:t>+ μοντέλο κοστολόγησης της ΕΕΤΤ.</w:t>
      </w:r>
    </w:p>
    <w:p w14:paraId="4F611EDD" w14:textId="5241B833" w:rsidR="008326DE" w:rsidRPr="001E4247" w:rsidRDefault="008326DE">
      <w:pPr>
        <w:pStyle w:val="Heading4"/>
        <w:numPr>
          <w:ilvl w:val="1"/>
          <w:numId w:val="37"/>
        </w:numPr>
        <w:ind w:hanging="306"/>
        <w:rPr>
          <w:rFonts w:cs="Tahoma"/>
          <w:szCs w:val="22"/>
          <w:lang w:val="el-GR"/>
        </w:rPr>
      </w:pPr>
      <w:bookmarkStart w:id="595" w:name="_Υπηρεσίες_για_την"/>
      <w:bookmarkStart w:id="596" w:name="_Toc97194357"/>
      <w:bookmarkStart w:id="597" w:name="_Ref97199336"/>
      <w:bookmarkStart w:id="598" w:name="_Toc97204988"/>
      <w:bookmarkStart w:id="599" w:name="_Toc129705134"/>
      <w:bookmarkEnd w:id="595"/>
      <w:r w:rsidRPr="001E4247">
        <w:rPr>
          <w:rFonts w:cs="Tahoma"/>
          <w:szCs w:val="22"/>
          <w:lang w:val="el-GR"/>
        </w:rPr>
        <w:t xml:space="preserve">Υπηρεσίες </w:t>
      </w:r>
      <w:bookmarkEnd w:id="596"/>
      <w:bookmarkEnd w:id="597"/>
      <w:bookmarkEnd w:id="598"/>
      <w:r w:rsidRPr="001E4247">
        <w:rPr>
          <w:rFonts w:cs="Tahoma"/>
          <w:szCs w:val="22"/>
          <w:lang w:val="el-GR"/>
        </w:rPr>
        <w:t>για την οργάνωση και διεξαγωγή διαβούλευσης</w:t>
      </w:r>
      <w:bookmarkEnd w:id="599"/>
    </w:p>
    <w:p w14:paraId="5B34CF03" w14:textId="3F046EF7" w:rsidR="008326DE" w:rsidRPr="001E4247" w:rsidRDefault="008326DE" w:rsidP="008326DE">
      <w:pPr>
        <w:rPr>
          <w:lang w:val="el-GR"/>
        </w:rPr>
      </w:pPr>
      <w:r w:rsidRPr="001E4247">
        <w:rPr>
          <w:color w:val="000000"/>
          <w:lang w:val="el-GR"/>
        </w:rPr>
        <w:t xml:space="preserve">Ο Ανάδοχος θα υποστηρίξει την οργάνωση και διεξαγωγή διαβούλευσης με την ΕΕΤΤ, τον ΟΤΕ ως </w:t>
      </w:r>
      <w:proofErr w:type="spellStart"/>
      <w:r w:rsidRPr="001E4247">
        <w:rPr>
          <w:color w:val="000000"/>
          <w:lang w:val="el-GR"/>
        </w:rPr>
        <w:t>πάροχο</w:t>
      </w:r>
      <w:proofErr w:type="spellEnd"/>
      <w:r w:rsidRPr="001E4247">
        <w:rPr>
          <w:color w:val="000000"/>
          <w:lang w:val="el-GR"/>
        </w:rPr>
        <w:t xml:space="preserve"> με Σημαντική Ισχύ στην Αγορά και ιδιοκτήτη του δικτύου χαλκού και τους εναλλακτικούς </w:t>
      </w:r>
      <w:proofErr w:type="spellStart"/>
      <w:r w:rsidRPr="001E4247">
        <w:rPr>
          <w:color w:val="000000"/>
          <w:lang w:val="el-GR"/>
        </w:rPr>
        <w:t>παρόχους</w:t>
      </w:r>
      <w:proofErr w:type="spellEnd"/>
      <w:r w:rsidRPr="001E4247">
        <w:rPr>
          <w:color w:val="000000"/>
          <w:lang w:val="el-GR"/>
        </w:rPr>
        <w:t xml:space="preserve"> σχετικά με τη μορφή και τη χρονική έκταση της διαδικασίας παροπλισμού, τις προκλήσεις που αντιμετωπίζουν καθώς και για την επίπτωση στον επενδυτικό τους σχεδιασμό και τη λειτουργία της αγοράς. Στο πλαίσιο αυτό, ο Ανάδοχος θα προετοιμάσει το σχετικό υλικό διαβούλευσης καθώς και την έκθεση αποτελεσμάτων διαβούλευσης η οποία θα περιλαμβάνει την αποδελτίωση των θέσεων των συμμετεχόντων, τον σχολιασμό τους από πλευράς αναδόχου και σύνταξη απαντητικού κειμένου.</w:t>
      </w:r>
    </w:p>
    <w:p w14:paraId="2CE1B64E" w14:textId="510DBB06" w:rsidR="008326DE" w:rsidRPr="001E4247" w:rsidRDefault="008326DE">
      <w:pPr>
        <w:pStyle w:val="Heading4"/>
        <w:numPr>
          <w:ilvl w:val="1"/>
          <w:numId w:val="37"/>
        </w:numPr>
        <w:ind w:hanging="306"/>
        <w:rPr>
          <w:rFonts w:cs="Tahoma"/>
          <w:szCs w:val="22"/>
          <w:lang w:val="el-GR"/>
        </w:rPr>
      </w:pPr>
      <w:bookmarkStart w:id="600" w:name="_Υπηρεσίες_για_την_1"/>
      <w:bookmarkStart w:id="601" w:name="_Toc129705135"/>
      <w:bookmarkEnd w:id="600"/>
      <w:r w:rsidRPr="001E4247">
        <w:rPr>
          <w:rFonts w:cs="Tahoma"/>
          <w:szCs w:val="22"/>
          <w:lang w:val="el-GR"/>
        </w:rPr>
        <w:lastRenderedPageBreak/>
        <w:t>Υπηρεσίες για την εκπόνηση μελέτης κόστους – οφέλους από τον παροπλισμό του δικτύου χαλκού</w:t>
      </w:r>
      <w:bookmarkEnd w:id="601"/>
    </w:p>
    <w:p w14:paraId="6E21C1B7" w14:textId="25F69F6F" w:rsidR="008326DE" w:rsidRPr="001E4247" w:rsidRDefault="008326DE" w:rsidP="00310130">
      <w:pPr>
        <w:rPr>
          <w:lang w:val="el-GR"/>
        </w:rPr>
      </w:pPr>
      <w:r w:rsidRPr="001E4247">
        <w:rPr>
          <w:lang w:val="el-GR"/>
        </w:rPr>
        <w:t xml:space="preserve">Ο Ανάδοχος θα πραγματοποιήσει μία μελέτη </w:t>
      </w:r>
      <w:r w:rsidRPr="001E4247">
        <w:rPr>
          <w:color w:val="000000"/>
          <w:lang w:val="el-GR"/>
        </w:rPr>
        <w:t xml:space="preserve">προσδιορισμού και ποσοτικοποίησης του κόστους και του οφέλους από τον παροπλισμό του δικτύου χαλκού για τον κλάδο ηλεκτρονικών επικοινωνιών (ξεχωριστά για τον ΟΤΕ και τους εναλλακτικούς </w:t>
      </w:r>
      <w:proofErr w:type="spellStart"/>
      <w:r w:rsidRPr="001E4247">
        <w:rPr>
          <w:color w:val="000000"/>
          <w:lang w:val="el-GR"/>
        </w:rPr>
        <w:t>παρόχους</w:t>
      </w:r>
      <w:proofErr w:type="spellEnd"/>
      <w:r w:rsidRPr="001E4247">
        <w:rPr>
          <w:color w:val="000000"/>
          <w:lang w:val="el-GR"/>
        </w:rPr>
        <w:t xml:space="preserve">) και την εθνική οικονομία. Η μελέτη θα λάβει υπόψιν τα αποτελέσματα των υπηρεσιών που περιγράφονται στις ενότητες 3.1 και 3.2, προκειμένου να </w:t>
      </w:r>
      <w:proofErr w:type="spellStart"/>
      <w:r w:rsidRPr="001E4247">
        <w:rPr>
          <w:color w:val="000000"/>
          <w:lang w:val="el-GR"/>
        </w:rPr>
        <w:t>ποσοτικοποιηθούν</w:t>
      </w:r>
      <w:proofErr w:type="spellEnd"/>
      <w:r w:rsidRPr="001E4247">
        <w:rPr>
          <w:color w:val="000000"/>
          <w:lang w:val="el-GR"/>
        </w:rPr>
        <w:t xml:space="preserve"> οι απαιτούμενες επενδύσεις</w:t>
      </w:r>
      <w:sdt>
        <w:sdtPr>
          <w:tag w:val="goog_rdk_30"/>
          <w:id w:val="368886456"/>
        </w:sdtPr>
        <w:sdtEndPr/>
        <w:sdtContent>
          <w:r w:rsidRPr="001E4247">
            <w:rPr>
              <w:color w:val="000000"/>
              <w:lang w:val="el-GR"/>
            </w:rPr>
            <w:t xml:space="preserve"> /</w:t>
          </w:r>
        </w:sdtContent>
      </w:sdt>
      <w:r w:rsidRPr="001E4247">
        <w:rPr>
          <w:color w:val="000000"/>
          <w:lang w:val="el-GR"/>
        </w:rPr>
        <w:t xml:space="preserve"> κόστη</w:t>
      </w:r>
      <w:sdt>
        <w:sdtPr>
          <w:tag w:val="goog_rdk_32"/>
          <w:id w:val="2136056542"/>
        </w:sdtPr>
        <w:sdtEndPr/>
        <w:sdtContent>
          <w:r w:rsidRPr="001E4247">
            <w:rPr>
              <w:color w:val="000000"/>
              <w:lang w:val="el-GR"/>
            </w:rPr>
            <w:t xml:space="preserve"> μετάβασης</w:t>
          </w:r>
        </w:sdtContent>
      </w:sdt>
      <w:r w:rsidRPr="001E4247">
        <w:rPr>
          <w:color w:val="000000"/>
          <w:lang w:val="el-GR"/>
        </w:rPr>
        <w:t>, και να εκτιμηθούν τα κίνητρα που έχουν οι παίκτες της α</w:t>
      </w:r>
      <w:r w:rsidRPr="001E4247">
        <w:rPr>
          <w:lang w:val="el-GR"/>
        </w:rPr>
        <w:t>γ</w:t>
      </w:r>
      <w:r w:rsidRPr="001E4247">
        <w:rPr>
          <w:color w:val="000000"/>
          <w:lang w:val="el-GR"/>
        </w:rPr>
        <w:t xml:space="preserve">οράς ώστε να πραγματοποιηθεί ο </w:t>
      </w:r>
      <w:proofErr w:type="spellStart"/>
      <w:r w:rsidRPr="001E4247">
        <w:rPr>
          <w:color w:val="000000"/>
          <w:lang w:val="el-GR"/>
        </w:rPr>
        <w:t>παροπλισμός.</w:t>
      </w:r>
      <w:r w:rsidRPr="001E4247">
        <w:rPr>
          <w:lang w:val="el-GR"/>
        </w:rPr>
        <w:t>Η</w:t>
      </w:r>
      <w:proofErr w:type="spellEnd"/>
      <w:r w:rsidRPr="001E4247">
        <w:rPr>
          <w:lang w:val="el-GR"/>
        </w:rPr>
        <w:t xml:space="preserve"> μελέτη, πέραν του οικονομικού κόστους και οφέλους, θα λαμβάνει υπόψη παράπλευρες </w:t>
      </w:r>
      <w:proofErr w:type="spellStart"/>
      <w:r w:rsidRPr="001E4247">
        <w:rPr>
          <w:lang w:val="el-GR"/>
        </w:rPr>
        <w:t>κοινωνικο</w:t>
      </w:r>
      <w:proofErr w:type="spellEnd"/>
      <w:r w:rsidRPr="001E4247">
        <w:rPr>
          <w:lang w:val="el-GR"/>
        </w:rPr>
        <w:t>-οικονομικές πτυχές τους και ιδιαίτερα την επίπτωση στο περιβαλλοντικό αποτύπωμα των δικτύων (</w:t>
      </w:r>
      <w:proofErr w:type="spellStart"/>
      <w:r w:rsidRPr="001E4247">
        <w:rPr>
          <w:lang w:val="el-GR"/>
        </w:rPr>
        <w:t>green</w:t>
      </w:r>
      <w:proofErr w:type="spellEnd"/>
      <w:r w:rsidRPr="001E4247">
        <w:rPr>
          <w:lang w:val="el-GR"/>
        </w:rPr>
        <w:t xml:space="preserve"> </w:t>
      </w:r>
      <w:proofErr w:type="spellStart"/>
      <w:r w:rsidRPr="001E4247">
        <w:rPr>
          <w:lang w:val="el-GR"/>
        </w:rPr>
        <w:t>aspect</w:t>
      </w:r>
      <w:proofErr w:type="spellEnd"/>
      <w:r w:rsidRPr="001E4247">
        <w:rPr>
          <w:lang w:val="el-GR"/>
        </w:rPr>
        <w:t xml:space="preserve"> of NGA </w:t>
      </w:r>
      <w:proofErr w:type="spellStart"/>
      <w:r w:rsidRPr="001E4247">
        <w:rPr>
          <w:lang w:val="el-GR"/>
        </w:rPr>
        <w:t>networks</w:t>
      </w:r>
      <w:proofErr w:type="spellEnd"/>
      <w:r w:rsidRPr="001E4247">
        <w:rPr>
          <w:lang w:val="el-GR"/>
        </w:rPr>
        <w:t>)</w:t>
      </w:r>
      <w:r w:rsidR="005A475A">
        <w:rPr>
          <w:lang w:val="el-GR"/>
        </w:rPr>
        <w:t xml:space="preserve"> προτείνοντας και σχετικούς δείκτες παρακολούθησης</w:t>
      </w:r>
    </w:p>
    <w:p w14:paraId="577E4457" w14:textId="6F699D6E" w:rsidR="00F92D57" w:rsidRPr="001E4247" w:rsidRDefault="008326DE">
      <w:pPr>
        <w:pStyle w:val="Heading4"/>
        <w:numPr>
          <w:ilvl w:val="1"/>
          <w:numId w:val="37"/>
        </w:numPr>
        <w:ind w:hanging="306"/>
        <w:rPr>
          <w:rFonts w:cs="Tahoma"/>
          <w:szCs w:val="22"/>
          <w:lang w:val="el-GR"/>
        </w:rPr>
      </w:pPr>
      <w:bookmarkStart w:id="602" w:name="_Υπηρεσίες_για_τον"/>
      <w:bookmarkStart w:id="603" w:name="_Toc129705136"/>
      <w:bookmarkEnd w:id="593"/>
      <w:bookmarkEnd w:id="594"/>
      <w:bookmarkEnd w:id="602"/>
      <w:r w:rsidRPr="001E4247">
        <w:rPr>
          <w:rFonts w:cs="Tahoma"/>
          <w:szCs w:val="22"/>
          <w:lang w:val="el-GR"/>
        </w:rPr>
        <w:t xml:space="preserve">Υπηρεσίες για </w:t>
      </w:r>
      <w:r w:rsidRPr="001E4247">
        <w:rPr>
          <w:lang w:val="el-GR"/>
        </w:rPr>
        <w:t>τον καθορισμό των χρονικών στόχων για τον παροπλισμό και τον προσδιορισμό εναλλακτικών επιλογών δημόσιας παρέμβασης</w:t>
      </w:r>
      <w:bookmarkEnd w:id="603"/>
    </w:p>
    <w:p w14:paraId="69F45CFB" w14:textId="76A5E4D3" w:rsidR="008326DE" w:rsidRPr="001E4247" w:rsidRDefault="008326DE" w:rsidP="008326DE">
      <w:pPr>
        <w:rPr>
          <w:lang w:val="el-GR"/>
        </w:rPr>
      </w:pPr>
      <w:r w:rsidRPr="001E4247">
        <w:rPr>
          <w:color w:val="000000"/>
          <w:lang w:val="el-GR"/>
        </w:rPr>
        <w:t xml:space="preserve">Ο Ανάδοχος, με βάση τα αποτελέσματα της μελέτης κόστους – οφέλους </w:t>
      </w:r>
      <w:r w:rsidRPr="001E4247">
        <w:rPr>
          <w:lang w:val="el-GR"/>
        </w:rPr>
        <w:t xml:space="preserve">και ιδιαίτερα το κόστος και όφελος για την εθνική οικονομία, θα προτείνει τους χρονικούς στόχους για τον παροπλισμό του δικτύου χαλκού και θα τους εξειδικεύσει κατά περίπτωση με βάση την γεωγραφική ανάπτυξη των υποδομών και </w:t>
      </w:r>
      <w:r w:rsidRPr="001E4247">
        <w:rPr>
          <w:color w:val="000000"/>
          <w:lang w:val="el-GR"/>
        </w:rPr>
        <w:t>θα πραγματοποιήσει μελέτη προσδιορισμού και προκαταρκτικής κοστολόγησης των εναλλακτικών επιλογών δημόσιας παρέμβασης στην κατεύθυνση αντιμετώπισης των προκλήσεων και διευκόλυνσης του παροπλισμού του δικτύου χαλκού. Η μελέτη θα λαμβάνει υπόψιν την δυνατότητα της αγοράς να πραγματοποιήσει την μετάβαση στο απαιτούμενο χρονικό και γεωγραφικό πλαίσιο.</w:t>
      </w:r>
    </w:p>
    <w:p w14:paraId="0DA1CCA5" w14:textId="224B5E5A" w:rsidR="008326DE" w:rsidRPr="001E4247" w:rsidRDefault="008326DE">
      <w:pPr>
        <w:pStyle w:val="Heading4"/>
        <w:numPr>
          <w:ilvl w:val="1"/>
          <w:numId w:val="37"/>
        </w:numPr>
        <w:ind w:hanging="306"/>
        <w:rPr>
          <w:rFonts w:cs="Tahoma"/>
          <w:szCs w:val="22"/>
          <w:lang w:val="el-GR"/>
        </w:rPr>
      </w:pPr>
      <w:bookmarkStart w:id="604" w:name="_Υπηρεσίες_για_τη"/>
      <w:bookmarkStart w:id="605" w:name="_Toc129705137"/>
      <w:bookmarkEnd w:id="604"/>
      <w:r w:rsidRPr="001E4247">
        <w:rPr>
          <w:rFonts w:cs="Tahoma"/>
          <w:szCs w:val="22"/>
          <w:lang w:val="el-GR"/>
        </w:rPr>
        <w:t xml:space="preserve">Υπηρεσίες για </w:t>
      </w:r>
      <w:r w:rsidRPr="001E4247">
        <w:rPr>
          <w:lang w:val="el-GR"/>
        </w:rPr>
        <w:t>τη διαμόρφωση του Οδικού Χάρτη για την υλοποίηση του παροπλισμού του δικτύου χαλκού</w:t>
      </w:r>
      <w:bookmarkEnd w:id="605"/>
    </w:p>
    <w:p w14:paraId="163B67CD" w14:textId="77777777" w:rsidR="008326DE" w:rsidRPr="001E4247" w:rsidRDefault="008326DE" w:rsidP="008326DE">
      <w:pPr>
        <w:rPr>
          <w:lang w:val="el-GR"/>
        </w:rPr>
      </w:pPr>
      <w:r w:rsidRPr="001E4247">
        <w:rPr>
          <w:lang w:val="el-GR"/>
        </w:rPr>
        <w:t>Ο Ανάδοχος, θα προσδιορίσει τις αναγκαίες θεσμικές ενέργειες που απαιτούνται</w:t>
      </w:r>
      <w:r w:rsidRPr="001E4247">
        <w:rPr>
          <w:color w:val="000000"/>
          <w:lang w:val="el-GR"/>
        </w:rPr>
        <w:t xml:space="preserve"> για τη διευκόλυνση του παροπλισμού του δικτύου χαλκού και θα διαμορφώσει τον Οδικό Χάρτη για την υλοποίηση τ</w:t>
      </w:r>
      <w:r w:rsidRPr="001E4247">
        <w:rPr>
          <w:lang w:val="el-GR"/>
        </w:rPr>
        <w:t>ου παροπλισμού</w:t>
      </w:r>
      <w:r w:rsidRPr="001E4247">
        <w:rPr>
          <w:color w:val="000000"/>
          <w:lang w:val="el-GR"/>
        </w:rPr>
        <w:t>. Στο πλαίσιο αυτό, ο Ανάδοχος θα προετοιμάσει το σχετικό υλικό διαβούλευσης καθώς και την έκθεση αποτελεσμάτων διαβούλευσης η οποία θα περιλαμβάνει την αποδελτίωση των θέσεων των συμμετεχόντων, τον σχολιασμό τους από πλευράς αναδόχου και σύνταξη απαντητικού κειμένου.</w:t>
      </w:r>
    </w:p>
    <w:p w14:paraId="36D1B69D" w14:textId="3849810B" w:rsidR="008326DE" w:rsidRPr="001E4247" w:rsidRDefault="008326DE" w:rsidP="008326DE">
      <w:pPr>
        <w:rPr>
          <w:lang w:val="el-GR"/>
        </w:rPr>
      </w:pPr>
    </w:p>
    <w:p w14:paraId="04A9DAC1" w14:textId="77777777" w:rsidR="008338F0" w:rsidRPr="001E4247" w:rsidRDefault="003355E7">
      <w:pPr>
        <w:pStyle w:val="Heading3"/>
        <w:numPr>
          <w:ilvl w:val="0"/>
          <w:numId w:val="37"/>
        </w:numPr>
        <w:rPr>
          <w:lang w:val="el-GR"/>
        </w:rPr>
      </w:pPr>
      <w:bookmarkStart w:id="606" w:name="_Toc97194366"/>
      <w:bookmarkStart w:id="607" w:name="_Toc97194477"/>
      <w:bookmarkStart w:id="608" w:name="_Toc97204997"/>
      <w:bookmarkStart w:id="609" w:name="_Toc129705138"/>
      <w:r w:rsidRPr="001E4247">
        <w:rPr>
          <w:lang w:val="el-GR"/>
        </w:rPr>
        <w:t xml:space="preserve">Μεθοδολογία </w:t>
      </w:r>
      <w:r w:rsidR="00025B9C" w:rsidRPr="001E4247">
        <w:rPr>
          <w:lang w:val="el-GR"/>
        </w:rPr>
        <w:t>Υ</w:t>
      </w:r>
      <w:r w:rsidRPr="001E4247">
        <w:rPr>
          <w:lang w:val="el-GR"/>
        </w:rPr>
        <w:t>λοποίησης</w:t>
      </w:r>
      <w:bookmarkEnd w:id="606"/>
      <w:bookmarkEnd w:id="607"/>
      <w:bookmarkEnd w:id="608"/>
      <w:bookmarkEnd w:id="609"/>
    </w:p>
    <w:p w14:paraId="5E2CE860" w14:textId="77777777" w:rsidR="00025B9C" w:rsidRPr="001E4247" w:rsidRDefault="00025B9C">
      <w:pPr>
        <w:pStyle w:val="Heading4"/>
        <w:numPr>
          <w:ilvl w:val="1"/>
          <w:numId w:val="37"/>
        </w:numPr>
        <w:ind w:hanging="306"/>
        <w:rPr>
          <w:rFonts w:cs="Tahoma"/>
          <w:szCs w:val="22"/>
          <w:lang w:val="el-GR"/>
        </w:rPr>
      </w:pPr>
      <w:bookmarkStart w:id="610" w:name="_Toc97195407"/>
      <w:bookmarkStart w:id="611" w:name="_Toc97195576"/>
      <w:bookmarkStart w:id="612" w:name="_Χρονοδιάγραμμα"/>
      <w:bookmarkStart w:id="613" w:name="_Toc97194367"/>
      <w:bookmarkStart w:id="614" w:name="_Toc97204998"/>
      <w:bookmarkStart w:id="615" w:name="_Toc129705139"/>
      <w:bookmarkEnd w:id="610"/>
      <w:bookmarkEnd w:id="611"/>
      <w:bookmarkEnd w:id="612"/>
      <w:r w:rsidRPr="001E4247">
        <w:rPr>
          <w:rFonts w:cs="Tahoma"/>
          <w:szCs w:val="22"/>
          <w:lang w:val="el-GR"/>
        </w:rPr>
        <w:t>Χρονοδιάγραμμα</w:t>
      </w:r>
      <w:bookmarkEnd w:id="613"/>
      <w:bookmarkEnd w:id="614"/>
      <w:bookmarkEnd w:id="615"/>
    </w:p>
    <w:p w14:paraId="7BDBA1DC" w14:textId="71D9CA67" w:rsidR="00F82A8D" w:rsidRPr="001E4247" w:rsidRDefault="00F82A8D" w:rsidP="00F82A8D">
      <w:pPr>
        <w:suppressAutoHyphens w:val="0"/>
        <w:autoSpaceDE w:val="0"/>
        <w:spacing w:after="60"/>
        <w:rPr>
          <w:rFonts w:eastAsia="SimSun"/>
          <w:lang w:val="el-GR"/>
        </w:rPr>
      </w:pPr>
      <w:bookmarkStart w:id="616" w:name="_Hlk51936261"/>
      <w:r w:rsidRPr="001E4247">
        <w:rPr>
          <w:rFonts w:eastAsia="SimSun"/>
          <w:lang w:val="el-GR"/>
        </w:rPr>
        <w:t xml:space="preserve">Η συνολική </w:t>
      </w:r>
      <w:r w:rsidRPr="001E4247">
        <w:rPr>
          <w:rFonts w:eastAsia="SimSun"/>
          <w:b/>
          <w:lang w:val="el-GR"/>
        </w:rPr>
        <w:t>διάρκεια</w:t>
      </w:r>
      <w:r w:rsidRPr="001E4247">
        <w:rPr>
          <w:rFonts w:eastAsia="SimSun"/>
          <w:lang w:val="el-GR"/>
        </w:rPr>
        <w:t xml:space="preserve"> της σύμβασης ορίζεται σε</w:t>
      </w:r>
      <w:r w:rsidRPr="001E4247">
        <w:rPr>
          <w:rFonts w:eastAsia="SimSun"/>
          <w:b/>
          <w:bCs/>
          <w:lang w:val="el-GR"/>
        </w:rPr>
        <w:t xml:space="preserve"> </w:t>
      </w:r>
      <w:r w:rsidR="00854F8E" w:rsidRPr="001E4247">
        <w:rPr>
          <w:rFonts w:eastAsia="SimSun"/>
          <w:b/>
          <w:bCs/>
          <w:lang w:val="el-GR"/>
        </w:rPr>
        <w:t>δώδεκα</w:t>
      </w:r>
      <w:r w:rsidR="001C04FD" w:rsidRPr="001E4247">
        <w:rPr>
          <w:rFonts w:eastAsia="SimSun"/>
          <w:b/>
          <w:bCs/>
          <w:lang w:val="el-GR"/>
        </w:rPr>
        <w:t xml:space="preserve"> </w:t>
      </w:r>
      <w:r w:rsidRPr="001E4247">
        <w:rPr>
          <w:rFonts w:eastAsia="SimSun"/>
          <w:b/>
          <w:bCs/>
          <w:lang w:val="el-GR"/>
        </w:rPr>
        <w:t>(</w:t>
      </w:r>
      <w:r w:rsidR="00854F8E" w:rsidRPr="001E4247">
        <w:rPr>
          <w:rFonts w:eastAsia="SimSun"/>
          <w:b/>
          <w:bCs/>
          <w:lang w:val="el-GR"/>
        </w:rPr>
        <w:t>12</w:t>
      </w:r>
      <w:r w:rsidRPr="001E4247">
        <w:rPr>
          <w:rFonts w:eastAsia="SimSun"/>
          <w:b/>
          <w:lang w:val="el-GR"/>
        </w:rPr>
        <w:t>) μήνες</w:t>
      </w:r>
      <w:r w:rsidRPr="001E4247">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79676639" w14:textId="77777777" w:rsidR="00F82A8D" w:rsidRPr="001E4247" w:rsidRDefault="00F82A8D" w:rsidP="00F82A8D">
      <w:pPr>
        <w:suppressAutoHyphens w:val="0"/>
        <w:autoSpaceDE w:val="0"/>
        <w:spacing w:after="60"/>
        <w:rPr>
          <w:rFonts w:eastAsia="SimSun"/>
          <w:lang w:val="el-GR"/>
        </w:rPr>
      </w:pPr>
    </w:p>
    <w:bookmarkEnd w:id="616"/>
    <w:p w14:paraId="004FE894" w14:textId="21462D2F" w:rsidR="00C77D57" w:rsidRPr="001E4247" w:rsidRDefault="00C77D57" w:rsidP="00C77D57">
      <w:pPr>
        <w:rPr>
          <w:lang w:val="el-GR"/>
        </w:rPr>
      </w:pPr>
    </w:p>
    <w:tbl>
      <w:tblPr>
        <w:tblStyle w:val="TableGrid"/>
        <w:tblW w:w="9781" w:type="dxa"/>
        <w:tblInd w:w="-5" w:type="dxa"/>
        <w:tblLook w:val="04A0" w:firstRow="1" w:lastRow="0" w:firstColumn="1" w:lastColumn="0" w:noHBand="0" w:noVBand="1"/>
      </w:tblPr>
      <w:tblGrid>
        <w:gridCol w:w="1437"/>
        <w:gridCol w:w="4676"/>
        <w:gridCol w:w="1832"/>
        <w:gridCol w:w="1836"/>
      </w:tblGrid>
      <w:tr w:rsidR="00C80AB6" w:rsidRPr="001E4247" w14:paraId="1C064424" w14:textId="77777777" w:rsidTr="00A05D2C">
        <w:tc>
          <w:tcPr>
            <w:tcW w:w="9781" w:type="dxa"/>
            <w:gridSpan w:val="4"/>
            <w:tcBorders>
              <w:bottom w:val="single" w:sz="4" w:space="0" w:color="auto"/>
            </w:tcBorders>
            <w:shd w:val="clear" w:color="auto" w:fill="FBE4D5" w:themeFill="accent2" w:themeFillTint="33"/>
          </w:tcPr>
          <w:p w14:paraId="3C30179A" w14:textId="7879BDF7" w:rsidR="00A70E90" w:rsidRPr="001E4247" w:rsidRDefault="00A70E90" w:rsidP="00C80AB6">
            <w:pPr>
              <w:suppressAutoHyphens w:val="0"/>
              <w:autoSpaceDE w:val="0"/>
              <w:spacing w:after="60"/>
              <w:jc w:val="center"/>
              <w:rPr>
                <w:rFonts w:eastAsia="SimSun"/>
                <w:b/>
                <w:lang w:val="el-GR"/>
              </w:rPr>
            </w:pPr>
            <w:r w:rsidRPr="001E4247">
              <w:rPr>
                <w:rFonts w:eastAsia="SimSun"/>
                <w:b/>
                <w:lang w:val="el-GR"/>
              </w:rPr>
              <w:t>ΧΡΟΝΟΔΙΑΓΡΑΜΜΑ</w:t>
            </w:r>
            <w:r w:rsidR="005105BD" w:rsidRPr="001E4247">
              <w:rPr>
                <w:rFonts w:eastAsia="SimSun"/>
                <w:b/>
                <w:lang w:val="el-GR"/>
              </w:rPr>
              <w:t xml:space="preserve"> ΕΡΓΟΥ</w:t>
            </w:r>
          </w:p>
        </w:tc>
      </w:tr>
      <w:tr w:rsidR="00A05D2C" w:rsidRPr="001E4247" w14:paraId="0D0D9BB1" w14:textId="77777777" w:rsidTr="00790C3B">
        <w:tc>
          <w:tcPr>
            <w:tcW w:w="1329" w:type="dxa"/>
            <w:shd w:val="clear" w:color="auto" w:fill="E2EFD9" w:themeFill="accent6" w:themeFillTint="33"/>
          </w:tcPr>
          <w:p w14:paraId="67AEFDEA" w14:textId="77777777" w:rsidR="00A05D2C" w:rsidRPr="001E4247" w:rsidRDefault="00A05D2C" w:rsidP="00C80AB6">
            <w:pPr>
              <w:suppressAutoHyphens w:val="0"/>
              <w:autoSpaceDE w:val="0"/>
              <w:spacing w:after="60"/>
              <w:jc w:val="center"/>
              <w:rPr>
                <w:rFonts w:eastAsia="SimSun"/>
                <w:b/>
                <w:lang w:val="el-GR"/>
              </w:rPr>
            </w:pPr>
            <w:r w:rsidRPr="001E4247">
              <w:rPr>
                <w:rFonts w:eastAsia="SimSun"/>
                <w:b/>
                <w:bCs/>
                <w:lang w:val="el-GR"/>
              </w:rPr>
              <w:t>Παραδοτέο</w:t>
            </w:r>
          </w:p>
        </w:tc>
        <w:tc>
          <w:tcPr>
            <w:tcW w:w="4767" w:type="dxa"/>
            <w:shd w:val="clear" w:color="auto" w:fill="E2EFD9" w:themeFill="accent6" w:themeFillTint="33"/>
          </w:tcPr>
          <w:p w14:paraId="3F4FE169" w14:textId="77777777" w:rsidR="00A05D2C" w:rsidRPr="001E4247" w:rsidRDefault="00A05D2C" w:rsidP="00C80AB6">
            <w:pPr>
              <w:suppressAutoHyphens w:val="0"/>
              <w:autoSpaceDE w:val="0"/>
              <w:spacing w:after="60"/>
              <w:jc w:val="center"/>
              <w:rPr>
                <w:rFonts w:eastAsia="SimSun"/>
                <w:b/>
                <w:lang w:val="el-GR"/>
              </w:rPr>
            </w:pPr>
            <w:r w:rsidRPr="001E4247">
              <w:rPr>
                <w:rFonts w:eastAsia="SimSun"/>
                <w:b/>
                <w:lang w:val="el-GR"/>
              </w:rPr>
              <w:t xml:space="preserve">Τίτλος </w:t>
            </w:r>
            <w:r w:rsidRPr="001E4247">
              <w:rPr>
                <w:rFonts w:eastAsia="SimSun"/>
                <w:b/>
                <w:bCs/>
                <w:lang w:val="el-GR"/>
              </w:rPr>
              <w:t>Παραδοτέου</w:t>
            </w:r>
          </w:p>
        </w:tc>
        <w:tc>
          <w:tcPr>
            <w:tcW w:w="1842" w:type="dxa"/>
            <w:shd w:val="clear" w:color="auto" w:fill="E2EFD9" w:themeFill="accent6" w:themeFillTint="33"/>
          </w:tcPr>
          <w:p w14:paraId="76874618" w14:textId="77777777" w:rsidR="00A05D2C" w:rsidRPr="001E4247" w:rsidRDefault="00A05D2C" w:rsidP="00C80AB6">
            <w:pPr>
              <w:suppressAutoHyphens w:val="0"/>
              <w:autoSpaceDE w:val="0"/>
              <w:spacing w:after="60"/>
              <w:jc w:val="center"/>
              <w:rPr>
                <w:rFonts w:eastAsia="SimSun"/>
                <w:b/>
                <w:lang w:val="el-GR"/>
              </w:rPr>
            </w:pPr>
            <w:r w:rsidRPr="001E4247">
              <w:rPr>
                <w:rFonts w:eastAsia="SimSun"/>
                <w:b/>
                <w:lang w:val="el-GR"/>
              </w:rPr>
              <w:t>Διάρκεια υλοποίησης (ΜΗΝΕΣ)</w:t>
            </w:r>
          </w:p>
        </w:tc>
        <w:tc>
          <w:tcPr>
            <w:tcW w:w="1843" w:type="dxa"/>
            <w:shd w:val="clear" w:color="auto" w:fill="E2EFD9" w:themeFill="accent6" w:themeFillTint="33"/>
          </w:tcPr>
          <w:p w14:paraId="3E98F577" w14:textId="77777777" w:rsidR="00A05D2C" w:rsidRPr="001E4247" w:rsidRDefault="00A05D2C" w:rsidP="005105BD">
            <w:pPr>
              <w:suppressAutoHyphens w:val="0"/>
              <w:autoSpaceDE w:val="0"/>
              <w:spacing w:after="60"/>
              <w:jc w:val="center"/>
              <w:rPr>
                <w:rFonts w:eastAsia="SimSun"/>
                <w:b/>
                <w:lang w:val="el-GR"/>
              </w:rPr>
            </w:pPr>
            <w:r w:rsidRPr="001E4247">
              <w:rPr>
                <w:rFonts w:eastAsia="SimSun"/>
                <w:b/>
                <w:lang w:val="el-GR"/>
              </w:rPr>
              <w:t>Προϋπόθεση έναρξης</w:t>
            </w:r>
          </w:p>
        </w:tc>
      </w:tr>
      <w:tr w:rsidR="00A05D2C" w:rsidRPr="00BC235C" w14:paraId="6FC80157" w14:textId="77777777" w:rsidTr="00922E56">
        <w:tc>
          <w:tcPr>
            <w:tcW w:w="1329" w:type="dxa"/>
          </w:tcPr>
          <w:p w14:paraId="08C0C104" w14:textId="77777777" w:rsidR="00A05D2C" w:rsidRPr="001E4247" w:rsidRDefault="00A05D2C" w:rsidP="00A05D2C">
            <w:r w:rsidRPr="001E4247">
              <w:t>Π1</w:t>
            </w:r>
          </w:p>
        </w:tc>
        <w:tc>
          <w:tcPr>
            <w:tcW w:w="4767" w:type="dxa"/>
            <w:vAlign w:val="center"/>
          </w:tcPr>
          <w:p w14:paraId="65B97744" w14:textId="77777777" w:rsidR="00A05D2C" w:rsidRPr="001E4247" w:rsidRDefault="00A05D2C" w:rsidP="00A05D2C">
            <w:pPr>
              <w:rPr>
                <w:lang w:val="el-GR"/>
              </w:rPr>
            </w:pPr>
            <w:r w:rsidRPr="001E4247">
              <w:rPr>
                <w:color w:val="000000"/>
                <w:lang w:val="el-GR"/>
              </w:rPr>
              <w:t>Πρακτικές ευρωπαϊκών χωρών και εναλλακτικές επιλογές για τον παροπλισμό του δικτύου χαλκού – Επισκόπηση ρυθμιστικού πλαισίου</w:t>
            </w:r>
          </w:p>
        </w:tc>
        <w:tc>
          <w:tcPr>
            <w:tcW w:w="1842" w:type="dxa"/>
          </w:tcPr>
          <w:p w14:paraId="17214A1E" w14:textId="77777777" w:rsidR="00A05D2C" w:rsidRPr="001E4247" w:rsidRDefault="00A05D2C" w:rsidP="00A05D2C">
            <w:pPr>
              <w:jc w:val="center"/>
              <w:rPr>
                <w:b/>
                <w:lang w:val="el-GR"/>
              </w:rPr>
            </w:pPr>
            <w:r w:rsidRPr="001E4247">
              <w:rPr>
                <w:b/>
                <w:lang w:val="el-GR"/>
              </w:rPr>
              <w:t>2</w:t>
            </w:r>
          </w:p>
        </w:tc>
        <w:tc>
          <w:tcPr>
            <w:tcW w:w="1843" w:type="dxa"/>
          </w:tcPr>
          <w:p w14:paraId="73250F47" w14:textId="77777777" w:rsidR="00A05D2C" w:rsidRPr="001E4247" w:rsidRDefault="00A05D2C" w:rsidP="00A05D2C">
            <w:pPr>
              <w:jc w:val="center"/>
              <w:rPr>
                <w:lang w:val="el-GR"/>
              </w:rPr>
            </w:pPr>
            <w:r w:rsidRPr="001E4247">
              <w:rPr>
                <w:lang w:val="el-GR"/>
              </w:rPr>
              <w:t>Έναρξη με την υπογραφή της Σύμβασης</w:t>
            </w:r>
          </w:p>
        </w:tc>
      </w:tr>
      <w:tr w:rsidR="005105BD" w:rsidRPr="001E4247" w14:paraId="4213A450" w14:textId="77777777" w:rsidTr="005105BD">
        <w:tc>
          <w:tcPr>
            <w:tcW w:w="1329" w:type="dxa"/>
          </w:tcPr>
          <w:p w14:paraId="310BEBFC" w14:textId="77777777" w:rsidR="00A70E90" w:rsidRPr="001E4247" w:rsidRDefault="00A70E90" w:rsidP="00A70E90">
            <w:r w:rsidRPr="001E4247">
              <w:lastRenderedPageBreak/>
              <w:t>Π2.1</w:t>
            </w:r>
          </w:p>
        </w:tc>
        <w:tc>
          <w:tcPr>
            <w:tcW w:w="4767" w:type="dxa"/>
            <w:vAlign w:val="center"/>
          </w:tcPr>
          <w:p w14:paraId="0CCB7837" w14:textId="78A0A7C0" w:rsidR="00A70E90" w:rsidRPr="001E4247" w:rsidRDefault="00A70E90" w:rsidP="00A70E90">
            <w:pPr>
              <w:rPr>
                <w:lang w:val="el-GR"/>
              </w:rPr>
            </w:pPr>
            <w:r w:rsidRPr="001E4247">
              <w:rPr>
                <w:color w:val="000000"/>
                <w:lang w:val="el-GR"/>
              </w:rPr>
              <w:t>Υλικό διαβ</w:t>
            </w:r>
            <w:r w:rsidRPr="001E4247">
              <w:rPr>
                <w:lang w:val="el-GR"/>
              </w:rPr>
              <w:t>ούλευσης με βάση τα αποτελέσματα του Π1 και παρουσίαση της μεθοδολογίας διεξαγωγής του έργου στα ενδιαφερόμενα μέρη</w:t>
            </w:r>
          </w:p>
        </w:tc>
        <w:tc>
          <w:tcPr>
            <w:tcW w:w="1842" w:type="dxa"/>
          </w:tcPr>
          <w:p w14:paraId="3168E1DD" w14:textId="7661461B" w:rsidR="00A70E90" w:rsidRPr="001E4247" w:rsidRDefault="00A70E90" w:rsidP="00C80AB6">
            <w:pPr>
              <w:jc w:val="center"/>
              <w:rPr>
                <w:b/>
                <w:bCs/>
              </w:rPr>
            </w:pPr>
            <w:r w:rsidRPr="001E4247">
              <w:rPr>
                <w:b/>
                <w:bCs/>
              </w:rPr>
              <w:t>1</w:t>
            </w:r>
          </w:p>
        </w:tc>
        <w:tc>
          <w:tcPr>
            <w:tcW w:w="1843" w:type="dxa"/>
          </w:tcPr>
          <w:p w14:paraId="1FADA16C" w14:textId="453A5035" w:rsidR="00A70E90" w:rsidRPr="001E4247" w:rsidRDefault="005105BD" w:rsidP="00C80AB6">
            <w:pPr>
              <w:jc w:val="center"/>
              <w:rPr>
                <w:lang w:val="el-GR"/>
              </w:rPr>
            </w:pPr>
            <w:r w:rsidRPr="001E4247">
              <w:rPr>
                <w:lang w:val="el-GR"/>
              </w:rPr>
              <w:t>Ολοκλήρωση Παραδοτέου Π1</w:t>
            </w:r>
          </w:p>
        </w:tc>
      </w:tr>
      <w:tr w:rsidR="005105BD" w:rsidRPr="001E4247" w14:paraId="25ED5185" w14:textId="77777777" w:rsidTr="005105BD">
        <w:tc>
          <w:tcPr>
            <w:tcW w:w="1329" w:type="dxa"/>
          </w:tcPr>
          <w:p w14:paraId="6C7999C1" w14:textId="77777777" w:rsidR="005105BD" w:rsidRPr="001E4247" w:rsidRDefault="005105BD" w:rsidP="005105BD">
            <w:r w:rsidRPr="001E4247">
              <w:t>Π2.2</w:t>
            </w:r>
          </w:p>
        </w:tc>
        <w:tc>
          <w:tcPr>
            <w:tcW w:w="4767" w:type="dxa"/>
            <w:vAlign w:val="center"/>
          </w:tcPr>
          <w:p w14:paraId="5B5182B9" w14:textId="46506E8E" w:rsidR="005105BD" w:rsidRPr="001E4247" w:rsidRDefault="005105BD" w:rsidP="005105BD">
            <w:pPr>
              <w:rPr>
                <w:lang w:val="el-GR"/>
              </w:rPr>
            </w:pPr>
            <w:r w:rsidRPr="001E4247">
              <w:rPr>
                <w:color w:val="000000"/>
                <w:lang w:val="el-GR"/>
              </w:rPr>
              <w:t>Έκθεση αποτελεσμάτων διαβούλευσης η οποία θα περιλαμβάνει την αποδελτίωση των θέσεων των συμμετεχόντων, τον σχολιασμό τους από πλευράς αναδόχου και σύνταξη απαντητικού κειμένου</w:t>
            </w:r>
          </w:p>
        </w:tc>
        <w:tc>
          <w:tcPr>
            <w:tcW w:w="1842" w:type="dxa"/>
          </w:tcPr>
          <w:p w14:paraId="100C5FE7" w14:textId="74CF99F0" w:rsidR="005105BD" w:rsidRPr="001E4247" w:rsidRDefault="005105BD" w:rsidP="005105BD">
            <w:pPr>
              <w:jc w:val="center"/>
              <w:rPr>
                <w:b/>
                <w:bCs/>
              </w:rPr>
            </w:pPr>
            <w:r w:rsidRPr="001E4247">
              <w:rPr>
                <w:b/>
                <w:bCs/>
              </w:rPr>
              <w:t>2</w:t>
            </w:r>
          </w:p>
        </w:tc>
        <w:tc>
          <w:tcPr>
            <w:tcW w:w="1843" w:type="dxa"/>
          </w:tcPr>
          <w:p w14:paraId="45C7CBDA" w14:textId="35C039A2" w:rsidR="005105BD" w:rsidRPr="001E4247" w:rsidRDefault="005105BD" w:rsidP="005105BD">
            <w:pPr>
              <w:jc w:val="center"/>
            </w:pPr>
            <w:r w:rsidRPr="001E4247">
              <w:rPr>
                <w:lang w:val="el-GR"/>
              </w:rPr>
              <w:t>Ολοκλήρωση Παραδοτέου Π2.1</w:t>
            </w:r>
          </w:p>
        </w:tc>
      </w:tr>
      <w:tr w:rsidR="005105BD" w:rsidRPr="001E4247" w14:paraId="295F2240" w14:textId="77777777" w:rsidTr="005105BD">
        <w:tc>
          <w:tcPr>
            <w:tcW w:w="1329" w:type="dxa"/>
          </w:tcPr>
          <w:p w14:paraId="7C88B9A3" w14:textId="77777777" w:rsidR="005105BD" w:rsidRPr="001E4247" w:rsidRDefault="005105BD" w:rsidP="005105BD">
            <w:r w:rsidRPr="001E4247">
              <w:t>Π3</w:t>
            </w:r>
          </w:p>
        </w:tc>
        <w:tc>
          <w:tcPr>
            <w:tcW w:w="4767" w:type="dxa"/>
            <w:vAlign w:val="center"/>
          </w:tcPr>
          <w:p w14:paraId="5EA7FF3C" w14:textId="16AE1687" w:rsidR="005105BD" w:rsidRPr="001E4247" w:rsidRDefault="005105BD" w:rsidP="005105BD">
            <w:proofErr w:type="spellStart"/>
            <w:r w:rsidRPr="001E4247">
              <w:t>Μελέτη</w:t>
            </w:r>
            <w:proofErr w:type="spellEnd"/>
            <w:r w:rsidRPr="001E4247">
              <w:t xml:space="preserve"> </w:t>
            </w:r>
            <w:proofErr w:type="spellStart"/>
            <w:r w:rsidRPr="001E4247">
              <w:t>κόστους</w:t>
            </w:r>
            <w:proofErr w:type="spellEnd"/>
            <w:r w:rsidRPr="001E4247">
              <w:t xml:space="preserve"> και </w:t>
            </w:r>
            <w:proofErr w:type="spellStart"/>
            <w:r w:rsidRPr="001E4247">
              <w:t>οφέλους</w:t>
            </w:r>
            <w:proofErr w:type="spellEnd"/>
          </w:p>
        </w:tc>
        <w:tc>
          <w:tcPr>
            <w:tcW w:w="1842" w:type="dxa"/>
          </w:tcPr>
          <w:p w14:paraId="24469276" w14:textId="6110DAD5" w:rsidR="005105BD" w:rsidRPr="001E4247" w:rsidRDefault="005105BD" w:rsidP="005105BD">
            <w:pPr>
              <w:jc w:val="center"/>
              <w:rPr>
                <w:b/>
                <w:bCs/>
              </w:rPr>
            </w:pPr>
            <w:r w:rsidRPr="001E4247">
              <w:rPr>
                <w:b/>
                <w:bCs/>
              </w:rPr>
              <w:t>2</w:t>
            </w:r>
          </w:p>
        </w:tc>
        <w:tc>
          <w:tcPr>
            <w:tcW w:w="1843" w:type="dxa"/>
          </w:tcPr>
          <w:p w14:paraId="426D703D" w14:textId="7E4A73E4" w:rsidR="005105BD" w:rsidRPr="001E4247" w:rsidRDefault="005105BD" w:rsidP="005105BD">
            <w:pPr>
              <w:jc w:val="center"/>
            </w:pPr>
            <w:r w:rsidRPr="001E4247">
              <w:rPr>
                <w:lang w:val="el-GR"/>
              </w:rPr>
              <w:t>Ολοκλήρωση Παραδοτέου Π2.2</w:t>
            </w:r>
          </w:p>
        </w:tc>
      </w:tr>
      <w:tr w:rsidR="005105BD" w:rsidRPr="001E4247" w14:paraId="351788DD" w14:textId="77777777" w:rsidTr="005105BD">
        <w:tc>
          <w:tcPr>
            <w:tcW w:w="1329" w:type="dxa"/>
          </w:tcPr>
          <w:p w14:paraId="3AB11848" w14:textId="77777777" w:rsidR="005105BD" w:rsidRPr="001E4247" w:rsidRDefault="005105BD" w:rsidP="005105BD">
            <w:r w:rsidRPr="001E4247">
              <w:t>Π4</w:t>
            </w:r>
          </w:p>
        </w:tc>
        <w:tc>
          <w:tcPr>
            <w:tcW w:w="4767" w:type="dxa"/>
            <w:vAlign w:val="center"/>
          </w:tcPr>
          <w:p w14:paraId="4B704225" w14:textId="2FA303D3" w:rsidR="005105BD" w:rsidRPr="001E4247" w:rsidRDefault="005105BD" w:rsidP="005105BD">
            <w:pPr>
              <w:rPr>
                <w:lang w:val="el-GR"/>
              </w:rPr>
            </w:pPr>
            <w:r w:rsidRPr="001E4247">
              <w:rPr>
                <w:lang w:val="el-GR"/>
              </w:rPr>
              <w:t>Μελέτη προσδιορισμού, κοστολόγησης και αξιολόγησης των επιλογών δημόσιας παρέμβασης</w:t>
            </w:r>
          </w:p>
        </w:tc>
        <w:tc>
          <w:tcPr>
            <w:tcW w:w="1842" w:type="dxa"/>
          </w:tcPr>
          <w:p w14:paraId="36FD63F0" w14:textId="6DF7832D" w:rsidR="005105BD" w:rsidRPr="001E4247" w:rsidRDefault="005105BD" w:rsidP="005105BD">
            <w:pPr>
              <w:jc w:val="center"/>
              <w:rPr>
                <w:b/>
                <w:bCs/>
              </w:rPr>
            </w:pPr>
            <w:r w:rsidRPr="001E4247">
              <w:rPr>
                <w:b/>
                <w:bCs/>
              </w:rPr>
              <w:t>2</w:t>
            </w:r>
          </w:p>
        </w:tc>
        <w:tc>
          <w:tcPr>
            <w:tcW w:w="1843" w:type="dxa"/>
          </w:tcPr>
          <w:p w14:paraId="31EFC99A" w14:textId="70791928" w:rsidR="005105BD" w:rsidRPr="001E4247" w:rsidRDefault="005105BD" w:rsidP="005105BD">
            <w:pPr>
              <w:jc w:val="center"/>
            </w:pPr>
            <w:r w:rsidRPr="001E4247">
              <w:rPr>
                <w:lang w:val="el-GR"/>
              </w:rPr>
              <w:t>Ολοκλήρωση Παραδοτέου Π3</w:t>
            </w:r>
          </w:p>
        </w:tc>
      </w:tr>
      <w:tr w:rsidR="00A05D2C" w:rsidRPr="001E4247" w14:paraId="771A239E" w14:textId="77777777" w:rsidTr="00E45E4E">
        <w:tc>
          <w:tcPr>
            <w:tcW w:w="1329" w:type="dxa"/>
          </w:tcPr>
          <w:p w14:paraId="66A17C99" w14:textId="77777777" w:rsidR="00A05D2C" w:rsidRPr="001E4247" w:rsidRDefault="00A05D2C" w:rsidP="00A05D2C">
            <w:r w:rsidRPr="001E4247">
              <w:t>Π5.1</w:t>
            </w:r>
          </w:p>
        </w:tc>
        <w:tc>
          <w:tcPr>
            <w:tcW w:w="4767" w:type="dxa"/>
            <w:vAlign w:val="center"/>
          </w:tcPr>
          <w:p w14:paraId="5C35DBE3" w14:textId="77777777" w:rsidR="00A05D2C" w:rsidRPr="001E4247" w:rsidRDefault="00A05D2C" w:rsidP="00A05D2C">
            <w:pPr>
              <w:rPr>
                <w:lang w:val="el-GR"/>
              </w:rPr>
            </w:pPr>
            <w:r w:rsidRPr="001E4247">
              <w:rPr>
                <w:lang w:val="el-GR"/>
              </w:rPr>
              <w:t>Ο</w:t>
            </w:r>
            <w:r w:rsidRPr="001E4247">
              <w:rPr>
                <w:color w:val="000000"/>
                <w:lang w:val="el-GR"/>
              </w:rPr>
              <w:t xml:space="preserve">δικός χάρτης των ενεργειών και των απαιτούμενων δράσεων για τον παροπλισμό του δικτύου χαλκού, συνοδευόμενος και από το σχετικό υλικό </w:t>
            </w:r>
            <w:r w:rsidRPr="001E4247">
              <w:rPr>
                <w:lang w:val="el-GR"/>
              </w:rPr>
              <w:t>διαβούλευσης</w:t>
            </w:r>
            <w:r w:rsidRPr="001E4247">
              <w:rPr>
                <w:color w:val="000000"/>
                <w:lang w:val="el-GR"/>
              </w:rPr>
              <w:t xml:space="preserve"> του με τα ενδιαφερόμενα μέρη</w:t>
            </w:r>
          </w:p>
        </w:tc>
        <w:tc>
          <w:tcPr>
            <w:tcW w:w="1842" w:type="dxa"/>
          </w:tcPr>
          <w:p w14:paraId="1941794C" w14:textId="77777777" w:rsidR="00A05D2C" w:rsidRPr="001E4247" w:rsidRDefault="00A05D2C" w:rsidP="00A05D2C">
            <w:pPr>
              <w:jc w:val="center"/>
              <w:rPr>
                <w:b/>
              </w:rPr>
            </w:pPr>
            <w:r w:rsidRPr="001E4247">
              <w:rPr>
                <w:b/>
              </w:rPr>
              <w:t>1</w:t>
            </w:r>
          </w:p>
        </w:tc>
        <w:tc>
          <w:tcPr>
            <w:tcW w:w="1843" w:type="dxa"/>
          </w:tcPr>
          <w:p w14:paraId="7FD70650" w14:textId="77777777" w:rsidR="00A05D2C" w:rsidRPr="001E4247" w:rsidRDefault="00A05D2C" w:rsidP="00A05D2C">
            <w:pPr>
              <w:jc w:val="center"/>
            </w:pPr>
            <w:r w:rsidRPr="001E4247">
              <w:rPr>
                <w:lang w:val="el-GR"/>
              </w:rPr>
              <w:t>Ολοκλήρωση Παραδοτέου Π4</w:t>
            </w:r>
          </w:p>
        </w:tc>
      </w:tr>
      <w:tr w:rsidR="00A05D2C" w:rsidRPr="001E4247" w14:paraId="4C16C4B5" w14:textId="77777777" w:rsidTr="0038437F">
        <w:tc>
          <w:tcPr>
            <w:tcW w:w="1329" w:type="dxa"/>
          </w:tcPr>
          <w:p w14:paraId="5E2C0304" w14:textId="77777777" w:rsidR="00A05D2C" w:rsidRPr="001E4247" w:rsidRDefault="00A05D2C" w:rsidP="00A05D2C">
            <w:r w:rsidRPr="001E4247">
              <w:t>Π5.2</w:t>
            </w:r>
          </w:p>
        </w:tc>
        <w:tc>
          <w:tcPr>
            <w:tcW w:w="4767" w:type="dxa"/>
            <w:vAlign w:val="center"/>
          </w:tcPr>
          <w:p w14:paraId="597CA112" w14:textId="77777777" w:rsidR="00A05D2C" w:rsidRPr="001E4247" w:rsidRDefault="00A05D2C" w:rsidP="00A05D2C">
            <w:pPr>
              <w:rPr>
                <w:lang w:val="el-GR"/>
              </w:rPr>
            </w:pPr>
            <w:r w:rsidRPr="001E4247">
              <w:rPr>
                <w:lang w:val="el-GR"/>
              </w:rPr>
              <w:t>Έκθεση αποτελεσμάτων διαβούλευσης η οποία θα περιλαμβάνει την αποδελτίωση των θέσεων των συμμετεχόντων, τον σχολιασμό τους από πλευράς αναδόχου και σύνταξη απαντητικού κειμένου</w:t>
            </w:r>
          </w:p>
        </w:tc>
        <w:tc>
          <w:tcPr>
            <w:tcW w:w="1842" w:type="dxa"/>
          </w:tcPr>
          <w:p w14:paraId="1D3C099B" w14:textId="77777777" w:rsidR="00A05D2C" w:rsidRPr="001E4247" w:rsidRDefault="00A05D2C" w:rsidP="005105BD">
            <w:pPr>
              <w:jc w:val="center"/>
              <w:rPr>
                <w:b/>
                <w:bCs/>
              </w:rPr>
            </w:pPr>
            <w:r w:rsidRPr="001E4247">
              <w:rPr>
                <w:b/>
                <w:bCs/>
              </w:rPr>
              <w:t>2</w:t>
            </w:r>
          </w:p>
        </w:tc>
        <w:tc>
          <w:tcPr>
            <w:tcW w:w="1843" w:type="dxa"/>
          </w:tcPr>
          <w:p w14:paraId="23493F86" w14:textId="77777777" w:rsidR="00A05D2C" w:rsidRPr="001E4247" w:rsidRDefault="00A05D2C" w:rsidP="005105BD">
            <w:pPr>
              <w:jc w:val="center"/>
            </w:pPr>
            <w:r w:rsidRPr="001E4247">
              <w:rPr>
                <w:lang w:val="el-GR"/>
              </w:rPr>
              <w:t>Ολοκλήρωση Παραδοτέου Π5.1</w:t>
            </w:r>
          </w:p>
        </w:tc>
      </w:tr>
    </w:tbl>
    <w:p w14:paraId="1C402A96" w14:textId="77777777" w:rsidR="00A70E90" w:rsidRPr="001E4247" w:rsidRDefault="00A70E90" w:rsidP="00C77D57">
      <w:pPr>
        <w:rPr>
          <w:lang w:val="el-GR"/>
        </w:rPr>
      </w:pPr>
    </w:p>
    <w:p w14:paraId="149A3096" w14:textId="4280A4D7" w:rsidR="00676DEA" w:rsidRPr="001E4247" w:rsidRDefault="00676DEA">
      <w:pPr>
        <w:pStyle w:val="Heading4"/>
        <w:numPr>
          <w:ilvl w:val="1"/>
          <w:numId w:val="37"/>
        </w:numPr>
        <w:ind w:hanging="306"/>
        <w:rPr>
          <w:rFonts w:cs="Tahoma"/>
          <w:szCs w:val="22"/>
          <w:lang w:val="el-GR"/>
        </w:rPr>
      </w:pPr>
      <w:bookmarkStart w:id="617" w:name="_Παραδοτέα"/>
      <w:bookmarkStart w:id="618" w:name="_Toc97194368"/>
      <w:bookmarkStart w:id="619" w:name="_Toc107832060"/>
      <w:bookmarkStart w:id="620" w:name="_Toc97204999"/>
      <w:bookmarkStart w:id="621" w:name="_Toc129705140"/>
      <w:bookmarkEnd w:id="617"/>
      <w:r w:rsidRPr="001E4247">
        <w:rPr>
          <w:rFonts w:cs="Tahoma"/>
          <w:szCs w:val="22"/>
          <w:lang w:val="el-GR"/>
        </w:rPr>
        <w:t>Παραδοτέα</w:t>
      </w:r>
      <w:bookmarkEnd w:id="618"/>
      <w:bookmarkEnd w:id="619"/>
      <w:bookmarkEnd w:id="620"/>
      <w:bookmarkEnd w:id="621"/>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6034"/>
      </w:tblGrid>
      <w:tr w:rsidR="00A05D2C" w:rsidRPr="001E4247" w14:paraId="656780BA" w14:textId="77777777" w:rsidTr="001A3E59">
        <w:trPr>
          <w:trHeight w:val="390"/>
        </w:trPr>
        <w:tc>
          <w:tcPr>
            <w:tcW w:w="3595" w:type="dxa"/>
            <w:shd w:val="clear" w:color="auto" w:fill="FBE4D5" w:themeFill="accent2" w:themeFillTint="33"/>
          </w:tcPr>
          <w:p w14:paraId="764A46E3" w14:textId="77777777" w:rsidR="00A05D2C" w:rsidRPr="001E4247" w:rsidRDefault="00A05D2C" w:rsidP="00A05D2C">
            <w:pPr>
              <w:pStyle w:val="Tabletext"/>
              <w:jc w:val="center"/>
              <w:rPr>
                <w:b/>
                <w:sz w:val="22"/>
              </w:rPr>
            </w:pPr>
            <w:r w:rsidRPr="001E4247">
              <w:rPr>
                <w:rFonts w:cs="Tahoma"/>
                <w:b/>
                <w:bCs/>
                <w:sz w:val="22"/>
                <w:szCs w:val="22"/>
              </w:rPr>
              <w:t>Τίτλος Παραδοτέου</w:t>
            </w:r>
          </w:p>
        </w:tc>
        <w:tc>
          <w:tcPr>
            <w:tcW w:w="6034" w:type="dxa"/>
            <w:shd w:val="clear" w:color="auto" w:fill="FBE4D5" w:themeFill="accent2" w:themeFillTint="33"/>
          </w:tcPr>
          <w:p w14:paraId="1A8E6FE6" w14:textId="77777777" w:rsidR="00A05D2C" w:rsidRPr="001E4247" w:rsidRDefault="00A05D2C" w:rsidP="00A05D2C">
            <w:pPr>
              <w:pStyle w:val="Tabletext"/>
              <w:jc w:val="center"/>
              <w:rPr>
                <w:b/>
                <w:sz w:val="22"/>
              </w:rPr>
            </w:pPr>
            <w:r w:rsidRPr="001E4247">
              <w:rPr>
                <w:rFonts w:cs="Tahoma"/>
                <w:b/>
                <w:bCs/>
                <w:sz w:val="22"/>
                <w:szCs w:val="22"/>
              </w:rPr>
              <w:t>Περιγραφή Παραδοτέου</w:t>
            </w:r>
          </w:p>
        </w:tc>
      </w:tr>
      <w:tr w:rsidR="00CC1E5A" w:rsidRPr="00BC235C" w14:paraId="7C2E0B7B" w14:textId="77777777" w:rsidTr="00CC1E5A">
        <w:trPr>
          <w:trHeight w:val="390"/>
        </w:trPr>
        <w:tc>
          <w:tcPr>
            <w:tcW w:w="3595" w:type="dxa"/>
          </w:tcPr>
          <w:p w14:paraId="60A8536E" w14:textId="77777777" w:rsidR="00CC1E5A" w:rsidRPr="001E4247" w:rsidRDefault="00CC1E5A" w:rsidP="00F31598">
            <w:pPr>
              <w:pStyle w:val="Tabletext"/>
              <w:spacing w:after="0"/>
              <w:rPr>
                <w:rFonts w:cs="Tahoma"/>
                <w:sz w:val="22"/>
                <w:szCs w:val="22"/>
              </w:rPr>
            </w:pPr>
            <w:r w:rsidRPr="001E4247">
              <w:rPr>
                <w:b/>
                <w:bCs/>
                <w:color w:val="000000"/>
                <w:sz w:val="22"/>
                <w:szCs w:val="22"/>
              </w:rPr>
              <w:t>Π.1</w:t>
            </w:r>
            <w:r w:rsidRPr="001E4247">
              <w:rPr>
                <w:color w:val="000000"/>
                <w:sz w:val="22"/>
                <w:szCs w:val="22"/>
              </w:rPr>
              <w:t xml:space="preserve"> Πρακτικές ευρωπαϊκών χωρών και εναλλακτικές επιλογές για τον παροπλισμό του δικτύου χαλκού – Επισκόπηση ρυθμιστικού πλαισίου</w:t>
            </w:r>
          </w:p>
        </w:tc>
        <w:tc>
          <w:tcPr>
            <w:tcW w:w="6034" w:type="dxa"/>
          </w:tcPr>
          <w:p w14:paraId="349593A7" w14:textId="77777777" w:rsidR="00CC1E5A" w:rsidRPr="001E4247" w:rsidRDefault="00CC1E5A">
            <w:pPr>
              <w:pStyle w:val="ListParagraph"/>
              <w:numPr>
                <w:ilvl w:val="0"/>
                <w:numId w:val="31"/>
              </w:numPr>
              <w:pBdr>
                <w:top w:val="nil"/>
                <w:left w:val="nil"/>
                <w:bottom w:val="nil"/>
                <w:right w:val="nil"/>
                <w:between w:val="nil"/>
              </w:pBdr>
              <w:spacing w:after="60"/>
              <w:rPr>
                <w:lang w:val="el-GR"/>
              </w:rPr>
            </w:pPr>
            <w:r w:rsidRPr="001E4247">
              <w:rPr>
                <w:lang w:val="el-GR"/>
              </w:rPr>
              <w:t xml:space="preserve">Καταγραφή της κατάστασης και των σχετικών πολιτικών σε άλλες ευρωπαϊκές χώρες και ανάλυση των δυνητικών εναλλακτικών επιλογών για το παροπλισμό του δικτύου χαλκού στη χώρα μας, που θα εξειδικεύεται ανά περιοχή (περιοχές παρέμβασης </w:t>
            </w:r>
            <w:proofErr w:type="spellStart"/>
            <w:r w:rsidRPr="001E4247">
              <w:rPr>
                <w:lang w:val="el-GR"/>
              </w:rPr>
              <w:t>Rural</w:t>
            </w:r>
            <w:proofErr w:type="spellEnd"/>
            <w:r w:rsidRPr="001E4247">
              <w:rPr>
                <w:lang w:val="el-GR"/>
              </w:rPr>
              <w:t xml:space="preserve"> </w:t>
            </w:r>
            <w:proofErr w:type="spellStart"/>
            <w:r w:rsidRPr="001E4247">
              <w:rPr>
                <w:lang w:val="el-GR"/>
              </w:rPr>
              <w:t>Broadband</w:t>
            </w:r>
            <w:proofErr w:type="spellEnd"/>
            <w:r w:rsidRPr="001E4247">
              <w:rPr>
                <w:lang w:val="el-GR"/>
              </w:rPr>
              <w:t xml:space="preserve"> και UFBB, περιοχές FTTH μέσω ιδιωτικών επενδύσεων, περιοχές </w:t>
            </w:r>
            <w:proofErr w:type="spellStart"/>
            <w:r w:rsidRPr="001E4247">
              <w:rPr>
                <w:lang w:val="el-GR"/>
              </w:rPr>
              <w:t>Vectoring</w:t>
            </w:r>
            <w:proofErr w:type="spellEnd"/>
            <w:r w:rsidRPr="001E4247">
              <w:rPr>
                <w:lang w:val="el-GR"/>
              </w:rPr>
              <w:t xml:space="preserve"> </w:t>
            </w:r>
            <w:proofErr w:type="spellStart"/>
            <w:r w:rsidRPr="001E4247">
              <w:rPr>
                <w:lang w:val="el-GR"/>
              </w:rPr>
              <w:t>κλπ</w:t>
            </w:r>
            <w:proofErr w:type="spellEnd"/>
            <w:r w:rsidRPr="001E4247">
              <w:rPr>
                <w:lang w:val="el-GR"/>
              </w:rPr>
              <w:t xml:space="preserve">). Για την ανάλυση των εναλλακτικών επιλογών στην χώρα μας, θα αξιοποιηθούν </w:t>
            </w:r>
            <w:sdt>
              <w:sdtPr>
                <w:rPr>
                  <w:lang w:val="el-GR"/>
                </w:rPr>
                <w:tag w:val="goog_rdk_16"/>
                <w:id w:val="1518423973"/>
              </w:sdtPr>
              <w:sdtEndPr/>
              <w:sdtContent>
                <w:r w:rsidRPr="001E4247">
                  <w:rPr>
                    <w:lang w:val="el-GR"/>
                  </w:rPr>
                  <w:t xml:space="preserve">γεωγραφικά </w:t>
                </w:r>
              </w:sdtContent>
            </w:sdt>
            <w:r w:rsidRPr="001E4247">
              <w:rPr>
                <w:lang w:val="el-GR"/>
              </w:rPr>
              <w:t xml:space="preserve">δεδομένα </w:t>
            </w:r>
            <w:sdt>
              <w:sdtPr>
                <w:rPr>
                  <w:lang w:val="el-GR"/>
                </w:rPr>
                <w:tag w:val="goog_rdk_17"/>
                <w:id w:val="-985703047"/>
              </w:sdtPr>
              <w:sdtEndPr/>
              <w:sdtContent>
                <w:r w:rsidRPr="001E4247">
                  <w:rPr>
                    <w:lang w:val="el-GR"/>
                  </w:rPr>
                  <w:t xml:space="preserve">κάλυψης δικτύων </w:t>
                </w:r>
              </w:sdtContent>
            </w:sdt>
            <w:r w:rsidRPr="001E4247">
              <w:rPr>
                <w:lang w:val="el-GR"/>
              </w:rPr>
              <w:t xml:space="preserve">του Χάρτη </w:t>
            </w:r>
            <w:proofErr w:type="spellStart"/>
            <w:r w:rsidRPr="001E4247">
              <w:rPr>
                <w:lang w:val="el-GR"/>
              </w:rPr>
              <w:t>Ευρυζωνικότητας</w:t>
            </w:r>
            <w:proofErr w:type="spellEnd"/>
            <w:r w:rsidRPr="001E4247">
              <w:rPr>
                <w:lang w:val="el-GR"/>
              </w:rPr>
              <w:t xml:space="preserve"> και Μητρώου Δικτύων (ΧΕΜΔ) καθώς και στοιχεία που αφορούν στον επενδυτικό σχεδιασμό των </w:t>
            </w:r>
            <w:proofErr w:type="spellStart"/>
            <w:r w:rsidRPr="001E4247">
              <w:rPr>
                <w:lang w:val="el-GR"/>
              </w:rPr>
              <w:t>παρόχων</w:t>
            </w:r>
            <w:proofErr w:type="spellEnd"/>
            <w:r w:rsidRPr="001E4247">
              <w:rPr>
                <w:lang w:val="el-GR"/>
              </w:rPr>
              <w:t xml:space="preserve"> σε βάθος τουλάχιστον τριετίας. Στην περίπτωση που τα διαθέσιμα δεδομένα κάλυψης δικτύων του ΧΕΜΔ δεν επαρκούν τότε ο Ανάδοχος θα έχει την ευθύνη της συλλογής των απαιτούμενων στοιχείων απευθείας από την αγορά ή την ΕΕΤΤ. </w:t>
            </w:r>
          </w:p>
          <w:p w14:paraId="694E4EB3" w14:textId="77777777" w:rsidR="00CC1E5A" w:rsidRPr="001E4247" w:rsidRDefault="00CC1E5A">
            <w:pPr>
              <w:pStyle w:val="ListParagraph"/>
              <w:numPr>
                <w:ilvl w:val="0"/>
                <w:numId w:val="31"/>
              </w:numPr>
              <w:spacing w:after="60"/>
              <w:rPr>
                <w:lang w:val="el-GR"/>
              </w:rPr>
            </w:pPr>
            <w:r w:rsidRPr="001E4247">
              <w:rPr>
                <w:lang w:val="el-GR"/>
              </w:rPr>
              <w:t xml:space="preserve">Επισκόπηση του </w:t>
            </w:r>
            <w:sdt>
              <w:sdtPr>
                <w:rPr>
                  <w:lang w:val="el-GR"/>
                </w:rPr>
                <w:tag w:val="goog_rdk_23"/>
                <w:id w:val="1181626150"/>
              </w:sdtPr>
              <w:sdtEndPr/>
              <w:sdtContent>
                <w:r w:rsidRPr="001E4247">
                  <w:rPr>
                    <w:lang w:val="el-GR"/>
                  </w:rPr>
                  <w:t xml:space="preserve">σχετικού </w:t>
                </w:r>
              </w:sdtContent>
            </w:sdt>
            <w:r w:rsidRPr="001E4247">
              <w:rPr>
                <w:lang w:val="el-GR"/>
              </w:rPr>
              <w:t xml:space="preserve">ρυθμιστικού πλαισίου -με έμφαση στις προβλέψεις αναφορικά με τον παροπλισμό του δικτύου χαλκού και τις καθορισμένες τιμές χονδρικής- σε άλλες ευρωπαϊκές χώρες, σε σχέση με το </w:t>
            </w:r>
            <w:r w:rsidRPr="001E4247">
              <w:rPr>
                <w:lang w:val="el-GR"/>
              </w:rPr>
              <w:lastRenderedPageBreak/>
              <w:t>ισχύον ρυθμιστικό πλαίσιο στη χώρα μας καθώς και τις τιμές χονδρικής με βάση το BU-LRIC+ μοντέλο κοστολόγησης της ΕΕΤΤ.</w:t>
            </w:r>
          </w:p>
        </w:tc>
      </w:tr>
      <w:tr w:rsidR="00CC1E5A" w:rsidRPr="00BC235C" w14:paraId="7595A11F" w14:textId="77777777" w:rsidTr="00CC1E5A">
        <w:trPr>
          <w:trHeight w:val="390"/>
        </w:trPr>
        <w:tc>
          <w:tcPr>
            <w:tcW w:w="3595" w:type="dxa"/>
          </w:tcPr>
          <w:p w14:paraId="0D7B6174" w14:textId="77777777" w:rsidR="00CC1E5A" w:rsidRPr="001E4247" w:rsidRDefault="00CC1E5A" w:rsidP="00F31598">
            <w:pPr>
              <w:pStyle w:val="Tabletext"/>
              <w:spacing w:after="0"/>
              <w:rPr>
                <w:rFonts w:cs="Tahoma"/>
                <w:sz w:val="22"/>
                <w:szCs w:val="22"/>
              </w:rPr>
            </w:pPr>
            <w:r w:rsidRPr="001E4247">
              <w:rPr>
                <w:b/>
                <w:bCs/>
                <w:color w:val="000000"/>
                <w:sz w:val="22"/>
                <w:szCs w:val="22"/>
              </w:rPr>
              <w:lastRenderedPageBreak/>
              <w:t>Π.2.1</w:t>
            </w:r>
            <w:r w:rsidRPr="001E4247">
              <w:rPr>
                <w:color w:val="000000"/>
                <w:sz w:val="22"/>
                <w:szCs w:val="22"/>
              </w:rPr>
              <w:t xml:space="preserve"> Υλικό διαβ</w:t>
            </w:r>
            <w:r w:rsidRPr="001E4247">
              <w:rPr>
                <w:sz w:val="22"/>
                <w:szCs w:val="22"/>
              </w:rPr>
              <w:t>ούλευσης με βάση τα αποτελέσματα του Π1 και παρουσίαση της μεθοδολογίας διεξαγωγής του έργου στα ενδιαφερόμενα μέρη</w:t>
            </w:r>
          </w:p>
        </w:tc>
        <w:tc>
          <w:tcPr>
            <w:tcW w:w="6034" w:type="dxa"/>
          </w:tcPr>
          <w:p w14:paraId="515644AE" w14:textId="77777777" w:rsidR="00CC1E5A" w:rsidRPr="001E4247" w:rsidRDefault="00CC1E5A">
            <w:pPr>
              <w:pStyle w:val="ListParagraph"/>
              <w:numPr>
                <w:ilvl w:val="0"/>
                <w:numId w:val="31"/>
              </w:numPr>
              <w:spacing w:after="60"/>
              <w:rPr>
                <w:lang w:val="el-GR"/>
              </w:rPr>
            </w:pPr>
            <w:r w:rsidRPr="001E4247">
              <w:rPr>
                <w:lang w:val="el-GR"/>
              </w:rPr>
              <w:t xml:space="preserve">Οργάνωση και διεξαγωγή διαβούλευσης με την ΕΕΤΤ, τον ΟΤΕ ως </w:t>
            </w:r>
            <w:proofErr w:type="spellStart"/>
            <w:r w:rsidRPr="001E4247">
              <w:rPr>
                <w:lang w:val="el-GR"/>
              </w:rPr>
              <w:t>πάροχο</w:t>
            </w:r>
            <w:proofErr w:type="spellEnd"/>
            <w:r w:rsidRPr="001E4247">
              <w:rPr>
                <w:lang w:val="el-GR"/>
              </w:rPr>
              <w:t xml:space="preserve"> με Σημαντική Ισχύ στην Αγορά και ιδιοκτήτη του δικτύου χαλκού και τους εναλλακτικούς </w:t>
            </w:r>
            <w:proofErr w:type="spellStart"/>
            <w:r w:rsidRPr="001E4247">
              <w:rPr>
                <w:lang w:val="el-GR"/>
              </w:rPr>
              <w:t>παρόχους</w:t>
            </w:r>
            <w:proofErr w:type="spellEnd"/>
            <w:r w:rsidRPr="001E4247">
              <w:rPr>
                <w:lang w:val="el-GR"/>
              </w:rPr>
              <w:t xml:space="preserve"> σχετικά με τη μορφή και τη χρονική έκταση της διαδικασίας παροπλισμού, τις προκλήσεις που αντιμετωπίζουν καθώς και για την επίπτωση στον επενδυτικό τους σχεδιασμό και τη λειτουργία της αγοράς.</w:t>
            </w:r>
          </w:p>
        </w:tc>
      </w:tr>
      <w:tr w:rsidR="00CC1E5A" w:rsidRPr="00BC235C" w14:paraId="285046B9" w14:textId="77777777" w:rsidTr="00CC1E5A">
        <w:trPr>
          <w:trHeight w:val="390"/>
        </w:trPr>
        <w:tc>
          <w:tcPr>
            <w:tcW w:w="3595" w:type="dxa"/>
          </w:tcPr>
          <w:p w14:paraId="08532145" w14:textId="77777777" w:rsidR="00CC1E5A" w:rsidRPr="001E4247" w:rsidRDefault="00CC1E5A" w:rsidP="00F31598">
            <w:pPr>
              <w:pStyle w:val="Tabletext"/>
              <w:spacing w:after="0"/>
              <w:rPr>
                <w:rFonts w:cs="Tahoma"/>
                <w:sz w:val="22"/>
                <w:szCs w:val="22"/>
              </w:rPr>
            </w:pPr>
            <w:r w:rsidRPr="001E4247">
              <w:rPr>
                <w:rFonts w:cs="Tahoma"/>
                <w:b/>
                <w:bCs/>
                <w:sz w:val="22"/>
                <w:szCs w:val="22"/>
              </w:rPr>
              <w:t>Π.2.2</w:t>
            </w:r>
            <w:r w:rsidRPr="001E4247">
              <w:rPr>
                <w:rFonts w:cs="Tahoma"/>
                <w:sz w:val="22"/>
                <w:szCs w:val="22"/>
              </w:rPr>
              <w:t xml:space="preserve"> </w:t>
            </w:r>
            <w:r w:rsidRPr="001E4247">
              <w:rPr>
                <w:color w:val="000000"/>
                <w:sz w:val="22"/>
                <w:szCs w:val="22"/>
              </w:rPr>
              <w:t>Έκθεση αποτελεσμάτων διαβούλευσης η οποία θα περιλαμβάνει την αποδελτίωση των θέσεων των συμμετεχόντων, τον σχολιασμό τους από πλευράς αναδόχου και σύνταξη απαντητικού κειμένου</w:t>
            </w:r>
          </w:p>
        </w:tc>
        <w:tc>
          <w:tcPr>
            <w:tcW w:w="6034" w:type="dxa"/>
          </w:tcPr>
          <w:p w14:paraId="7830030B" w14:textId="77777777" w:rsidR="00CC1E5A" w:rsidRPr="001E4247" w:rsidRDefault="00CC1E5A">
            <w:pPr>
              <w:pStyle w:val="ListParagraph"/>
              <w:numPr>
                <w:ilvl w:val="0"/>
                <w:numId w:val="31"/>
              </w:numPr>
              <w:spacing w:after="60"/>
              <w:rPr>
                <w:lang w:val="el-GR"/>
              </w:rPr>
            </w:pPr>
            <w:r w:rsidRPr="001E4247">
              <w:rPr>
                <w:lang w:val="el-GR"/>
              </w:rPr>
              <w:t>Καταγραφή των αποτελεσμάτων της ανωτέρω διαβούλευσης με αποδελτίωση των θέσεων των συμμετεχόντων και σύνοψη των βασικών ζητημάτων.</w:t>
            </w:r>
          </w:p>
          <w:p w14:paraId="64F1B8ED" w14:textId="77777777" w:rsidR="00CC1E5A" w:rsidRPr="001E4247" w:rsidRDefault="00CC1E5A">
            <w:pPr>
              <w:pStyle w:val="ListParagraph"/>
              <w:numPr>
                <w:ilvl w:val="0"/>
                <w:numId w:val="31"/>
              </w:numPr>
              <w:spacing w:after="60"/>
              <w:rPr>
                <w:lang w:val="el-GR"/>
              </w:rPr>
            </w:pPr>
            <w:r w:rsidRPr="001E4247">
              <w:rPr>
                <w:lang w:val="el-GR"/>
              </w:rPr>
              <w:t>Σχολιασμός των θέσεων των συμμετεχόντων στην ανωτέρω διαβούλευση και σύνταξη απαντητικού κειμένου</w:t>
            </w:r>
          </w:p>
        </w:tc>
      </w:tr>
      <w:tr w:rsidR="00A05D2C" w:rsidRPr="00BC235C" w14:paraId="5B9594D7" w14:textId="77777777" w:rsidTr="00FE6601">
        <w:trPr>
          <w:trHeight w:val="390"/>
        </w:trPr>
        <w:tc>
          <w:tcPr>
            <w:tcW w:w="3595" w:type="dxa"/>
          </w:tcPr>
          <w:p w14:paraId="5C49F4ED" w14:textId="77777777" w:rsidR="00A05D2C" w:rsidRPr="001E4247" w:rsidRDefault="00A05D2C" w:rsidP="00A05D2C">
            <w:pPr>
              <w:pStyle w:val="Tabletext"/>
              <w:spacing w:after="0"/>
              <w:rPr>
                <w:sz w:val="22"/>
              </w:rPr>
            </w:pPr>
            <w:r w:rsidRPr="001E4247">
              <w:rPr>
                <w:b/>
                <w:bCs/>
                <w:sz w:val="22"/>
                <w:szCs w:val="22"/>
              </w:rPr>
              <w:t>Π.3</w:t>
            </w:r>
            <w:r w:rsidRPr="001E4247">
              <w:rPr>
                <w:sz w:val="22"/>
                <w:szCs w:val="22"/>
              </w:rPr>
              <w:t xml:space="preserve"> Μελέτη κόστους και οφέλους</w:t>
            </w:r>
          </w:p>
        </w:tc>
        <w:tc>
          <w:tcPr>
            <w:tcW w:w="6034" w:type="dxa"/>
          </w:tcPr>
          <w:p w14:paraId="1C461CFD" w14:textId="77777777" w:rsidR="00A05D2C" w:rsidRPr="001E4247" w:rsidRDefault="00A05D2C">
            <w:pPr>
              <w:pStyle w:val="ListParagraph"/>
              <w:numPr>
                <w:ilvl w:val="0"/>
                <w:numId w:val="31"/>
              </w:numPr>
              <w:pBdr>
                <w:top w:val="nil"/>
                <w:left w:val="nil"/>
                <w:bottom w:val="nil"/>
                <w:right w:val="nil"/>
                <w:between w:val="nil"/>
              </w:pBdr>
              <w:spacing w:after="60"/>
              <w:rPr>
                <w:lang w:val="el-GR"/>
              </w:rPr>
            </w:pPr>
            <w:r w:rsidRPr="001E4247">
              <w:rPr>
                <w:lang w:val="el-GR"/>
              </w:rPr>
              <w:t xml:space="preserve">Μελέτη προσδιορισμού και ποσοτικοποίησης του κόστους και του οφέλους από τον παροπλισμό του δικτύου χαλκού για τον κλάδο ηλεκτρονικών επικοινωνιών (ξεχωριστά για τον ΟΤΕ και τους εναλλακτικούς </w:t>
            </w:r>
            <w:proofErr w:type="spellStart"/>
            <w:r w:rsidRPr="001E4247">
              <w:rPr>
                <w:lang w:val="el-GR"/>
              </w:rPr>
              <w:t>παρόχους</w:t>
            </w:r>
            <w:proofErr w:type="spellEnd"/>
            <w:r w:rsidRPr="001E4247">
              <w:rPr>
                <w:lang w:val="el-GR"/>
              </w:rPr>
              <w:t xml:space="preserve">) και την εθνική οικονομία. Η μελέτη θα λάβει υπόψιν τα αποτελέσματα των Π1 και Π2, προκειμένου να </w:t>
            </w:r>
            <w:proofErr w:type="spellStart"/>
            <w:r w:rsidRPr="001E4247">
              <w:rPr>
                <w:lang w:val="el-GR"/>
              </w:rPr>
              <w:t>ποσοτικοποιηθούν</w:t>
            </w:r>
            <w:proofErr w:type="spellEnd"/>
            <w:r w:rsidRPr="001E4247">
              <w:rPr>
                <w:lang w:val="el-GR"/>
              </w:rPr>
              <w:t xml:space="preserve"> οι απαιτούμενες επενδύσεις</w:t>
            </w:r>
            <w:sdt>
              <w:sdtPr>
                <w:rPr>
                  <w:lang w:val="el-GR"/>
                </w:rPr>
                <w:tag w:val="goog_rdk_30"/>
                <w:id w:val="364946802"/>
              </w:sdtPr>
              <w:sdtEndPr/>
              <w:sdtContent>
                <w:r w:rsidRPr="001E4247">
                  <w:rPr>
                    <w:lang w:val="el-GR"/>
                  </w:rPr>
                  <w:t xml:space="preserve"> /</w:t>
                </w:r>
              </w:sdtContent>
            </w:sdt>
            <w:r w:rsidRPr="001E4247">
              <w:rPr>
                <w:lang w:val="el-GR"/>
              </w:rPr>
              <w:t xml:space="preserve"> κόστη</w:t>
            </w:r>
            <w:sdt>
              <w:sdtPr>
                <w:rPr>
                  <w:lang w:val="el-GR"/>
                </w:rPr>
                <w:tag w:val="goog_rdk_32"/>
                <w:id w:val="1690558146"/>
              </w:sdtPr>
              <w:sdtEndPr/>
              <w:sdtContent>
                <w:r w:rsidRPr="001E4247">
                  <w:rPr>
                    <w:lang w:val="el-GR"/>
                  </w:rPr>
                  <w:t xml:space="preserve"> μετάβασης</w:t>
                </w:r>
              </w:sdtContent>
            </w:sdt>
            <w:r w:rsidRPr="001E4247">
              <w:rPr>
                <w:lang w:val="el-GR"/>
              </w:rPr>
              <w:t>, και να εκτιμηθούν τα κίνητρα που έχουν οι παίκτες της αγοράς ώστε να πραγματοποιηθεί ο παροπλισμός.</w:t>
            </w:r>
          </w:p>
          <w:p w14:paraId="48D2D72C" w14:textId="77777777" w:rsidR="00A05D2C" w:rsidRPr="001E4247" w:rsidRDefault="00A05D2C">
            <w:pPr>
              <w:pStyle w:val="ListParagraph"/>
              <w:numPr>
                <w:ilvl w:val="0"/>
                <w:numId w:val="31"/>
              </w:numPr>
              <w:pBdr>
                <w:top w:val="nil"/>
                <w:left w:val="nil"/>
                <w:bottom w:val="nil"/>
                <w:right w:val="nil"/>
                <w:between w:val="nil"/>
              </w:pBdr>
              <w:spacing w:after="60"/>
              <w:rPr>
                <w:lang w:val="el-GR"/>
              </w:rPr>
            </w:pPr>
            <w:r w:rsidRPr="001E4247">
              <w:rPr>
                <w:lang w:val="el-GR"/>
              </w:rPr>
              <w:t xml:space="preserve">Η μελέτη, πέραν του οικονομικού κόστους και οφέλους, θα λαμβάνει υπόψη παράπλευρες </w:t>
            </w:r>
            <w:proofErr w:type="spellStart"/>
            <w:r w:rsidRPr="001E4247">
              <w:rPr>
                <w:lang w:val="el-GR"/>
              </w:rPr>
              <w:t>κοινωνικο</w:t>
            </w:r>
            <w:proofErr w:type="spellEnd"/>
            <w:r w:rsidRPr="001E4247">
              <w:rPr>
                <w:lang w:val="el-GR"/>
              </w:rPr>
              <w:t>-οικονομικές πτυχές τους και ιδιαίτερα την επίπτωση στο περιβαλλοντικό αποτύπωμα των δικτύων (</w:t>
            </w:r>
            <w:proofErr w:type="spellStart"/>
            <w:r w:rsidRPr="001E4247">
              <w:rPr>
                <w:lang w:val="el-GR"/>
              </w:rPr>
              <w:t>green</w:t>
            </w:r>
            <w:proofErr w:type="spellEnd"/>
            <w:r w:rsidRPr="001E4247">
              <w:rPr>
                <w:lang w:val="el-GR"/>
              </w:rPr>
              <w:t xml:space="preserve"> </w:t>
            </w:r>
            <w:proofErr w:type="spellStart"/>
            <w:r w:rsidRPr="001E4247">
              <w:rPr>
                <w:lang w:val="el-GR"/>
              </w:rPr>
              <w:t>aspect</w:t>
            </w:r>
            <w:proofErr w:type="spellEnd"/>
            <w:r w:rsidRPr="001E4247">
              <w:rPr>
                <w:lang w:val="el-GR"/>
              </w:rPr>
              <w:t xml:space="preserve"> of NGA </w:t>
            </w:r>
            <w:proofErr w:type="spellStart"/>
            <w:r w:rsidRPr="001E4247">
              <w:rPr>
                <w:lang w:val="el-GR"/>
              </w:rPr>
              <w:t>networks</w:t>
            </w:r>
            <w:proofErr w:type="spellEnd"/>
            <w:r w:rsidRPr="001E4247">
              <w:rPr>
                <w:lang w:val="el-GR"/>
              </w:rPr>
              <w:t>).</w:t>
            </w:r>
          </w:p>
        </w:tc>
      </w:tr>
      <w:tr w:rsidR="00A05D2C" w:rsidRPr="00BC235C" w14:paraId="71AF4262" w14:textId="77777777" w:rsidTr="007B3E5F">
        <w:trPr>
          <w:trHeight w:val="390"/>
        </w:trPr>
        <w:tc>
          <w:tcPr>
            <w:tcW w:w="3595" w:type="dxa"/>
          </w:tcPr>
          <w:p w14:paraId="273B21E0" w14:textId="77777777" w:rsidR="00A05D2C" w:rsidRPr="001E4247" w:rsidRDefault="00A05D2C" w:rsidP="00A05D2C">
            <w:pPr>
              <w:pStyle w:val="Tabletext"/>
              <w:spacing w:after="0"/>
              <w:rPr>
                <w:sz w:val="22"/>
              </w:rPr>
            </w:pPr>
            <w:r w:rsidRPr="001E4247">
              <w:rPr>
                <w:b/>
                <w:bCs/>
                <w:sz w:val="22"/>
                <w:szCs w:val="22"/>
              </w:rPr>
              <w:t>Π.4</w:t>
            </w:r>
            <w:r w:rsidRPr="001E4247">
              <w:rPr>
                <w:sz w:val="22"/>
                <w:szCs w:val="22"/>
              </w:rPr>
              <w:t xml:space="preserve"> Μελέτη προσδιορισμού, κοστολόγησης και αξιολόγησης των επιλογών δημόσιας παρέμβασης</w:t>
            </w:r>
          </w:p>
        </w:tc>
        <w:tc>
          <w:tcPr>
            <w:tcW w:w="6034" w:type="dxa"/>
          </w:tcPr>
          <w:p w14:paraId="228F61FF" w14:textId="77777777" w:rsidR="00A05D2C" w:rsidRPr="001E4247" w:rsidRDefault="00A05D2C">
            <w:pPr>
              <w:numPr>
                <w:ilvl w:val="0"/>
                <w:numId w:val="31"/>
              </w:numPr>
              <w:pBdr>
                <w:top w:val="nil"/>
                <w:left w:val="nil"/>
                <w:bottom w:val="nil"/>
                <w:right w:val="nil"/>
                <w:between w:val="nil"/>
              </w:pBdr>
              <w:suppressAutoHyphens w:val="0"/>
              <w:spacing w:after="160" w:line="259" w:lineRule="auto"/>
              <w:rPr>
                <w:lang w:val="el-GR"/>
              </w:rPr>
            </w:pPr>
            <w:r w:rsidRPr="001E4247">
              <w:rPr>
                <w:color w:val="000000"/>
                <w:lang w:val="el-GR"/>
              </w:rPr>
              <w:t xml:space="preserve">Με βάση τα αποτελέσματα του Π3 </w:t>
            </w:r>
            <w:r w:rsidRPr="001E4247">
              <w:rPr>
                <w:lang w:val="el-GR"/>
              </w:rPr>
              <w:t xml:space="preserve">και ιδιαίτερα το κόστος και όφελος για την εθνική οικονομία, ο ανάδοχος θα προτείνει στην Αναθέτουσα Αρχή τους χρονικούς στόχους για τον παροπλισμό του δικτύου χαλκού και θα τους εξειδικεύσει κατά περίπτωση με βάση την γεωγραφική ανάπτυξη των υποδομών και </w:t>
            </w:r>
            <w:r w:rsidRPr="001E4247">
              <w:rPr>
                <w:color w:val="000000"/>
                <w:lang w:val="el-GR"/>
              </w:rPr>
              <w:t>θα πραγματοποιήσει μελέτη προσδιορισμού και προκαταρκτικής κοστολόγησης των εναλλακτικών επιλογών δημόσιας παρέμβασης στην κατεύθυνση αντιμετώπισης των προκλήσεων και διευκόλυνσης του παροπλισμού του δικτύου χαλκού. Η μελέτη θα λαμβάνει υπόψιν την δυνατότητα της αγοράς να πραγματοποιήσει την μετάβαση στο απαιτούμενο χρονικό και γεωγραφικό πλαίσιο.</w:t>
            </w:r>
          </w:p>
        </w:tc>
      </w:tr>
      <w:tr w:rsidR="00A05D2C" w:rsidRPr="00BC235C" w14:paraId="18799BA9" w14:textId="77777777" w:rsidTr="000025B9">
        <w:trPr>
          <w:trHeight w:val="390"/>
        </w:trPr>
        <w:tc>
          <w:tcPr>
            <w:tcW w:w="3595" w:type="dxa"/>
          </w:tcPr>
          <w:p w14:paraId="313A5132" w14:textId="77777777" w:rsidR="00A05D2C" w:rsidRPr="001E4247" w:rsidRDefault="00A05D2C" w:rsidP="00A05D2C">
            <w:pPr>
              <w:pStyle w:val="Tabletext"/>
              <w:spacing w:after="0"/>
              <w:rPr>
                <w:sz w:val="22"/>
              </w:rPr>
            </w:pPr>
            <w:r w:rsidRPr="001E4247">
              <w:rPr>
                <w:b/>
                <w:bCs/>
                <w:sz w:val="22"/>
                <w:szCs w:val="22"/>
              </w:rPr>
              <w:t>Π.5.1</w:t>
            </w:r>
            <w:r w:rsidRPr="001E4247">
              <w:rPr>
                <w:sz w:val="22"/>
                <w:szCs w:val="22"/>
              </w:rPr>
              <w:t xml:space="preserve"> Ο</w:t>
            </w:r>
            <w:r w:rsidRPr="001E4247">
              <w:rPr>
                <w:color w:val="000000"/>
                <w:sz w:val="22"/>
                <w:szCs w:val="22"/>
              </w:rPr>
              <w:t xml:space="preserve">δικός χάρτης των ενεργειών και των απαιτούμενων δράσεων για τον παροπλισμό του δικτύου χαλκού, συνοδευόμενος </w:t>
            </w:r>
            <w:r w:rsidRPr="001E4247">
              <w:rPr>
                <w:color w:val="000000"/>
                <w:sz w:val="22"/>
                <w:szCs w:val="22"/>
              </w:rPr>
              <w:lastRenderedPageBreak/>
              <w:t xml:space="preserve">και από το σχετικό υλικό </w:t>
            </w:r>
            <w:r w:rsidRPr="001E4247">
              <w:rPr>
                <w:sz w:val="22"/>
                <w:szCs w:val="22"/>
              </w:rPr>
              <w:t>διαβούλευσης</w:t>
            </w:r>
            <w:r w:rsidRPr="001E4247">
              <w:rPr>
                <w:color w:val="000000"/>
                <w:sz w:val="22"/>
                <w:szCs w:val="22"/>
              </w:rPr>
              <w:t xml:space="preserve"> του με τα ενδιαφερόμενα μέρη</w:t>
            </w:r>
          </w:p>
        </w:tc>
        <w:tc>
          <w:tcPr>
            <w:tcW w:w="6034" w:type="dxa"/>
          </w:tcPr>
          <w:p w14:paraId="2549BA37" w14:textId="77777777" w:rsidR="00A05D2C" w:rsidRPr="001E4247" w:rsidRDefault="00A05D2C">
            <w:pPr>
              <w:numPr>
                <w:ilvl w:val="0"/>
                <w:numId w:val="31"/>
              </w:numPr>
              <w:pBdr>
                <w:top w:val="nil"/>
                <w:left w:val="nil"/>
                <w:bottom w:val="nil"/>
                <w:right w:val="nil"/>
                <w:between w:val="nil"/>
              </w:pBdr>
              <w:suppressAutoHyphens w:val="0"/>
              <w:spacing w:after="160" w:line="259" w:lineRule="auto"/>
              <w:rPr>
                <w:lang w:val="el-GR"/>
              </w:rPr>
            </w:pPr>
            <w:r w:rsidRPr="001E4247">
              <w:rPr>
                <w:lang w:val="el-GR"/>
              </w:rPr>
              <w:lastRenderedPageBreak/>
              <w:t>Προσδιορισμός των θεσμικών ενεργειών που απαιτούνται</w:t>
            </w:r>
            <w:r w:rsidRPr="001E4247">
              <w:rPr>
                <w:color w:val="000000"/>
                <w:lang w:val="el-GR"/>
              </w:rPr>
              <w:t xml:space="preserve"> για τη διευκόλυνση του παροπλισμού του δικτύου χαλκού και καθορισμός του Οδικού Χάρτη για την υλοποίηση τ</w:t>
            </w:r>
            <w:r w:rsidRPr="001E4247">
              <w:rPr>
                <w:lang w:val="el-GR"/>
              </w:rPr>
              <w:t>ου παροπλισμού</w:t>
            </w:r>
            <w:r w:rsidRPr="001E4247">
              <w:rPr>
                <w:color w:val="000000"/>
                <w:lang w:val="el-GR"/>
              </w:rPr>
              <w:t xml:space="preserve">. Για τον σκοπό αυτό ο </w:t>
            </w:r>
            <w:r w:rsidRPr="001E4247">
              <w:rPr>
                <w:color w:val="000000"/>
                <w:lang w:val="el-GR"/>
              </w:rPr>
              <w:lastRenderedPageBreak/>
              <w:t xml:space="preserve">ανάδοχος θα ενημερώσει και θα συνεργασθεί με την ΕΕΤΤ για τα συμπεράσματα της μελέτης και </w:t>
            </w:r>
            <w:sdt>
              <w:sdtPr>
                <w:tag w:val="goog_rdk_38"/>
                <w:id w:val="862553440"/>
              </w:sdtPr>
              <w:sdtEndPr/>
              <w:sdtContent>
                <w:r w:rsidRPr="001E4247">
                  <w:rPr>
                    <w:color w:val="000000"/>
                    <w:lang w:val="el-GR"/>
                  </w:rPr>
                  <w:t>θ</w:t>
                </w:r>
              </w:sdtContent>
            </w:sdt>
            <w:r w:rsidRPr="001E4247">
              <w:rPr>
                <w:color w:val="000000"/>
                <w:lang w:val="el-GR"/>
              </w:rPr>
              <w:t xml:space="preserve">α διαβουλευθεί τις προτεινόμενες δράσεις τόσο με την ΕΕΤΤ όσο και τους </w:t>
            </w:r>
            <w:proofErr w:type="spellStart"/>
            <w:r w:rsidRPr="001E4247">
              <w:rPr>
                <w:color w:val="000000"/>
                <w:lang w:val="el-GR"/>
              </w:rPr>
              <w:t>παρόχους</w:t>
            </w:r>
            <w:proofErr w:type="spellEnd"/>
            <w:r w:rsidRPr="001E4247">
              <w:rPr>
                <w:color w:val="000000"/>
                <w:lang w:val="el-GR"/>
              </w:rPr>
              <w:t xml:space="preserve"> ηλεκτρονικών επικοινωνιών.</w:t>
            </w:r>
          </w:p>
        </w:tc>
      </w:tr>
      <w:tr w:rsidR="00A05D2C" w:rsidRPr="00BC235C" w14:paraId="46B6F83D" w14:textId="77777777" w:rsidTr="00142700">
        <w:trPr>
          <w:trHeight w:val="390"/>
        </w:trPr>
        <w:tc>
          <w:tcPr>
            <w:tcW w:w="3595" w:type="dxa"/>
          </w:tcPr>
          <w:p w14:paraId="68D5BDE7" w14:textId="77777777" w:rsidR="00A05D2C" w:rsidRPr="001E4247" w:rsidRDefault="00A05D2C" w:rsidP="00A05D2C">
            <w:pPr>
              <w:pStyle w:val="Tabletext"/>
              <w:spacing w:after="0"/>
              <w:rPr>
                <w:sz w:val="22"/>
              </w:rPr>
            </w:pPr>
            <w:r w:rsidRPr="001E4247">
              <w:rPr>
                <w:b/>
                <w:bCs/>
                <w:sz w:val="22"/>
                <w:szCs w:val="22"/>
              </w:rPr>
              <w:lastRenderedPageBreak/>
              <w:t>Π.5.2</w:t>
            </w:r>
            <w:r w:rsidRPr="001E4247">
              <w:rPr>
                <w:sz w:val="22"/>
                <w:szCs w:val="22"/>
              </w:rPr>
              <w:t xml:space="preserve"> Έκθεση αποτελεσμάτων διαβούλευσης η οποία θα περιλαμβάνει την αποδελτίωση των θέσεων των συμμετεχόντων, τον σχολιασμό τους από πλευράς αναδόχου και σύνταξη απαντητικού κειμένου</w:t>
            </w:r>
          </w:p>
        </w:tc>
        <w:tc>
          <w:tcPr>
            <w:tcW w:w="6034" w:type="dxa"/>
          </w:tcPr>
          <w:p w14:paraId="6AE34685" w14:textId="77777777" w:rsidR="00A05D2C" w:rsidRPr="001E4247" w:rsidRDefault="00A05D2C">
            <w:pPr>
              <w:pStyle w:val="ListParagraph"/>
              <w:numPr>
                <w:ilvl w:val="0"/>
                <w:numId w:val="31"/>
              </w:numPr>
              <w:spacing w:after="60"/>
              <w:rPr>
                <w:lang w:val="el-GR"/>
              </w:rPr>
            </w:pPr>
            <w:r w:rsidRPr="001E4247">
              <w:rPr>
                <w:lang w:val="el-GR"/>
              </w:rPr>
              <w:t>Καταγραφή των αποτελεσμάτων της ανωτέρω διαβούλευσης με αποδελτίωση των θέσεων των συμμετεχόντων και σύνοψη των βασικών ζητημάτων.</w:t>
            </w:r>
          </w:p>
          <w:p w14:paraId="2C1542F8" w14:textId="77777777" w:rsidR="00A05D2C" w:rsidRPr="001E4247" w:rsidRDefault="00A05D2C">
            <w:pPr>
              <w:pStyle w:val="ListParagraph"/>
              <w:numPr>
                <w:ilvl w:val="0"/>
                <w:numId w:val="31"/>
              </w:numPr>
              <w:spacing w:after="60"/>
              <w:rPr>
                <w:lang w:val="el-GR"/>
              </w:rPr>
            </w:pPr>
            <w:r w:rsidRPr="001E4247">
              <w:rPr>
                <w:lang w:val="el-GR"/>
              </w:rPr>
              <w:t>Σχολιασμός των θέσεων των συμμετεχόντων στην ανωτέρω διαβούλευση και σύνταξη απαντητικού κειμένου</w:t>
            </w:r>
          </w:p>
        </w:tc>
      </w:tr>
    </w:tbl>
    <w:p w14:paraId="3DA46392" w14:textId="77777777" w:rsidR="00676DEA" w:rsidRPr="001E4247" w:rsidRDefault="00676DEA">
      <w:pPr>
        <w:pStyle w:val="Heading4"/>
        <w:numPr>
          <w:ilvl w:val="2"/>
          <w:numId w:val="30"/>
        </w:numPr>
        <w:rPr>
          <w:rFonts w:eastAsia="SimSun" w:cs="Tahoma"/>
          <w:lang w:val="el-GR"/>
        </w:rPr>
      </w:pPr>
      <w:bookmarkStart w:id="622" w:name="_Toc106629192"/>
      <w:bookmarkStart w:id="623" w:name="_Toc106787601"/>
      <w:bookmarkStart w:id="624" w:name="_Toc107832062"/>
      <w:bookmarkStart w:id="625" w:name="_Toc107832065"/>
      <w:bookmarkStart w:id="626" w:name="_Toc107832066"/>
      <w:bookmarkStart w:id="627" w:name="_Toc107832067"/>
      <w:bookmarkStart w:id="628" w:name="_Toc107832068"/>
      <w:bookmarkStart w:id="629" w:name="_Toc107832069"/>
      <w:bookmarkStart w:id="630" w:name="_Toc107832070"/>
      <w:bookmarkStart w:id="631" w:name="_Toc107832071"/>
      <w:bookmarkStart w:id="632" w:name="_Toc107832072"/>
      <w:bookmarkStart w:id="633" w:name="_Toc107832074"/>
      <w:bookmarkStart w:id="634" w:name="_Toc107832075"/>
      <w:bookmarkStart w:id="635" w:name="_Toc107832077"/>
      <w:bookmarkStart w:id="636" w:name="_Toc107832078"/>
      <w:bookmarkStart w:id="637" w:name="_Toc107832079"/>
      <w:bookmarkStart w:id="638" w:name="_Toc107832080"/>
      <w:bookmarkStart w:id="639" w:name="_Toc107832081"/>
      <w:bookmarkStart w:id="640" w:name="_Toc107832082"/>
      <w:bookmarkStart w:id="641" w:name="_Toc107832083"/>
      <w:bookmarkStart w:id="642" w:name="_Toc107832084"/>
      <w:bookmarkStart w:id="643" w:name="_Toc107832085"/>
      <w:bookmarkStart w:id="644" w:name="_Toc107832086"/>
      <w:bookmarkStart w:id="645" w:name="_Toc107832088"/>
      <w:bookmarkStart w:id="646" w:name="_Toc107832089"/>
      <w:bookmarkStart w:id="647" w:name="_Toc107832090"/>
      <w:bookmarkStart w:id="648" w:name="_Toc107832091"/>
      <w:bookmarkStart w:id="649" w:name="_Toc107832092"/>
      <w:bookmarkStart w:id="650" w:name="_Toc107832093"/>
      <w:bookmarkStart w:id="651" w:name="_Toc107832095"/>
      <w:bookmarkStart w:id="652" w:name="_Toc107832096"/>
      <w:bookmarkStart w:id="653" w:name="_Toc107832098"/>
      <w:bookmarkStart w:id="654" w:name="_Toc107832100"/>
      <w:bookmarkStart w:id="655" w:name="_Toc106629195"/>
      <w:bookmarkStart w:id="656" w:name="_Toc107832101"/>
      <w:bookmarkStart w:id="657" w:name="_Χρόνος_Υποβολής_και"/>
      <w:bookmarkStart w:id="658" w:name="_Toc107832102"/>
      <w:bookmarkStart w:id="659" w:name="_Toc129705141"/>
      <w:bookmarkStart w:id="660" w:name="_Hlk61973828"/>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1E4247">
        <w:rPr>
          <w:rFonts w:cs="Tahoma" w:hint="eastAsia"/>
          <w:szCs w:val="22"/>
          <w:lang w:val="el-GR"/>
        </w:rPr>
        <w:t>Χρ</w:t>
      </w:r>
      <w:r w:rsidRPr="001E4247">
        <w:rPr>
          <w:rFonts w:cs="Tahoma"/>
          <w:szCs w:val="22"/>
          <w:lang w:val="el-GR"/>
        </w:rPr>
        <w:t>ό</w:t>
      </w:r>
      <w:r w:rsidRPr="001E4247">
        <w:rPr>
          <w:rFonts w:cs="Tahoma" w:hint="eastAsia"/>
          <w:szCs w:val="22"/>
          <w:lang w:val="el-GR"/>
        </w:rPr>
        <w:t>νο</w:t>
      </w:r>
      <w:r w:rsidRPr="001E4247">
        <w:rPr>
          <w:rFonts w:cs="Tahoma"/>
          <w:szCs w:val="22"/>
          <w:lang w:val="el-GR"/>
        </w:rPr>
        <w:t xml:space="preserve">ς </w:t>
      </w:r>
      <w:r w:rsidRPr="001E4247">
        <w:rPr>
          <w:rFonts w:cs="Tahoma" w:hint="eastAsia"/>
          <w:szCs w:val="22"/>
          <w:lang w:val="el-GR"/>
        </w:rPr>
        <w:t>Υποβολ</w:t>
      </w:r>
      <w:r w:rsidRPr="001E4247">
        <w:rPr>
          <w:rFonts w:cs="Tahoma"/>
          <w:szCs w:val="22"/>
          <w:lang w:val="el-GR"/>
        </w:rPr>
        <w:t xml:space="preserve">ής </w:t>
      </w:r>
      <w:r w:rsidRPr="001E4247">
        <w:rPr>
          <w:rFonts w:cs="Tahoma" w:hint="eastAsia"/>
          <w:szCs w:val="22"/>
          <w:lang w:val="el-GR"/>
        </w:rPr>
        <w:t>και</w:t>
      </w:r>
      <w:r w:rsidRPr="001E4247">
        <w:rPr>
          <w:rFonts w:cs="Tahoma"/>
          <w:szCs w:val="22"/>
          <w:lang w:val="el-GR"/>
        </w:rPr>
        <w:t xml:space="preserve"> </w:t>
      </w:r>
      <w:r w:rsidRPr="001E4247">
        <w:rPr>
          <w:rFonts w:cs="Tahoma" w:hint="eastAsia"/>
          <w:szCs w:val="22"/>
          <w:lang w:val="el-GR"/>
        </w:rPr>
        <w:t>Διαδικασ</w:t>
      </w:r>
      <w:r w:rsidRPr="001E4247">
        <w:rPr>
          <w:rFonts w:cs="Tahoma"/>
          <w:szCs w:val="22"/>
          <w:lang w:val="el-GR"/>
        </w:rPr>
        <w:t>ί</w:t>
      </w:r>
      <w:r w:rsidRPr="001E4247">
        <w:rPr>
          <w:rFonts w:cs="Tahoma" w:hint="eastAsia"/>
          <w:szCs w:val="22"/>
          <w:lang w:val="el-GR"/>
        </w:rPr>
        <w:t>α</w:t>
      </w:r>
      <w:r w:rsidRPr="001E4247">
        <w:rPr>
          <w:rFonts w:cs="Tahoma"/>
          <w:szCs w:val="22"/>
          <w:lang w:val="el-GR"/>
        </w:rPr>
        <w:t xml:space="preserve"> </w:t>
      </w:r>
      <w:r w:rsidRPr="001E4247">
        <w:rPr>
          <w:rFonts w:cs="Tahoma" w:hint="eastAsia"/>
          <w:szCs w:val="22"/>
          <w:lang w:val="el-GR"/>
        </w:rPr>
        <w:t>Οριστικοπο</w:t>
      </w:r>
      <w:r w:rsidRPr="001E4247">
        <w:rPr>
          <w:rFonts w:cs="Tahoma"/>
          <w:szCs w:val="22"/>
          <w:lang w:val="el-GR"/>
        </w:rPr>
        <w:t>ί</w:t>
      </w:r>
      <w:r w:rsidRPr="001E4247">
        <w:rPr>
          <w:rFonts w:cs="Tahoma" w:hint="eastAsia"/>
          <w:szCs w:val="22"/>
          <w:lang w:val="el-GR"/>
        </w:rPr>
        <w:t>ηση</w:t>
      </w:r>
      <w:r w:rsidRPr="001E4247">
        <w:rPr>
          <w:rFonts w:cs="Tahoma"/>
          <w:szCs w:val="22"/>
          <w:lang w:val="el-GR"/>
        </w:rPr>
        <w:t xml:space="preserve">ς </w:t>
      </w:r>
      <w:r w:rsidRPr="001E4247">
        <w:rPr>
          <w:rFonts w:cs="Tahoma" w:hint="eastAsia"/>
          <w:szCs w:val="22"/>
          <w:lang w:val="el-GR"/>
        </w:rPr>
        <w:t>Παραδοτ</w:t>
      </w:r>
      <w:r w:rsidRPr="001E4247">
        <w:rPr>
          <w:rFonts w:cs="Tahoma"/>
          <w:szCs w:val="22"/>
          <w:lang w:val="el-GR"/>
        </w:rPr>
        <w:t>έ</w:t>
      </w:r>
      <w:r w:rsidRPr="001E4247">
        <w:rPr>
          <w:rFonts w:cs="Tahoma" w:hint="eastAsia"/>
          <w:szCs w:val="22"/>
          <w:lang w:val="el-GR"/>
        </w:rPr>
        <w:t>ων</w:t>
      </w:r>
      <w:bookmarkEnd w:id="658"/>
      <w:bookmarkEnd w:id="659"/>
    </w:p>
    <w:bookmarkEnd w:id="660"/>
    <w:p w14:paraId="668CBB8B" w14:textId="77777777" w:rsidR="00676DEA" w:rsidRPr="001E4247" w:rsidRDefault="00676DEA" w:rsidP="00676DEA">
      <w:pPr>
        <w:rPr>
          <w:rFonts w:eastAsia="SimSun"/>
          <w:lang w:val="el-GR"/>
        </w:rPr>
      </w:pPr>
    </w:p>
    <w:tbl>
      <w:tblPr>
        <w:tblStyle w:val="TableGrid"/>
        <w:tblW w:w="3901" w:type="pct"/>
        <w:tblInd w:w="-147" w:type="dxa"/>
        <w:tblLayout w:type="fixed"/>
        <w:tblLook w:val="04A0" w:firstRow="1" w:lastRow="0" w:firstColumn="1" w:lastColumn="0" w:noHBand="0" w:noVBand="1"/>
      </w:tblPr>
      <w:tblGrid>
        <w:gridCol w:w="437"/>
        <w:gridCol w:w="1139"/>
        <w:gridCol w:w="27"/>
        <w:gridCol w:w="3500"/>
        <w:gridCol w:w="2409"/>
      </w:tblGrid>
      <w:tr w:rsidR="001E4247" w:rsidRPr="00BC235C" w14:paraId="029BD0DF" w14:textId="77777777" w:rsidTr="001E4247">
        <w:trPr>
          <w:trHeight w:val="336"/>
          <w:tblHeader/>
        </w:trPr>
        <w:tc>
          <w:tcPr>
            <w:tcW w:w="437" w:type="dxa"/>
            <w:shd w:val="clear" w:color="auto" w:fill="FBE4D5"/>
            <w:vAlign w:val="center"/>
            <w:hideMark/>
          </w:tcPr>
          <w:p w14:paraId="4003A5BA" w14:textId="77777777" w:rsidR="001E4247" w:rsidRPr="001E4247" w:rsidRDefault="001E4247" w:rsidP="00F31598">
            <w:pPr>
              <w:suppressAutoHyphens w:val="0"/>
              <w:spacing w:after="0"/>
              <w:ind w:left="-109" w:right="-86"/>
              <w:jc w:val="center"/>
              <w:rPr>
                <w:b/>
                <w:bCs/>
                <w:color w:val="000000"/>
                <w:sz w:val="20"/>
                <w:szCs w:val="20"/>
                <w:lang w:val="el-GR" w:eastAsia="el-GR"/>
              </w:rPr>
            </w:pPr>
            <w:r w:rsidRPr="001E4247">
              <w:rPr>
                <w:b/>
                <w:bCs/>
                <w:color w:val="000000"/>
                <w:sz w:val="20"/>
                <w:szCs w:val="20"/>
                <w:lang w:val="el-GR" w:eastAsia="el-GR"/>
              </w:rPr>
              <w:t>Α/Α</w:t>
            </w:r>
          </w:p>
        </w:tc>
        <w:tc>
          <w:tcPr>
            <w:tcW w:w="1166" w:type="dxa"/>
            <w:gridSpan w:val="2"/>
            <w:shd w:val="clear" w:color="auto" w:fill="FBE4D5"/>
            <w:vAlign w:val="center"/>
            <w:hideMark/>
          </w:tcPr>
          <w:p w14:paraId="13CBE728" w14:textId="77777777" w:rsidR="001E4247" w:rsidRPr="001E4247" w:rsidRDefault="001E4247" w:rsidP="00F31598">
            <w:pPr>
              <w:suppressAutoHyphens w:val="0"/>
              <w:spacing w:after="0"/>
              <w:jc w:val="center"/>
              <w:rPr>
                <w:b/>
                <w:bCs/>
                <w:color w:val="000000"/>
                <w:sz w:val="20"/>
                <w:szCs w:val="20"/>
                <w:lang w:val="el-GR" w:eastAsia="el-GR"/>
              </w:rPr>
            </w:pPr>
            <w:r w:rsidRPr="001E4247">
              <w:rPr>
                <w:b/>
                <w:bCs/>
                <w:color w:val="000000"/>
                <w:sz w:val="20"/>
                <w:szCs w:val="20"/>
                <w:lang w:val="el-GR" w:eastAsia="el-GR"/>
              </w:rPr>
              <w:t>ΚΩΔ. ΠΑΡΑΔΟΤΕΟΥ</w:t>
            </w:r>
          </w:p>
        </w:tc>
        <w:tc>
          <w:tcPr>
            <w:tcW w:w="3500" w:type="dxa"/>
            <w:shd w:val="clear" w:color="auto" w:fill="FBE4D5"/>
            <w:vAlign w:val="center"/>
            <w:hideMark/>
          </w:tcPr>
          <w:p w14:paraId="106F94FE" w14:textId="77777777" w:rsidR="001E4247" w:rsidRPr="001E4247" w:rsidRDefault="001E4247" w:rsidP="00F31598">
            <w:pPr>
              <w:suppressAutoHyphens w:val="0"/>
              <w:spacing w:after="0"/>
              <w:jc w:val="center"/>
              <w:rPr>
                <w:b/>
                <w:bCs/>
                <w:color w:val="000000"/>
                <w:sz w:val="20"/>
                <w:szCs w:val="20"/>
                <w:lang w:val="el-GR" w:eastAsia="el-GR"/>
              </w:rPr>
            </w:pPr>
            <w:r w:rsidRPr="001E4247">
              <w:rPr>
                <w:rFonts w:eastAsia="Calibri"/>
                <w:b/>
                <w:bCs/>
                <w:color w:val="000000"/>
                <w:sz w:val="20"/>
                <w:szCs w:val="20"/>
                <w:lang w:val="el-GR" w:eastAsia="el-GR"/>
              </w:rPr>
              <w:t>ΤΙΤΛΟΣ ΠΑΡΑΔΟΤΕΟΥ</w:t>
            </w:r>
          </w:p>
        </w:tc>
        <w:tc>
          <w:tcPr>
            <w:tcW w:w="2409" w:type="dxa"/>
            <w:shd w:val="clear" w:color="auto" w:fill="FBE4D5"/>
            <w:vAlign w:val="center"/>
            <w:hideMark/>
          </w:tcPr>
          <w:p w14:paraId="23B3953D" w14:textId="77777777" w:rsidR="001E4247" w:rsidRPr="001E4247" w:rsidRDefault="001E4247" w:rsidP="00F31598">
            <w:pPr>
              <w:suppressAutoHyphens w:val="0"/>
              <w:spacing w:after="0"/>
              <w:ind w:left="-89"/>
              <w:jc w:val="center"/>
              <w:rPr>
                <w:rFonts w:eastAsia="Calibri"/>
                <w:b/>
                <w:bCs/>
                <w:color w:val="000000"/>
                <w:sz w:val="20"/>
                <w:szCs w:val="20"/>
                <w:lang w:val="el-GR" w:eastAsia="el-GR"/>
              </w:rPr>
            </w:pPr>
            <w:r w:rsidRPr="001E4247">
              <w:rPr>
                <w:rFonts w:eastAsia="Calibri"/>
                <w:b/>
                <w:bCs/>
                <w:color w:val="000000"/>
                <w:sz w:val="20"/>
                <w:szCs w:val="20"/>
                <w:lang w:val="el-GR" w:eastAsia="el-GR"/>
              </w:rPr>
              <w:t>ΧΡΟΝΟΣ ΥΠΟΒΟΛΗΣ</w:t>
            </w:r>
          </w:p>
          <w:p w14:paraId="3B710B25" w14:textId="77777777" w:rsidR="001E4247" w:rsidRPr="001E4247" w:rsidRDefault="001E4247" w:rsidP="00F31598">
            <w:pPr>
              <w:suppressAutoHyphens w:val="0"/>
              <w:spacing w:after="0"/>
              <w:ind w:left="-89"/>
              <w:jc w:val="center"/>
              <w:rPr>
                <w:b/>
                <w:bCs/>
                <w:color w:val="000000"/>
                <w:sz w:val="20"/>
                <w:szCs w:val="20"/>
                <w:lang w:val="el-GR" w:eastAsia="el-GR"/>
              </w:rPr>
            </w:pPr>
            <w:r w:rsidRPr="001E4247">
              <w:rPr>
                <w:rFonts w:eastAsia="Calibri"/>
                <w:b/>
                <w:bCs/>
                <w:color w:val="000000"/>
                <w:sz w:val="20"/>
                <w:szCs w:val="20"/>
                <w:lang w:val="el-GR" w:eastAsia="el-GR"/>
              </w:rPr>
              <w:t>1</w:t>
            </w:r>
            <w:r w:rsidRPr="001E4247">
              <w:rPr>
                <w:rFonts w:eastAsia="Calibri"/>
                <w:b/>
                <w:bCs/>
                <w:color w:val="000000"/>
                <w:sz w:val="20"/>
                <w:szCs w:val="20"/>
                <w:vertAlign w:val="superscript"/>
                <w:lang w:val="el-GR" w:eastAsia="el-GR"/>
              </w:rPr>
              <w:t>ης</w:t>
            </w:r>
            <w:r w:rsidRPr="001E4247">
              <w:rPr>
                <w:rFonts w:eastAsia="Calibri"/>
                <w:b/>
                <w:bCs/>
                <w:color w:val="000000"/>
                <w:sz w:val="20"/>
                <w:szCs w:val="20"/>
                <w:lang w:val="el-GR" w:eastAsia="el-GR"/>
              </w:rPr>
              <w:t xml:space="preserve"> ΕΚΔΟΣΗΣ ΠΑΡΑΔΟΤΕΟΥ</w:t>
            </w:r>
          </w:p>
        </w:tc>
      </w:tr>
      <w:tr w:rsidR="001E4247" w:rsidRPr="001E4247" w14:paraId="604BA563" w14:textId="77777777" w:rsidTr="001E4247">
        <w:trPr>
          <w:trHeight w:val="175"/>
        </w:trPr>
        <w:tc>
          <w:tcPr>
            <w:tcW w:w="437" w:type="dxa"/>
            <w:noWrap/>
            <w:vAlign w:val="center"/>
            <w:hideMark/>
          </w:tcPr>
          <w:p w14:paraId="2EA8ACFE" w14:textId="77777777"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1</w:t>
            </w:r>
          </w:p>
        </w:tc>
        <w:tc>
          <w:tcPr>
            <w:tcW w:w="1166" w:type="dxa"/>
            <w:gridSpan w:val="2"/>
            <w:vAlign w:val="center"/>
          </w:tcPr>
          <w:p w14:paraId="03DAA736" w14:textId="77777777"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Π1</w:t>
            </w:r>
          </w:p>
        </w:tc>
        <w:tc>
          <w:tcPr>
            <w:tcW w:w="3500" w:type="dxa"/>
            <w:noWrap/>
            <w:vAlign w:val="center"/>
          </w:tcPr>
          <w:p w14:paraId="764D8048" w14:textId="3AEB47DF" w:rsidR="001E4247" w:rsidRPr="001E4247" w:rsidRDefault="001E4247" w:rsidP="00986212">
            <w:pPr>
              <w:suppressAutoHyphens w:val="0"/>
              <w:spacing w:before="120" w:after="0"/>
              <w:rPr>
                <w:bCs/>
                <w:lang w:val="el-GR"/>
              </w:rPr>
            </w:pPr>
            <w:r w:rsidRPr="001E4247">
              <w:rPr>
                <w:color w:val="000000"/>
                <w:lang w:val="el-GR"/>
              </w:rPr>
              <w:t>Πρακτικές ευρωπαϊκών χωρών και εναλλακτικές επιλογές για τον παροπλισμό του δικτύου χαλκού – Επισκόπηση ρυθμιστικού πλαισίου</w:t>
            </w:r>
          </w:p>
        </w:tc>
        <w:tc>
          <w:tcPr>
            <w:tcW w:w="2409" w:type="dxa"/>
            <w:noWrap/>
            <w:vAlign w:val="center"/>
          </w:tcPr>
          <w:p w14:paraId="163F36CE" w14:textId="77777777"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Μ2</w:t>
            </w:r>
          </w:p>
        </w:tc>
      </w:tr>
      <w:tr w:rsidR="001E4247" w:rsidRPr="001E4247" w14:paraId="33C2971D" w14:textId="77777777" w:rsidTr="001E4247">
        <w:trPr>
          <w:trHeight w:val="379"/>
        </w:trPr>
        <w:tc>
          <w:tcPr>
            <w:tcW w:w="437" w:type="dxa"/>
            <w:noWrap/>
            <w:vAlign w:val="center"/>
            <w:hideMark/>
          </w:tcPr>
          <w:p w14:paraId="51149E41" w14:textId="77777777"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2</w:t>
            </w:r>
          </w:p>
        </w:tc>
        <w:tc>
          <w:tcPr>
            <w:tcW w:w="1166" w:type="dxa"/>
            <w:gridSpan w:val="2"/>
            <w:vAlign w:val="center"/>
          </w:tcPr>
          <w:p w14:paraId="1416D456" w14:textId="62217190"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Π2.1</w:t>
            </w:r>
          </w:p>
        </w:tc>
        <w:tc>
          <w:tcPr>
            <w:tcW w:w="3500" w:type="dxa"/>
            <w:noWrap/>
            <w:vAlign w:val="center"/>
          </w:tcPr>
          <w:p w14:paraId="4ADCA8BB" w14:textId="1E636384" w:rsidR="001E4247" w:rsidRPr="001E4247" w:rsidRDefault="001E4247" w:rsidP="00986212">
            <w:pPr>
              <w:suppressAutoHyphens w:val="0"/>
              <w:spacing w:before="120" w:after="0"/>
              <w:rPr>
                <w:bCs/>
                <w:color w:val="000000"/>
                <w:lang w:val="el-GR" w:eastAsia="el-GR"/>
              </w:rPr>
            </w:pPr>
            <w:r w:rsidRPr="001E4247">
              <w:rPr>
                <w:color w:val="000000"/>
                <w:lang w:val="el-GR"/>
              </w:rPr>
              <w:t>Υλικό διαβ</w:t>
            </w:r>
            <w:r w:rsidRPr="001E4247">
              <w:rPr>
                <w:lang w:val="el-GR"/>
              </w:rPr>
              <w:t>ούλευσης με βάση τα αποτελέσματα του Π1 και παρουσίαση της μεθοδολογίας διεξαγωγής του έργου στα ενδιαφερόμενα μέρη</w:t>
            </w:r>
          </w:p>
        </w:tc>
        <w:tc>
          <w:tcPr>
            <w:tcW w:w="2409" w:type="dxa"/>
            <w:vAlign w:val="center"/>
          </w:tcPr>
          <w:p w14:paraId="0E41DE56" w14:textId="0572169F"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Μ3</w:t>
            </w:r>
          </w:p>
        </w:tc>
      </w:tr>
      <w:tr w:rsidR="001E4247" w:rsidRPr="001E4247" w14:paraId="7FBD6C74" w14:textId="77777777" w:rsidTr="001E4247">
        <w:trPr>
          <w:trHeight w:val="365"/>
        </w:trPr>
        <w:tc>
          <w:tcPr>
            <w:tcW w:w="437" w:type="dxa"/>
            <w:noWrap/>
            <w:vAlign w:val="center"/>
            <w:hideMark/>
          </w:tcPr>
          <w:p w14:paraId="4B2BF8EB" w14:textId="77777777"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3</w:t>
            </w:r>
          </w:p>
        </w:tc>
        <w:tc>
          <w:tcPr>
            <w:tcW w:w="1166" w:type="dxa"/>
            <w:gridSpan w:val="2"/>
            <w:vAlign w:val="center"/>
          </w:tcPr>
          <w:p w14:paraId="22D4011A" w14:textId="693F8227"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Π2.2</w:t>
            </w:r>
          </w:p>
        </w:tc>
        <w:tc>
          <w:tcPr>
            <w:tcW w:w="3500" w:type="dxa"/>
            <w:noWrap/>
            <w:vAlign w:val="center"/>
          </w:tcPr>
          <w:p w14:paraId="3A3AF71F" w14:textId="5614275A" w:rsidR="001E4247" w:rsidRPr="001E4247" w:rsidRDefault="001E4247" w:rsidP="00986212">
            <w:pPr>
              <w:suppressAutoHyphens w:val="0"/>
              <w:spacing w:before="120" w:after="0"/>
              <w:rPr>
                <w:bCs/>
                <w:lang w:val="el-GR"/>
              </w:rPr>
            </w:pPr>
            <w:r w:rsidRPr="001E4247">
              <w:rPr>
                <w:color w:val="000000"/>
                <w:lang w:val="el-GR"/>
              </w:rPr>
              <w:t>Έκθεση αποτελεσμάτων διαβούλευσης η οποία θα περιλαμβάνει την αποδελτίωση των θέσεων των συμμετεχόντων, τον σχολιασμό τους από πλευράς αναδόχου και σύνταξη απαντητικού κειμένου</w:t>
            </w:r>
          </w:p>
        </w:tc>
        <w:tc>
          <w:tcPr>
            <w:tcW w:w="2409" w:type="dxa"/>
            <w:vAlign w:val="center"/>
          </w:tcPr>
          <w:p w14:paraId="03272E57" w14:textId="0ED0063E"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Μ5</w:t>
            </w:r>
          </w:p>
        </w:tc>
      </w:tr>
      <w:tr w:rsidR="001E4247" w:rsidRPr="001E4247" w14:paraId="0C45B1F7" w14:textId="77777777" w:rsidTr="001E4247">
        <w:trPr>
          <w:trHeight w:val="190"/>
        </w:trPr>
        <w:tc>
          <w:tcPr>
            <w:tcW w:w="437" w:type="dxa"/>
            <w:noWrap/>
            <w:vAlign w:val="center"/>
            <w:hideMark/>
          </w:tcPr>
          <w:p w14:paraId="20F69547" w14:textId="77777777"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4</w:t>
            </w:r>
          </w:p>
        </w:tc>
        <w:tc>
          <w:tcPr>
            <w:tcW w:w="1166" w:type="dxa"/>
            <w:gridSpan w:val="2"/>
            <w:vAlign w:val="center"/>
          </w:tcPr>
          <w:p w14:paraId="06C38AF1" w14:textId="42E0C1D3"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Π3</w:t>
            </w:r>
          </w:p>
        </w:tc>
        <w:tc>
          <w:tcPr>
            <w:tcW w:w="3500" w:type="dxa"/>
            <w:noWrap/>
            <w:vAlign w:val="center"/>
          </w:tcPr>
          <w:p w14:paraId="16B5FE91" w14:textId="0EE8CDAE" w:rsidR="001E4247" w:rsidRPr="001E4247" w:rsidRDefault="001E4247" w:rsidP="00986212">
            <w:pPr>
              <w:suppressAutoHyphens w:val="0"/>
              <w:spacing w:before="120" w:after="0"/>
              <w:rPr>
                <w:bCs/>
                <w:lang w:val="el-GR"/>
              </w:rPr>
            </w:pPr>
            <w:proofErr w:type="spellStart"/>
            <w:r w:rsidRPr="001E4247">
              <w:t>Μελέτη</w:t>
            </w:r>
            <w:proofErr w:type="spellEnd"/>
            <w:r w:rsidRPr="001E4247">
              <w:t xml:space="preserve"> </w:t>
            </w:r>
            <w:proofErr w:type="spellStart"/>
            <w:r w:rsidRPr="001E4247">
              <w:t>κόστους</w:t>
            </w:r>
            <w:proofErr w:type="spellEnd"/>
            <w:r w:rsidRPr="001E4247">
              <w:t xml:space="preserve"> και </w:t>
            </w:r>
            <w:proofErr w:type="spellStart"/>
            <w:r w:rsidRPr="001E4247">
              <w:t>οφέλους</w:t>
            </w:r>
            <w:proofErr w:type="spellEnd"/>
          </w:p>
        </w:tc>
        <w:tc>
          <w:tcPr>
            <w:tcW w:w="2409" w:type="dxa"/>
            <w:vAlign w:val="center"/>
          </w:tcPr>
          <w:p w14:paraId="5EF3D14C" w14:textId="437898DD"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Μ7</w:t>
            </w:r>
          </w:p>
        </w:tc>
      </w:tr>
      <w:tr w:rsidR="001E4247" w:rsidRPr="001E4247" w14:paraId="40635524" w14:textId="77777777" w:rsidTr="001E4247">
        <w:trPr>
          <w:trHeight w:val="190"/>
        </w:trPr>
        <w:tc>
          <w:tcPr>
            <w:tcW w:w="437" w:type="dxa"/>
            <w:noWrap/>
            <w:vAlign w:val="center"/>
          </w:tcPr>
          <w:p w14:paraId="5EB632FA" w14:textId="1F5F52F9"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5</w:t>
            </w:r>
          </w:p>
        </w:tc>
        <w:tc>
          <w:tcPr>
            <w:tcW w:w="1139" w:type="dxa"/>
            <w:vAlign w:val="center"/>
          </w:tcPr>
          <w:p w14:paraId="258BD14E" w14:textId="43311024"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Π4</w:t>
            </w:r>
          </w:p>
        </w:tc>
        <w:tc>
          <w:tcPr>
            <w:tcW w:w="3527" w:type="dxa"/>
            <w:gridSpan w:val="2"/>
            <w:noWrap/>
            <w:vAlign w:val="center"/>
          </w:tcPr>
          <w:p w14:paraId="7FE968A3" w14:textId="2570B618" w:rsidR="001E4247" w:rsidRPr="001E4247" w:rsidRDefault="001E4247" w:rsidP="00986212">
            <w:pPr>
              <w:suppressAutoHyphens w:val="0"/>
              <w:spacing w:before="120" w:after="0"/>
              <w:rPr>
                <w:bCs/>
                <w:lang w:val="el-GR"/>
              </w:rPr>
            </w:pPr>
            <w:r w:rsidRPr="001E4247">
              <w:rPr>
                <w:lang w:val="el-GR"/>
              </w:rPr>
              <w:t>Μελέτη προσδιορισμού, κοστολόγησης και αξιολόγησης των επιλογών δημόσιας παρέμβασης</w:t>
            </w:r>
          </w:p>
        </w:tc>
        <w:tc>
          <w:tcPr>
            <w:tcW w:w="2409" w:type="dxa"/>
            <w:vAlign w:val="center"/>
          </w:tcPr>
          <w:p w14:paraId="3860241C" w14:textId="6DEBC399"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Μ9</w:t>
            </w:r>
          </w:p>
        </w:tc>
      </w:tr>
      <w:tr w:rsidR="001E4247" w:rsidRPr="001E4247" w14:paraId="2BBE2C7C" w14:textId="77777777" w:rsidTr="001E4247">
        <w:trPr>
          <w:trHeight w:val="190"/>
        </w:trPr>
        <w:tc>
          <w:tcPr>
            <w:tcW w:w="437" w:type="dxa"/>
            <w:noWrap/>
            <w:vAlign w:val="center"/>
          </w:tcPr>
          <w:p w14:paraId="68C9173C" w14:textId="77970D6A"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6</w:t>
            </w:r>
          </w:p>
        </w:tc>
        <w:tc>
          <w:tcPr>
            <w:tcW w:w="1139" w:type="dxa"/>
            <w:vAlign w:val="center"/>
          </w:tcPr>
          <w:p w14:paraId="1A2C0BB8" w14:textId="04A770E6"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Π5.1</w:t>
            </w:r>
          </w:p>
        </w:tc>
        <w:tc>
          <w:tcPr>
            <w:tcW w:w="3527" w:type="dxa"/>
            <w:gridSpan w:val="2"/>
            <w:noWrap/>
            <w:vAlign w:val="center"/>
          </w:tcPr>
          <w:p w14:paraId="26CA4C24" w14:textId="24A07BBF" w:rsidR="001E4247" w:rsidRPr="001E4247" w:rsidRDefault="001E4247" w:rsidP="00986212">
            <w:pPr>
              <w:suppressAutoHyphens w:val="0"/>
              <w:spacing w:before="120" w:after="0"/>
              <w:rPr>
                <w:bCs/>
                <w:lang w:val="el-GR"/>
              </w:rPr>
            </w:pPr>
            <w:r w:rsidRPr="001E4247">
              <w:rPr>
                <w:lang w:val="el-GR"/>
              </w:rPr>
              <w:t>Ο</w:t>
            </w:r>
            <w:r w:rsidRPr="001E4247">
              <w:rPr>
                <w:color w:val="000000"/>
                <w:lang w:val="el-GR"/>
              </w:rPr>
              <w:t xml:space="preserve">δικός χάρτης των ενεργειών και των απαιτούμενων δράσεων για τον παροπλισμό του δικτύου χαλκού, συνοδευόμενος και από το σχετικό υλικό </w:t>
            </w:r>
            <w:r w:rsidRPr="001E4247">
              <w:rPr>
                <w:lang w:val="el-GR"/>
              </w:rPr>
              <w:t>διαβούλευσης</w:t>
            </w:r>
            <w:r w:rsidRPr="001E4247">
              <w:rPr>
                <w:color w:val="000000"/>
                <w:lang w:val="el-GR"/>
              </w:rPr>
              <w:t xml:space="preserve"> του με τα ενδιαφερόμενα μέρη</w:t>
            </w:r>
          </w:p>
        </w:tc>
        <w:tc>
          <w:tcPr>
            <w:tcW w:w="2409" w:type="dxa"/>
            <w:vAlign w:val="center"/>
          </w:tcPr>
          <w:p w14:paraId="39D7C0B1" w14:textId="2FE91F51"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Μ10</w:t>
            </w:r>
          </w:p>
        </w:tc>
      </w:tr>
      <w:tr w:rsidR="001E4247" w:rsidRPr="001E4247" w14:paraId="03CAC895" w14:textId="77777777" w:rsidTr="001E4247">
        <w:trPr>
          <w:trHeight w:val="190"/>
        </w:trPr>
        <w:tc>
          <w:tcPr>
            <w:tcW w:w="437" w:type="dxa"/>
            <w:noWrap/>
            <w:vAlign w:val="center"/>
          </w:tcPr>
          <w:p w14:paraId="40F23037" w14:textId="34331EB3"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7</w:t>
            </w:r>
          </w:p>
        </w:tc>
        <w:tc>
          <w:tcPr>
            <w:tcW w:w="1166" w:type="dxa"/>
            <w:gridSpan w:val="2"/>
            <w:vAlign w:val="center"/>
          </w:tcPr>
          <w:p w14:paraId="2F27D157" w14:textId="4074CA14"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t>Π5.2</w:t>
            </w:r>
          </w:p>
        </w:tc>
        <w:tc>
          <w:tcPr>
            <w:tcW w:w="3500" w:type="dxa"/>
            <w:noWrap/>
            <w:vAlign w:val="center"/>
          </w:tcPr>
          <w:p w14:paraId="2596CFB2" w14:textId="01A00266" w:rsidR="001E4247" w:rsidRPr="001E4247" w:rsidRDefault="001E4247" w:rsidP="00986212">
            <w:pPr>
              <w:suppressAutoHyphens w:val="0"/>
              <w:spacing w:before="120" w:after="0"/>
              <w:rPr>
                <w:bCs/>
                <w:lang w:val="el-GR"/>
              </w:rPr>
            </w:pPr>
            <w:r w:rsidRPr="001E4247">
              <w:rPr>
                <w:lang w:val="el-GR"/>
              </w:rPr>
              <w:t xml:space="preserve">Έκθεση αποτελεσμάτων διαβούλευσης η οποία θα περιλαμβάνει την αποδελτίωση </w:t>
            </w:r>
            <w:r w:rsidRPr="001E4247">
              <w:rPr>
                <w:lang w:val="el-GR"/>
              </w:rPr>
              <w:lastRenderedPageBreak/>
              <w:t>των θέσεων των συμμετεχόντων, τον σχολιασμό τους από πλευράς αναδόχου και σύνταξη απαντητικού κειμένου</w:t>
            </w:r>
          </w:p>
        </w:tc>
        <w:tc>
          <w:tcPr>
            <w:tcW w:w="2409" w:type="dxa"/>
            <w:vAlign w:val="center"/>
          </w:tcPr>
          <w:p w14:paraId="25AAB862" w14:textId="0E29D91E" w:rsidR="001E4247" w:rsidRPr="001E4247" w:rsidRDefault="001E4247" w:rsidP="00F31598">
            <w:pPr>
              <w:suppressAutoHyphens w:val="0"/>
              <w:spacing w:before="120" w:after="0"/>
              <w:jc w:val="center"/>
              <w:rPr>
                <w:color w:val="000000"/>
                <w:lang w:val="el-GR" w:eastAsia="el-GR"/>
              </w:rPr>
            </w:pPr>
            <w:r w:rsidRPr="001E4247">
              <w:rPr>
                <w:color w:val="000000"/>
                <w:lang w:val="el-GR" w:eastAsia="el-GR"/>
              </w:rPr>
              <w:lastRenderedPageBreak/>
              <w:t>Μ12</w:t>
            </w:r>
          </w:p>
        </w:tc>
      </w:tr>
    </w:tbl>
    <w:p w14:paraId="1B9BFA04" w14:textId="77777777" w:rsidR="00BD5D89" w:rsidRPr="001E4247" w:rsidRDefault="00BD5D89" w:rsidP="00A05D2C">
      <w:pPr>
        <w:jc w:val="center"/>
        <w:rPr>
          <w:rFonts w:eastAsia="SimSun"/>
          <w:lang w:val="el-GR"/>
        </w:rPr>
      </w:pPr>
    </w:p>
    <w:p w14:paraId="7D9C2267" w14:textId="666A55C3" w:rsidR="00676DEA" w:rsidRPr="001E4247" w:rsidRDefault="00676DEA" w:rsidP="00676DEA">
      <w:pPr>
        <w:rPr>
          <w:rFonts w:eastAsia="SimSun"/>
          <w:lang w:val="el-GR"/>
        </w:rPr>
      </w:pPr>
      <w:r w:rsidRPr="001E4247">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1E4247">
        <w:rPr>
          <w:rFonts w:eastAsia="SimSun"/>
          <w:lang w:val="el-GR"/>
        </w:rPr>
        <w:t>επικαιροποιημένης</w:t>
      </w:r>
      <w:proofErr w:type="spellEnd"/>
      <w:r w:rsidRPr="001E4247">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1E4247">
        <w:rPr>
          <w:rFonts w:eastAsia="SimSun"/>
          <w:cs/>
          <w:lang w:val="el-GR"/>
        </w:rPr>
        <w:t>‎‎</w:t>
      </w:r>
      <w:r w:rsidR="00801949" w:rsidRPr="001E4247">
        <w:rPr>
          <w:rFonts w:eastAsia="SimSun"/>
          <w:lang w:val="el-GR"/>
        </w:rPr>
        <w:fldChar w:fldCharType="begin"/>
      </w:r>
      <w:r w:rsidRPr="001E4247">
        <w:rPr>
          <w:rFonts w:eastAsia="SimSun"/>
          <w:lang w:val="el-GR"/>
        </w:rPr>
        <w:instrText xml:space="preserve"> REF _Ref55381059 \r \h </w:instrText>
      </w:r>
      <w:r w:rsidR="001E4247">
        <w:rPr>
          <w:rFonts w:eastAsia="SimSun"/>
          <w:lang w:val="el-GR"/>
        </w:rPr>
        <w:instrText xml:space="preserve"> \* MERGEFORMAT </w:instrText>
      </w:r>
      <w:r w:rsidR="00801949" w:rsidRPr="001E4247">
        <w:rPr>
          <w:rFonts w:eastAsia="SimSun"/>
          <w:lang w:val="el-GR"/>
        </w:rPr>
      </w:r>
      <w:r w:rsidR="00801949" w:rsidRPr="001E4247">
        <w:rPr>
          <w:rFonts w:eastAsia="SimSun"/>
          <w:lang w:val="el-GR"/>
        </w:rPr>
        <w:fldChar w:fldCharType="separate"/>
      </w:r>
      <w:r w:rsidR="00E11B07">
        <w:rPr>
          <w:rFonts w:eastAsia="SimSun"/>
          <w:lang w:val="el-GR"/>
        </w:rPr>
        <w:t>6.3</w:t>
      </w:r>
      <w:r w:rsidR="00801949" w:rsidRPr="001E4247">
        <w:rPr>
          <w:rFonts w:eastAsia="SimSun"/>
          <w:lang w:val="el-GR"/>
        </w:rPr>
        <w:fldChar w:fldCharType="end"/>
      </w:r>
      <w:r w:rsidRPr="001E4247">
        <w:rPr>
          <w:rFonts w:eastAsia="SimSun"/>
          <w:lang w:val="el-GR"/>
        </w:rPr>
        <w:t xml:space="preserve"> της παρούσας.</w:t>
      </w:r>
    </w:p>
    <w:p w14:paraId="69E0BB4F" w14:textId="0171971E" w:rsidR="00676DEA" w:rsidRPr="001E4247" w:rsidRDefault="00676DEA" w:rsidP="00676DEA">
      <w:pPr>
        <w:rPr>
          <w:rFonts w:eastAsia="SimSun"/>
          <w:lang w:val="el-GR"/>
        </w:rPr>
      </w:pPr>
      <w:r w:rsidRPr="001E4247">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1E4247">
        <w:rPr>
          <w:rFonts w:eastAsia="SimSun"/>
          <w:cs/>
          <w:lang w:val="el-GR"/>
        </w:rPr>
        <w:t>‎‎‎</w:t>
      </w:r>
      <w:r w:rsidRPr="001E4247">
        <w:rPr>
          <w:rFonts w:eastAsia="SimSun"/>
          <w:lang w:val="el-GR"/>
        </w:rPr>
        <w:t>6.3 της παρούσας.</w:t>
      </w:r>
    </w:p>
    <w:p w14:paraId="6D7EA322" w14:textId="77777777" w:rsidR="00676DEA" w:rsidRPr="001E4247" w:rsidRDefault="00676DEA">
      <w:pPr>
        <w:pStyle w:val="Heading4"/>
        <w:numPr>
          <w:ilvl w:val="1"/>
          <w:numId w:val="30"/>
        </w:numPr>
        <w:tabs>
          <w:tab w:val="left" w:pos="993"/>
        </w:tabs>
        <w:ind w:left="993" w:hanging="567"/>
        <w:rPr>
          <w:rFonts w:cs="Tahoma"/>
          <w:szCs w:val="22"/>
          <w:lang w:val="el-GR"/>
        </w:rPr>
      </w:pPr>
      <w:bookmarkStart w:id="661" w:name="_Toc104101556"/>
      <w:bookmarkStart w:id="662" w:name="_Toc104101731"/>
      <w:bookmarkStart w:id="663" w:name="_Toc104101906"/>
      <w:bookmarkStart w:id="664" w:name="_Toc104102081"/>
      <w:bookmarkStart w:id="665" w:name="_Toc104100343"/>
      <w:bookmarkStart w:id="666" w:name="_Toc104100516"/>
      <w:bookmarkStart w:id="667" w:name="_Toc104100689"/>
      <w:bookmarkStart w:id="668" w:name="_Toc104100862"/>
      <w:bookmarkStart w:id="669" w:name="_Toc104101035"/>
      <w:bookmarkStart w:id="670" w:name="_Toc104101210"/>
      <w:bookmarkStart w:id="671" w:name="_Toc104101384"/>
      <w:bookmarkStart w:id="672" w:name="_Toc104101558"/>
      <w:bookmarkStart w:id="673" w:name="_Toc104101733"/>
      <w:bookmarkStart w:id="674" w:name="_Toc104101908"/>
      <w:bookmarkStart w:id="675" w:name="_Toc104102083"/>
      <w:bookmarkStart w:id="676" w:name="_Toc104101560"/>
      <w:bookmarkStart w:id="677" w:name="_Toc104101735"/>
      <w:bookmarkStart w:id="678" w:name="_Toc104101910"/>
      <w:bookmarkStart w:id="679" w:name="_Toc104102085"/>
      <w:bookmarkStart w:id="680" w:name="_Ομάδα_Έργου/Σχήμα_Διοίκησης"/>
      <w:bookmarkStart w:id="681" w:name="_Toc97194370"/>
      <w:bookmarkStart w:id="682" w:name="_Toc107832103"/>
      <w:bookmarkStart w:id="683" w:name="_Toc97205008"/>
      <w:bookmarkStart w:id="684" w:name="_Toc129705142"/>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Pr="001E4247">
        <w:rPr>
          <w:rFonts w:cs="Tahoma"/>
          <w:szCs w:val="22"/>
          <w:lang w:val="el-GR"/>
        </w:rPr>
        <w:t>Ομάδα Έργου/Σχήμα Διοίκησης Έργου</w:t>
      </w:r>
      <w:bookmarkEnd w:id="681"/>
      <w:bookmarkEnd w:id="682"/>
      <w:bookmarkEnd w:id="683"/>
      <w:bookmarkEnd w:id="684"/>
      <w:r w:rsidRPr="001E4247">
        <w:rPr>
          <w:rFonts w:cs="Tahoma"/>
          <w:szCs w:val="22"/>
          <w:lang w:val="el-GR"/>
        </w:rPr>
        <w:tab/>
      </w:r>
    </w:p>
    <w:p w14:paraId="2E453C99" w14:textId="77777777" w:rsidR="00676DEA" w:rsidRPr="001E4247" w:rsidRDefault="00676DEA" w:rsidP="00676DEA">
      <w:pPr>
        <w:rPr>
          <w:lang w:val="el-GR"/>
        </w:rPr>
      </w:pPr>
      <w:r w:rsidRPr="001E4247">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1328D21" w14:textId="77777777" w:rsidR="00676DEA" w:rsidRPr="001E4247" w:rsidRDefault="00676DEA" w:rsidP="00676DEA">
      <w:pPr>
        <w:rPr>
          <w:lang w:val="el-GR"/>
        </w:rPr>
      </w:pPr>
      <w:r w:rsidRPr="001E4247">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B5CF2C4" w14:textId="77777777" w:rsidR="00676DEA" w:rsidRPr="001E4247" w:rsidRDefault="00676DEA" w:rsidP="00676DEA">
      <w:pPr>
        <w:rPr>
          <w:lang w:val="el-GR"/>
        </w:rPr>
      </w:pPr>
      <w:r w:rsidRPr="001E4247">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37DA49DB" w14:textId="77777777" w:rsidR="00676DEA" w:rsidRPr="001E4247" w:rsidRDefault="00676DEA" w:rsidP="00676DEA">
      <w:pPr>
        <w:rPr>
          <w:lang w:val="el-GR"/>
        </w:rPr>
      </w:pPr>
    </w:p>
    <w:p w14:paraId="4C502BC0" w14:textId="77777777" w:rsidR="00676DEA" w:rsidRPr="001E4247" w:rsidRDefault="00676DEA">
      <w:pPr>
        <w:pStyle w:val="Heading4"/>
        <w:numPr>
          <w:ilvl w:val="1"/>
          <w:numId w:val="30"/>
        </w:numPr>
        <w:tabs>
          <w:tab w:val="left" w:pos="993"/>
        </w:tabs>
        <w:ind w:left="993" w:hanging="567"/>
        <w:rPr>
          <w:rFonts w:cs="Tahoma"/>
          <w:szCs w:val="22"/>
          <w:lang w:val="el-GR"/>
        </w:rPr>
      </w:pPr>
      <w:bookmarkStart w:id="685" w:name="_Μεθοδολογία_διοίκησης_και"/>
      <w:bookmarkStart w:id="686" w:name="_Toc97194371"/>
      <w:bookmarkStart w:id="687" w:name="_Toc107832104"/>
      <w:bookmarkStart w:id="688" w:name="_Toc97205009"/>
      <w:bookmarkStart w:id="689" w:name="_Toc129705143"/>
      <w:bookmarkEnd w:id="685"/>
      <w:r w:rsidRPr="001E4247">
        <w:rPr>
          <w:rFonts w:cs="Tahoma"/>
          <w:szCs w:val="22"/>
          <w:lang w:val="el-GR"/>
        </w:rPr>
        <w:t>Μεθοδολογία διοίκησης και διασφάλισης ποιότητας</w:t>
      </w:r>
      <w:bookmarkEnd w:id="686"/>
      <w:bookmarkEnd w:id="687"/>
      <w:bookmarkEnd w:id="688"/>
      <w:bookmarkEnd w:id="689"/>
      <w:r w:rsidRPr="001E4247">
        <w:rPr>
          <w:rFonts w:cs="Tahoma"/>
          <w:szCs w:val="22"/>
          <w:lang w:val="el-GR"/>
        </w:rPr>
        <w:tab/>
      </w:r>
    </w:p>
    <w:p w14:paraId="3AAB52BF" w14:textId="77777777" w:rsidR="00676DEA" w:rsidRPr="001E4247" w:rsidRDefault="00676DEA" w:rsidP="00676DEA">
      <w:pPr>
        <w:spacing w:before="120"/>
        <w:rPr>
          <w:lang w:val="el-GR"/>
        </w:rPr>
      </w:pPr>
      <w:r w:rsidRPr="001E4247">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1E4247">
        <w:t> </w:t>
      </w:r>
      <w:r w:rsidRPr="001E4247">
        <w:rPr>
          <w:lang w:val="el-GR"/>
        </w:rPr>
        <w:t>/</w:t>
      </w:r>
      <w:r w:rsidRPr="001E4247">
        <w:t> </w:t>
      </w:r>
      <w:r w:rsidRPr="001E4247">
        <w:rPr>
          <w:lang w:val="el-GR"/>
        </w:rPr>
        <w:t xml:space="preserve">ομάδες έργου) και αρμοδιότητες, καθώς και τα κύρια ορόσημα του Έργου. </w:t>
      </w:r>
    </w:p>
    <w:p w14:paraId="599235BD" w14:textId="53C81C52" w:rsidR="00676DEA" w:rsidRPr="001E4247" w:rsidRDefault="00676DEA" w:rsidP="00676DEA">
      <w:pPr>
        <w:spacing w:before="120"/>
        <w:rPr>
          <w:lang w:val="el-GR"/>
        </w:rPr>
      </w:pPr>
      <w:r w:rsidRPr="001E4247">
        <w:rPr>
          <w:lang w:val="el-GR"/>
        </w:rPr>
        <w:t xml:space="preserve">Κατά τη διάρκεια υλοποίησης του Έργου, ο Ανάδοχος θα υποβάλλει </w:t>
      </w:r>
      <w:r w:rsidR="00986212" w:rsidRPr="001E4247">
        <w:rPr>
          <w:lang w:val="el-GR"/>
        </w:rPr>
        <w:t>Τριμ</w:t>
      </w:r>
      <w:r w:rsidRPr="001E4247">
        <w:rPr>
          <w:lang w:val="el-GR"/>
        </w:rPr>
        <w:t>ηνιαίες Αναφορές Προόδου (</w:t>
      </w:r>
      <w:r w:rsidRPr="001E4247">
        <w:t>progress</w:t>
      </w:r>
      <w:r w:rsidRPr="001E4247">
        <w:rPr>
          <w:lang w:val="el-GR"/>
        </w:rPr>
        <w:t xml:space="preserve"> </w:t>
      </w:r>
      <w:r w:rsidRPr="001E4247">
        <w:t>reports</w:t>
      </w:r>
      <w:r w:rsidRPr="001E4247">
        <w:rPr>
          <w:lang w:val="el-GR"/>
        </w:rPr>
        <w:t>) σχετικά με τις δράσεις του και τις διαδικασίες εκτέλεσης του Έργου, έτσι ώστε να διασφαλίζεται:</w:t>
      </w:r>
    </w:p>
    <w:p w14:paraId="59247105" w14:textId="77777777" w:rsidR="00676DEA" w:rsidRPr="001E4247" w:rsidRDefault="00676DEA">
      <w:pPr>
        <w:numPr>
          <w:ilvl w:val="0"/>
          <w:numId w:val="23"/>
        </w:numPr>
        <w:suppressAutoHyphens w:val="0"/>
        <w:spacing w:before="120"/>
        <w:ind w:left="714" w:hanging="357"/>
        <w:rPr>
          <w:lang w:val="el-GR"/>
        </w:rPr>
      </w:pPr>
      <w:r w:rsidRPr="001E4247">
        <w:rPr>
          <w:lang w:val="el-GR"/>
        </w:rPr>
        <w:t>η τήρηση του χρονοδιαγράμματος του Έργου</w:t>
      </w:r>
    </w:p>
    <w:p w14:paraId="6610B317" w14:textId="77777777" w:rsidR="00676DEA" w:rsidRPr="001E4247" w:rsidRDefault="00676DEA">
      <w:pPr>
        <w:numPr>
          <w:ilvl w:val="0"/>
          <w:numId w:val="23"/>
        </w:numPr>
        <w:suppressAutoHyphens w:val="0"/>
        <w:spacing w:before="120"/>
        <w:ind w:left="714" w:hanging="357"/>
        <w:rPr>
          <w:lang w:val="el-GR"/>
        </w:rPr>
      </w:pPr>
      <w:r w:rsidRPr="001E4247">
        <w:rPr>
          <w:lang w:val="el-GR"/>
        </w:rPr>
        <w:t>η ορθή, και συμβατή με τις προδιαγραφές, εκτέλεση των υποχρεώσεων του Αναδόχου.</w:t>
      </w:r>
    </w:p>
    <w:p w14:paraId="29B3773D" w14:textId="56CB73BC" w:rsidR="00676DEA" w:rsidRPr="001E4247" w:rsidRDefault="00676DEA" w:rsidP="00676DEA">
      <w:pPr>
        <w:spacing w:before="120"/>
        <w:rPr>
          <w:lang w:val="el-GR"/>
        </w:rPr>
      </w:pPr>
      <w:r w:rsidRPr="001E4247">
        <w:rPr>
          <w:lang w:val="el-GR"/>
        </w:rPr>
        <w:t xml:space="preserve">Οι τακτικές συναντήσεις του Αναδόχου με την ΕΠΕ για την πρόοδο του Έργου θα διεξάγονται σε μηνιαία βάση. </w:t>
      </w:r>
      <w:r w:rsidR="00986212" w:rsidRPr="001E4247">
        <w:rPr>
          <w:lang w:val="el-GR"/>
        </w:rPr>
        <w:t>Εκτός από τις τακτικές συναντήσεις, ο Πρόεδρος της ΕΠΕ μπορεί να συγκαλέσει έκτακτες συναντήσεις εάν κριθεί απαραίτητο.</w:t>
      </w:r>
    </w:p>
    <w:p w14:paraId="64F218A1" w14:textId="77777777" w:rsidR="00676DEA" w:rsidRPr="001E4247" w:rsidRDefault="00676DEA" w:rsidP="00676DEA">
      <w:pPr>
        <w:spacing w:before="120"/>
        <w:rPr>
          <w:lang w:val="el-GR"/>
        </w:rPr>
      </w:pPr>
      <w:r w:rsidRPr="001E4247">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6A7BE8B" w14:textId="77777777" w:rsidR="00676DEA" w:rsidRPr="001E4247" w:rsidRDefault="00676DEA" w:rsidP="00676DEA">
      <w:pPr>
        <w:spacing w:before="120"/>
        <w:rPr>
          <w:lang w:val="el-GR"/>
        </w:rPr>
      </w:pPr>
      <w:r w:rsidRPr="001E4247">
        <w:rPr>
          <w:lang w:val="el-GR"/>
        </w:rPr>
        <w:lastRenderedPageBreak/>
        <w:t>Εκτός από τις τακτικές συναντήσεις, ο Πρόεδρος της ΕΠΕ μπορεί να συγκαλέσει έκτακτες συναντήσεις εάν κριθεί απαραίτητο.</w:t>
      </w:r>
    </w:p>
    <w:p w14:paraId="5C459D1B" w14:textId="77777777" w:rsidR="00676DEA" w:rsidRPr="001E4247" w:rsidRDefault="00676DEA" w:rsidP="00676DEA">
      <w:pPr>
        <w:spacing w:before="120"/>
        <w:rPr>
          <w:lang w:val="el-GR"/>
        </w:rPr>
      </w:pPr>
      <w:r w:rsidRPr="001E4247">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5A90101" w14:textId="3EF36356" w:rsidR="00676DEA" w:rsidRPr="001E4247" w:rsidRDefault="00676DEA" w:rsidP="00676DEA">
      <w:pPr>
        <w:spacing w:before="120"/>
        <w:rPr>
          <w:lang w:val="el-GR"/>
        </w:rPr>
      </w:pPr>
      <w:r w:rsidRPr="001E4247">
        <w:rPr>
          <w:lang w:val="el-GR"/>
        </w:rPr>
        <w:t xml:space="preserve">Ο υποψήφιος Ανάδοχος, θα πρέπει να συμπεριλάβει στην προσφορά του </w:t>
      </w:r>
      <w:r w:rsidR="00986212" w:rsidRPr="001E4247">
        <w:rPr>
          <w:lang w:val="el-GR"/>
        </w:rPr>
        <w:t>τη δομή των Τριμηνιαίων Αναφορών Προόδου βάσει των οποίων θα επιτυγχάνεται η βέλτιστη παρακολούθηση του έργου</w:t>
      </w:r>
      <w:r w:rsidRPr="001E4247">
        <w:rPr>
          <w:lang w:val="el-GR"/>
        </w:rPr>
        <w:t>.</w:t>
      </w:r>
    </w:p>
    <w:p w14:paraId="6F98684A" w14:textId="77777777" w:rsidR="00676DEA" w:rsidRPr="001E4247" w:rsidRDefault="00676DEA" w:rsidP="00676DEA">
      <w:pPr>
        <w:rPr>
          <w:lang w:val="el-GR"/>
        </w:rPr>
      </w:pPr>
    </w:p>
    <w:p w14:paraId="44E5D27F" w14:textId="77777777" w:rsidR="00676DEA" w:rsidRPr="001E4247" w:rsidRDefault="00676DEA">
      <w:pPr>
        <w:pStyle w:val="Heading4"/>
        <w:numPr>
          <w:ilvl w:val="1"/>
          <w:numId w:val="30"/>
        </w:numPr>
        <w:tabs>
          <w:tab w:val="left" w:pos="993"/>
        </w:tabs>
        <w:ind w:left="993" w:hanging="567"/>
        <w:rPr>
          <w:rFonts w:cs="Tahoma"/>
          <w:szCs w:val="22"/>
          <w:lang w:val="el-GR"/>
        </w:rPr>
      </w:pPr>
      <w:bookmarkStart w:id="690" w:name="_Toc97194372"/>
      <w:bookmarkStart w:id="691" w:name="_Toc107832105"/>
      <w:bookmarkStart w:id="692" w:name="_Toc97205010"/>
      <w:bookmarkStart w:id="693" w:name="_Toc129705144"/>
      <w:r w:rsidRPr="001E4247">
        <w:rPr>
          <w:rFonts w:cs="Tahoma"/>
          <w:szCs w:val="22"/>
          <w:lang w:val="el-GR"/>
        </w:rPr>
        <w:t>Τόπος υλοποίησης/ παροχής των υπηρεσιών</w:t>
      </w:r>
      <w:bookmarkEnd w:id="690"/>
      <w:bookmarkEnd w:id="691"/>
      <w:bookmarkEnd w:id="692"/>
      <w:bookmarkEnd w:id="693"/>
      <w:r w:rsidRPr="001E4247">
        <w:rPr>
          <w:rFonts w:cs="Tahoma"/>
          <w:szCs w:val="22"/>
          <w:lang w:val="el-GR"/>
        </w:rPr>
        <w:tab/>
      </w:r>
    </w:p>
    <w:p w14:paraId="3FC93677" w14:textId="4A3D0CC9" w:rsidR="00676DEA" w:rsidRPr="001E4247" w:rsidRDefault="00676DEA" w:rsidP="00676DEA">
      <w:pPr>
        <w:rPr>
          <w:lang w:val="el-GR"/>
        </w:rPr>
      </w:pPr>
      <w:r w:rsidRPr="001E4247">
        <w:rPr>
          <w:lang w:val="el-GR"/>
        </w:rPr>
        <w:t>Ο Ανάδοχος θα προσφέρει τις υπηρεσίες του κατά κύριο λόγο στις εγκαταστάσεις της Γενικής Γραμματείας Τηλεπικοινωνιών &amp; Ταχυδρομείων αλλά και σε όποια άλλα σημεία προκύψουν από τις απαιτήσεις του Έργου και υποδειχθούν από την Αναθέτουσα Αρχή.</w:t>
      </w:r>
    </w:p>
    <w:p w14:paraId="253B5563" w14:textId="77777777" w:rsidR="00676DEA" w:rsidRPr="001E4247" w:rsidRDefault="00676DEA" w:rsidP="00676DEA">
      <w:pPr>
        <w:rPr>
          <w:lang w:val="el-GR"/>
        </w:rPr>
      </w:pPr>
      <w:r w:rsidRPr="001E4247">
        <w:rPr>
          <w:lang w:val="el-GR"/>
        </w:rPr>
        <w:t>Τόπος υποβολής των παραδοτέων είναι η έδρα της ΚτΠ Μ.Α.Ε.</w:t>
      </w:r>
    </w:p>
    <w:p w14:paraId="70478EDA" w14:textId="77777777" w:rsidR="003C2BEF" w:rsidRPr="001E4247" w:rsidRDefault="003C2BEF" w:rsidP="00EF2204">
      <w:pPr>
        <w:suppressAutoHyphens w:val="0"/>
        <w:autoSpaceDE w:val="0"/>
        <w:spacing w:after="60"/>
        <w:rPr>
          <w:rFonts w:eastAsia="SimSun"/>
          <w:lang w:val="el-GR"/>
        </w:rPr>
      </w:pPr>
    </w:p>
    <w:p w14:paraId="044043E0" w14:textId="77777777" w:rsidR="00A613D1" w:rsidRPr="001E4247" w:rsidRDefault="00A613D1">
      <w:pPr>
        <w:suppressAutoHyphens w:val="0"/>
        <w:autoSpaceDE w:val="0"/>
        <w:spacing w:after="60"/>
        <w:rPr>
          <w:rFonts w:eastAsia="SimSun"/>
          <w:lang w:val="el-GR"/>
        </w:rPr>
      </w:pPr>
    </w:p>
    <w:p w14:paraId="30789376" w14:textId="77777777" w:rsidR="00CB3073" w:rsidRPr="001E4247" w:rsidRDefault="00CB3073">
      <w:pPr>
        <w:suppressAutoHyphens w:val="0"/>
        <w:autoSpaceDE w:val="0"/>
        <w:spacing w:after="60"/>
        <w:rPr>
          <w:rFonts w:eastAsia="SimSun"/>
          <w:lang w:val="el-GR"/>
        </w:rPr>
        <w:sectPr w:rsidR="00CB3073" w:rsidRPr="001E4247" w:rsidSect="00DF02B0">
          <w:pgSz w:w="11906" w:h="16838"/>
          <w:pgMar w:top="1134" w:right="1134" w:bottom="1134" w:left="1134" w:header="720" w:footer="709" w:gutter="0"/>
          <w:cols w:space="720"/>
          <w:titlePg/>
          <w:docGrid w:linePitch="360"/>
        </w:sectPr>
      </w:pPr>
    </w:p>
    <w:p w14:paraId="1CBDDA5B" w14:textId="77777777" w:rsidR="008338F0" w:rsidRPr="001E4247" w:rsidRDefault="003355E7" w:rsidP="003329FF">
      <w:pPr>
        <w:pStyle w:val="Heading2"/>
        <w:numPr>
          <w:ilvl w:val="0"/>
          <w:numId w:val="0"/>
        </w:numPr>
        <w:ind w:left="576" w:hanging="576"/>
        <w:rPr>
          <w:rFonts w:cs="Tahoma"/>
          <w:lang w:val="el-GR"/>
        </w:rPr>
      </w:pPr>
      <w:bookmarkStart w:id="694" w:name="_ΠΑΡΑΡΤΗΜΑ_ΙΙ_–"/>
      <w:bookmarkStart w:id="695" w:name="_Ref510087011"/>
      <w:bookmarkStart w:id="696" w:name="_Ref40980421"/>
      <w:bookmarkStart w:id="697" w:name="_Toc97194373"/>
      <w:bookmarkStart w:id="698" w:name="_Toc97194478"/>
      <w:bookmarkStart w:id="699" w:name="_Toc97205011"/>
      <w:bookmarkStart w:id="700" w:name="_Toc129705145"/>
      <w:bookmarkEnd w:id="694"/>
      <w:r w:rsidRPr="001E4247">
        <w:rPr>
          <w:rFonts w:cs="Tahoma"/>
          <w:lang w:val="el-GR"/>
        </w:rPr>
        <w:lastRenderedPageBreak/>
        <w:t>ΠΑΡΑΡΤΗΜΑ ΙΙ –</w:t>
      </w:r>
      <w:r w:rsidR="00E1337D" w:rsidRPr="001E4247">
        <w:rPr>
          <w:rFonts w:cs="Tahoma"/>
          <w:lang w:val="el-GR"/>
        </w:rPr>
        <w:t xml:space="preserve"> </w:t>
      </w:r>
      <w:r w:rsidR="007A3AC0" w:rsidRPr="001E4247">
        <w:rPr>
          <w:rFonts w:cs="Tahoma"/>
          <w:lang w:val="el-GR"/>
        </w:rPr>
        <w:t>Πίνακες Συμμόρφωσης</w:t>
      </w:r>
      <w:bookmarkEnd w:id="695"/>
      <w:bookmarkEnd w:id="696"/>
      <w:bookmarkEnd w:id="697"/>
      <w:bookmarkEnd w:id="698"/>
      <w:bookmarkEnd w:id="699"/>
      <w:bookmarkEnd w:id="700"/>
      <w:r w:rsidR="007A3AC0" w:rsidRPr="001E4247">
        <w:rPr>
          <w:rFonts w:cs="Tahoma"/>
          <w:lang w:val="el-GR"/>
        </w:rPr>
        <w:t xml:space="preserve"> </w:t>
      </w:r>
    </w:p>
    <w:p w14:paraId="3A6E8949" w14:textId="77777777" w:rsidR="00CB097F" w:rsidRPr="001E4247" w:rsidRDefault="00CB097F" w:rsidP="00CB097F">
      <w:pPr>
        <w:spacing w:line="252" w:lineRule="auto"/>
        <w:rPr>
          <w:rFonts w:eastAsia="Tahoma"/>
          <w:lang w:val="el-GR"/>
        </w:rPr>
      </w:pPr>
      <w:r w:rsidRPr="001E4247">
        <w:rPr>
          <w:rFonts w:eastAsia="Tahoma"/>
          <w:lang w:val="el-GR"/>
        </w:rPr>
        <w:t xml:space="preserve">  </w:t>
      </w:r>
    </w:p>
    <w:tbl>
      <w:tblPr>
        <w:tblW w:w="10055" w:type="dxa"/>
        <w:tblLayout w:type="fixed"/>
        <w:tblLook w:val="06A0" w:firstRow="1" w:lastRow="0" w:firstColumn="1" w:lastColumn="0" w:noHBand="1" w:noVBand="1"/>
      </w:tblPr>
      <w:tblGrid>
        <w:gridCol w:w="903"/>
        <w:gridCol w:w="4205"/>
        <w:gridCol w:w="1478"/>
        <w:gridCol w:w="1478"/>
        <w:gridCol w:w="1991"/>
      </w:tblGrid>
      <w:tr w:rsidR="00CB097F" w:rsidRPr="001E4247" w14:paraId="198D0F0B" w14:textId="77777777" w:rsidTr="00C81504">
        <w:trPr>
          <w:tblHeader/>
        </w:trPr>
        <w:tc>
          <w:tcPr>
            <w:tcW w:w="900"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958026" w14:textId="77777777" w:rsidR="00CB097F" w:rsidRPr="001E4247" w:rsidRDefault="00CB097F" w:rsidP="00F31598">
            <w:pPr>
              <w:jc w:val="center"/>
              <w:rPr>
                <w:rFonts w:eastAsia="Tahoma"/>
                <w:b/>
                <w:bCs/>
              </w:rPr>
            </w:pPr>
            <w:r w:rsidRPr="001E4247">
              <w:rPr>
                <w:rFonts w:eastAsia="Tahoma"/>
                <w:b/>
                <w:bCs/>
              </w:rPr>
              <w:t>Α/Α</w:t>
            </w:r>
          </w:p>
        </w:tc>
        <w:tc>
          <w:tcPr>
            <w:tcW w:w="4193"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2B620859" w14:textId="77777777" w:rsidR="00CB097F" w:rsidRPr="001E4247" w:rsidRDefault="00CB097F" w:rsidP="00F31598">
            <w:pPr>
              <w:jc w:val="center"/>
              <w:rPr>
                <w:rFonts w:eastAsia="Tahoma"/>
                <w:b/>
                <w:bCs/>
                <w:color w:val="000000" w:themeColor="text1"/>
              </w:rPr>
            </w:pPr>
            <w:r w:rsidRPr="001E4247">
              <w:rPr>
                <w:rFonts w:eastAsia="Tahoma"/>
                <w:b/>
                <w:bCs/>
                <w:color w:val="000000" w:themeColor="text1"/>
              </w:rPr>
              <w:t>ΠΡΟΔΙΑΓΡΑΦΗ</w:t>
            </w:r>
          </w:p>
        </w:tc>
        <w:tc>
          <w:tcPr>
            <w:tcW w:w="1474"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6AE7104D" w14:textId="77777777" w:rsidR="00CB097F" w:rsidRPr="001E4247" w:rsidRDefault="00CB097F" w:rsidP="00F31598">
            <w:pPr>
              <w:jc w:val="center"/>
              <w:rPr>
                <w:rFonts w:eastAsia="Tahoma"/>
                <w:b/>
                <w:bCs/>
                <w:color w:val="000000" w:themeColor="text1"/>
              </w:rPr>
            </w:pPr>
            <w:r w:rsidRPr="001E4247">
              <w:rPr>
                <w:rFonts w:eastAsia="Tahoma"/>
                <w:b/>
                <w:bCs/>
                <w:color w:val="000000" w:themeColor="text1"/>
              </w:rPr>
              <w:t>ΑΠΑΙΤΗΣΗ</w:t>
            </w:r>
          </w:p>
        </w:tc>
        <w:tc>
          <w:tcPr>
            <w:tcW w:w="1474"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694F3C" w14:textId="77777777" w:rsidR="00CB097F" w:rsidRPr="001E4247" w:rsidRDefault="00CB097F" w:rsidP="00F31598">
            <w:pPr>
              <w:jc w:val="center"/>
              <w:rPr>
                <w:rFonts w:eastAsia="Tahoma"/>
                <w:b/>
                <w:bCs/>
                <w:color w:val="000000" w:themeColor="text1"/>
              </w:rPr>
            </w:pPr>
            <w:r w:rsidRPr="001E4247">
              <w:rPr>
                <w:rFonts w:eastAsia="Tahoma"/>
                <w:b/>
                <w:bCs/>
                <w:color w:val="000000" w:themeColor="text1"/>
              </w:rPr>
              <w:t>ΑΠΑΝΤΗΣΗ</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8D8D8"/>
          </w:tcPr>
          <w:p w14:paraId="0C1194FB" w14:textId="77777777" w:rsidR="00CB097F" w:rsidRPr="001E4247" w:rsidRDefault="00CB097F" w:rsidP="00F31598">
            <w:pPr>
              <w:jc w:val="center"/>
              <w:rPr>
                <w:rFonts w:eastAsia="Tahoma"/>
                <w:b/>
                <w:bCs/>
                <w:color w:val="000000" w:themeColor="text1"/>
              </w:rPr>
            </w:pPr>
            <w:r w:rsidRPr="001E4247">
              <w:rPr>
                <w:rFonts w:eastAsia="Tahoma"/>
                <w:b/>
                <w:bCs/>
                <w:color w:val="000000" w:themeColor="text1"/>
              </w:rPr>
              <w:t>ΠΑΡΑΠΟΜΠΗ ΤΕΚΜΗΡΙΩΣΗΣ</w:t>
            </w:r>
          </w:p>
        </w:tc>
      </w:tr>
      <w:tr w:rsidR="00CB097F" w:rsidRPr="001E4247" w14:paraId="12627B0F"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5386D2C4" w14:textId="77777777" w:rsidR="00CB097F" w:rsidRPr="001E4247" w:rsidRDefault="00CB097F" w:rsidP="00F31598">
            <w:pPr>
              <w:tabs>
                <w:tab w:val="left" w:pos="0"/>
                <w:tab w:val="left" w:pos="0"/>
              </w:tabs>
              <w:ind w:left="432" w:hanging="432"/>
              <w:rPr>
                <w:rFonts w:eastAsia="Tahoma"/>
                <w:lang w:val="el-GR"/>
              </w:rPr>
            </w:pPr>
            <w:r w:rsidRPr="001E4247">
              <w:rPr>
                <w:rFonts w:eastAsia="Tahoma"/>
              </w:rPr>
              <w:t xml:space="preserve"> </w:t>
            </w:r>
            <w:r w:rsidRPr="001E4247">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65084C3" w14:textId="77777777" w:rsidR="00CB097F" w:rsidRPr="001E4247" w:rsidRDefault="00CB097F" w:rsidP="00F31598">
            <w:pPr>
              <w:jc w:val="left"/>
            </w:pPr>
            <w:r w:rsidRPr="001E4247">
              <w:rPr>
                <w:rFonts w:eastAsia="Tahoma"/>
                <w:b/>
                <w:bCs/>
              </w:rPr>
              <w:t>ΓΕΝΙΚΕΣ ΑΠΑΙΤΗΣΕΙΣ</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0A022BB2" w14:textId="77777777" w:rsidR="00CB097F" w:rsidRPr="001E4247" w:rsidRDefault="00CB097F" w:rsidP="00F31598">
            <w:pPr>
              <w:jc w:val="center"/>
              <w:rPr>
                <w:rFonts w:eastAsia="Tahoma"/>
                <w:sz w:val="20"/>
                <w:szCs w:val="20"/>
              </w:rPr>
            </w:pPr>
            <w:r w:rsidRPr="001E4247">
              <w:rPr>
                <w:rFonts w:eastAsia="Tahoma"/>
                <w:sz w:val="20"/>
                <w:szCs w:val="20"/>
              </w:rPr>
              <w:t xml:space="preserve"> </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10531313"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0F7759" w14:textId="77777777" w:rsidR="00CB097F" w:rsidRPr="001E4247" w:rsidRDefault="00CB097F" w:rsidP="00F31598">
            <w:pPr>
              <w:rPr>
                <w:rFonts w:eastAsia="Tahoma"/>
              </w:rPr>
            </w:pPr>
            <w:r w:rsidRPr="001E4247">
              <w:rPr>
                <w:rFonts w:eastAsia="Tahoma"/>
              </w:rPr>
              <w:t xml:space="preserve"> </w:t>
            </w:r>
          </w:p>
        </w:tc>
      </w:tr>
      <w:tr w:rsidR="00CB097F" w:rsidRPr="001E4247" w14:paraId="198E604A"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6717AD3D" w14:textId="77777777" w:rsidR="00CB097F" w:rsidRPr="001E4247" w:rsidRDefault="00CB097F" w:rsidP="00F31598">
            <w:pPr>
              <w:tabs>
                <w:tab w:val="left" w:pos="0"/>
                <w:tab w:val="left" w:pos="0"/>
              </w:tabs>
              <w:ind w:left="576" w:hanging="576"/>
              <w:rPr>
                <w:rFonts w:eastAsia="Tahoma"/>
                <w:lang w:val="el-GR"/>
              </w:rPr>
            </w:pPr>
            <w:r w:rsidRPr="001E4247">
              <w:rPr>
                <w:rFonts w:eastAsia="Tahoma"/>
              </w:rPr>
              <w:t xml:space="preserve"> </w:t>
            </w:r>
            <w:r w:rsidRPr="001E4247">
              <w:rPr>
                <w:rFonts w:eastAsia="Tahoma"/>
                <w:lang w:val="el-GR"/>
              </w:rPr>
              <w:t>1.1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25DDF3F" w14:textId="77777777" w:rsidR="00CB097F" w:rsidRPr="001E4247" w:rsidRDefault="00CB097F" w:rsidP="00F31598">
            <w:pPr>
              <w:rPr>
                <w:lang w:val="el-GR"/>
              </w:rPr>
            </w:pPr>
            <w:r w:rsidRPr="001E4247">
              <w:rPr>
                <w:rFonts w:eastAsia="Tahoma"/>
                <w:lang w:val="el-GR"/>
              </w:rPr>
              <w:t>Ο υποψήφιος Ανάδοχος θα πρέπει να συμπεριλάβει στην προσφορά του αναλυτική περιγραφή του τρόπου με τον οποίο σκοπεύει να προσεγγίσει το έργο. Ιδιαίτερη έμφαση θα πρέπει να δοθεί στην κατανόηση των απαιτήσεων του έργου, όπως προδιαγράφονται στην παρούσα διακήρυξη και ο προσφέρων υποχρεωτικά να τοποθετηθεί στο σύνολο αυτών με συγκεκριμένες προτάσεις και δεσμεύσεις</w:t>
            </w:r>
            <w:r w:rsidR="00526895" w:rsidRPr="001E4247">
              <w:rPr>
                <w:rFonts w:eastAsia="Tahoma"/>
                <w:lang w:val="el-GR"/>
              </w:rPr>
              <w:t xml:space="preserve"> για την κάλυψή τους</w:t>
            </w:r>
            <w:r w:rsidRPr="001E4247">
              <w:rPr>
                <w:rFonts w:eastAsia="Tahoma"/>
                <w:lang w:val="el-GR"/>
              </w:rPr>
              <w:t>. Τα παραπάνω περιλαμβάνουν κατάλληλη επιστημονική τεκμηρίωση σχετικά με τη μεθοδολογία που θα χρησιμοποιηθεί για την υλοποίηση του Έργου, τις παραμέτρους της, καθώς και τις μεταβλητές που θα λαμβάνει υπόψη προκειμένου να εξαχθούν οι απαιτούμενες προτάσεις.</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364A1E72" w14:textId="77777777" w:rsidR="00CB097F" w:rsidRPr="001E4247" w:rsidRDefault="00CB097F" w:rsidP="00F31598">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547EDBD9"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C4E4E8" w14:textId="77777777" w:rsidR="00CB097F" w:rsidRPr="001E4247" w:rsidRDefault="00CB097F" w:rsidP="00F31598">
            <w:pPr>
              <w:rPr>
                <w:rFonts w:eastAsia="Tahoma"/>
              </w:rPr>
            </w:pPr>
            <w:r w:rsidRPr="001E4247">
              <w:rPr>
                <w:rFonts w:eastAsia="Tahoma"/>
              </w:rPr>
              <w:t xml:space="preserve"> </w:t>
            </w:r>
          </w:p>
        </w:tc>
      </w:tr>
      <w:tr w:rsidR="00CB097F" w:rsidRPr="001E4247" w14:paraId="7845B882"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0610BFB8" w14:textId="77777777" w:rsidR="00CB097F" w:rsidRPr="001E4247" w:rsidRDefault="00CB097F" w:rsidP="00F31598">
            <w:pPr>
              <w:tabs>
                <w:tab w:val="left" w:pos="0"/>
                <w:tab w:val="left" w:pos="0"/>
              </w:tabs>
              <w:ind w:left="576" w:hanging="576"/>
              <w:rPr>
                <w:rFonts w:eastAsia="Tahoma"/>
                <w:lang w:val="el-GR"/>
              </w:rPr>
            </w:pPr>
            <w:r w:rsidRPr="001E4247">
              <w:rPr>
                <w:rFonts w:eastAsia="Tahoma"/>
              </w:rPr>
              <w:t xml:space="preserve"> </w:t>
            </w:r>
            <w:r w:rsidRPr="001E4247">
              <w:rPr>
                <w:rFonts w:eastAsia="Tahoma"/>
                <w:lang w:val="el-GR"/>
              </w:rPr>
              <w:t>1.2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B97983C" w14:textId="77777777" w:rsidR="00CB097F" w:rsidRPr="001E4247" w:rsidRDefault="00CB097F" w:rsidP="00F31598">
            <w:pPr>
              <w:rPr>
                <w:lang w:val="el-GR"/>
              </w:rPr>
            </w:pPr>
            <w:r w:rsidRPr="001E4247">
              <w:rPr>
                <w:rFonts w:eastAsia="Tahoma"/>
                <w:lang w:val="el-GR"/>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11B81DF3" w14:textId="77777777" w:rsidR="00CB097F" w:rsidRPr="001E4247" w:rsidRDefault="00CB097F" w:rsidP="00F31598">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5F61B92F"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0A2BF9" w14:textId="77777777" w:rsidR="00CB097F" w:rsidRPr="001E4247" w:rsidRDefault="00CB097F" w:rsidP="00F31598">
            <w:pPr>
              <w:rPr>
                <w:rFonts w:eastAsia="Tahoma"/>
              </w:rPr>
            </w:pPr>
            <w:r w:rsidRPr="001E4247">
              <w:rPr>
                <w:rFonts w:eastAsia="Tahoma"/>
              </w:rPr>
              <w:t xml:space="preserve"> </w:t>
            </w:r>
          </w:p>
        </w:tc>
      </w:tr>
      <w:tr w:rsidR="00CB097F" w:rsidRPr="001E4247" w14:paraId="7A53D096"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25C45741" w14:textId="77777777" w:rsidR="00CB097F" w:rsidRPr="001E4247" w:rsidRDefault="00CB097F" w:rsidP="00F31598">
            <w:pPr>
              <w:tabs>
                <w:tab w:val="left" w:pos="0"/>
                <w:tab w:val="left" w:pos="0"/>
              </w:tabs>
              <w:ind w:left="576" w:hanging="576"/>
              <w:rPr>
                <w:rFonts w:eastAsia="Tahoma"/>
                <w:lang w:val="el-GR"/>
              </w:rPr>
            </w:pPr>
            <w:r w:rsidRPr="001E4247">
              <w:rPr>
                <w:rFonts w:eastAsia="Tahoma"/>
              </w:rPr>
              <w:t xml:space="preserve"> </w:t>
            </w:r>
            <w:r w:rsidRPr="001E4247">
              <w:rPr>
                <w:rFonts w:eastAsia="Tahoma"/>
                <w:lang w:val="el-GR"/>
              </w:rPr>
              <w:t>1.3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8540E2F" w14:textId="77777777" w:rsidR="00CB097F" w:rsidRPr="001E4247" w:rsidRDefault="00CB097F" w:rsidP="00F31598">
            <w:pPr>
              <w:rPr>
                <w:lang w:val="el-GR"/>
              </w:rPr>
            </w:pPr>
            <w:r w:rsidRPr="001E4247">
              <w:rPr>
                <w:rFonts w:eastAsia="Tahoma"/>
                <w:lang w:val="el-GR"/>
              </w:rPr>
              <w:t>Στην Τεχνική Προσφορά θα πρέπει να προσδιορίζονται &amp; τεκμηριώνονται με την απαιτούμενη λεπτομέρεια και ανάλυση οι εργασίες που θα προσφερθούν στα πλαίσια του έργου.</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4BB11C68" w14:textId="77777777" w:rsidR="00CB097F" w:rsidRPr="001E4247" w:rsidRDefault="00CB097F" w:rsidP="00F31598">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649B9B05"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96F578" w14:textId="77777777" w:rsidR="00CB097F" w:rsidRPr="001E4247" w:rsidRDefault="00CB097F" w:rsidP="00F31598">
            <w:pPr>
              <w:rPr>
                <w:rFonts w:eastAsia="Tahoma"/>
              </w:rPr>
            </w:pPr>
            <w:r w:rsidRPr="001E4247">
              <w:rPr>
                <w:rFonts w:eastAsia="Tahoma"/>
              </w:rPr>
              <w:t xml:space="preserve"> </w:t>
            </w:r>
          </w:p>
        </w:tc>
      </w:tr>
      <w:tr w:rsidR="00CB097F" w:rsidRPr="001E4247" w14:paraId="1AE1ED3E"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7C75FC15" w14:textId="77777777" w:rsidR="00CB097F" w:rsidRPr="001E4247" w:rsidRDefault="00CB097F" w:rsidP="00F31598">
            <w:pPr>
              <w:tabs>
                <w:tab w:val="left" w:pos="0"/>
                <w:tab w:val="left" w:pos="0"/>
              </w:tabs>
              <w:ind w:left="576" w:hanging="576"/>
              <w:rPr>
                <w:rFonts w:eastAsia="Tahoma"/>
                <w:lang w:val="el-GR"/>
              </w:rPr>
            </w:pPr>
            <w:r w:rsidRPr="001E4247">
              <w:rPr>
                <w:rFonts w:eastAsia="Tahoma"/>
              </w:rPr>
              <w:t xml:space="preserve"> </w:t>
            </w:r>
            <w:r w:rsidRPr="001E4247">
              <w:rPr>
                <w:rFonts w:eastAsia="Tahoma"/>
                <w:lang w:val="el-GR"/>
              </w:rPr>
              <w:t>1.4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554998E" w14:textId="77777777" w:rsidR="00CB097F" w:rsidRPr="001E4247" w:rsidRDefault="00CB097F" w:rsidP="00F31598">
            <w:pPr>
              <w:rPr>
                <w:lang w:val="el-GR"/>
              </w:rPr>
            </w:pPr>
            <w:r w:rsidRPr="001E4247">
              <w:rPr>
                <w:rFonts w:eastAsia="Tahoma"/>
                <w:lang w:val="el-GR"/>
              </w:rPr>
              <w:t xml:space="preserve">Η τεχνική προσφορά του Αναδόχου θα ακολουθεί την δομή και θα περιλαμβάνει κατ’ ελάχιστο τα περιεχόμενα που παρατίθενται στο </w:t>
            </w:r>
            <w:hyperlink w:anchor="_Ref510087097" w:history="1">
              <w:r w:rsidRPr="001E4247">
                <w:rPr>
                  <w:rFonts w:eastAsia="Tahoma"/>
                  <w:lang w:val="el-GR"/>
                </w:rPr>
                <w:t>ΠΑΡΑΡΤΗΜΑ V – Υπόδειγμα Τεχνικής Προσφοράς</w:t>
              </w:r>
            </w:hyperlink>
            <w:r w:rsidRPr="001E4247">
              <w:rPr>
                <w:rFonts w:eastAsia="Tahoma"/>
                <w:lang w:val="el-GR"/>
              </w:rPr>
              <w:t>.</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2993B407" w14:textId="77777777" w:rsidR="00CB097F" w:rsidRPr="001E4247" w:rsidRDefault="00CB097F" w:rsidP="00F31598">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226E4969"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0304F4" w14:textId="77777777" w:rsidR="00CB097F" w:rsidRPr="001E4247" w:rsidRDefault="00CB097F" w:rsidP="00F31598">
            <w:pPr>
              <w:rPr>
                <w:rFonts w:eastAsia="Tahoma"/>
              </w:rPr>
            </w:pPr>
            <w:r w:rsidRPr="001E4247">
              <w:rPr>
                <w:rFonts w:eastAsia="Tahoma"/>
              </w:rPr>
              <w:t xml:space="preserve"> </w:t>
            </w:r>
          </w:p>
        </w:tc>
      </w:tr>
      <w:tr w:rsidR="00CB097F" w:rsidRPr="001E4247" w14:paraId="0FCDDA73"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68572CE0" w14:textId="77777777" w:rsidR="00CB097F" w:rsidRPr="001E4247" w:rsidRDefault="00CB097F" w:rsidP="00F31598">
            <w:pPr>
              <w:tabs>
                <w:tab w:val="left" w:pos="0"/>
                <w:tab w:val="left" w:pos="0"/>
              </w:tabs>
              <w:ind w:left="432" w:hanging="432"/>
              <w:rPr>
                <w:rFonts w:eastAsia="Tahoma"/>
                <w:lang w:val="el-GR"/>
              </w:rPr>
            </w:pPr>
            <w:r w:rsidRPr="001E4247">
              <w:rPr>
                <w:rFonts w:eastAsia="Tahoma"/>
              </w:rPr>
              <w:t xml:space="preserve"> </w:t>
            </w:r>
            <w:r w:rsidRPr="001E4247">
              <w:rPr>
                <w:rFonts w:eastAsia="Tahoma"/>
                <w:lang w:val="el-GR"/>
              </w:rPr>
              <w:t>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36186E8" w14:textId="77777777" w:rsidR="00CB097F" w:rsidRPr="001E4247" w:rsidRDefault="00CB097F" w:rsidP="00F31598">
            <w:pPr>
              <w:jc w:val="left"/>
            </w:pPr>
            <w:r w:rsidRPr="001E4247">
              <w:rPr>
                <w:rFonts w:eastAsia="Tahoma"/>
                <w:b/>
                <w:bCs/>
                <w:sz w:val="20"/>
                <w:szCs w:val="20"/>
              </w:rPr>
              <w:t>ΜΕΘΟΔΟΛΟΓΙΑ ΥΛΟΠΟΙΗΣΗΣ ΕΡΓΟΥ</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7F8163F2" w14:textId="77777777" w:rsidR="00CB097F" w:rsidRPr="001E4247" w:rsidRDefault="00CB097F" w:rsidP="00F31598">
            <w:pPr>
              <w:jc w:val="center"/>
              <w:rPr>
                <w:rFonts w:eastAsia="Tahoma"/>
                <w:sz w:val="20"/>
                <w:szCs w:val="20"/>
              </w:rPr>
            </w:pPr>
            <w:r w:rsidRPr="001E4247">
              <w:rPr>
                <w:rFonts w:eastAsia="Tahoma"/>
                <w:sz w:val="20"/>
                <w:szCs w:val="20"/>
              </w:rPr>
              <w:t xml:space="preserve"> </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21E429E3"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279D64" w14:textId="77777777" w:rsidR="00CB097F" w:rsidRPr="001E4247" w:rsidRDefault="00CB097F" w:rsidP="00F31598">
            <w:pPr>
              <w:rPr>
                <w:rFonts w:eastAsia="Tahoma"/>
              </w:rPr>
            </w:pPr>
            <w:r w:rsidRPr="001E4247">
              <w:rPr>
                <w:rFonts w:eastAsia="Tahoma"/>
              </w:rPr>
              <w:t xml:space="preserve"> </w:t>
            </w:r>
          </w:p>
        </w:tc>
      </w:tr>
      <w:tr w:rsidR="00CB097F" w:rsidRPr="001E4247" w14:paraId="30A2830E"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67422E70" w14:textId="77777777" w:rsidR="00CB097F" w:rsidRPr="001E4247" w:rsidRDefault="00CB097F" w:rsidP="00F31598">
            <w:pPr>
              <w:tabs>
                <w:tab w:val="left" w:pos="0"/>
                <w:tab w:val="left" w:pos="0"/>
              </w:tabs>
              <w:ind w:left="576" w:hanging="576"/>
              <w:rPr>
                <w:rFonts w:eastAsia="Tahoma"/>
                <w:lang w:val="el-GR"/>
              </w:rPr>
            </w:pPr>
            <w:r w:rsidRPr="001E4247">
              <w:rPr>
                <w:rFonts w:eastAsia="Tahoma"/>
              </w:rPr>
              <w:t xml:space="preserve"> </w:t>
            </w:r>
            <w:r w:rsidRPr="001E4247">
              <w:rPr>
                <w:rFonts w:eastAsia="Tahoma"/>
                <w:lang w:val="el-GR"/>
              </w:rPr>
              <w:t>2.1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0FC7585" w14:textId="77777777" w:rsidR="00526895" w:rsidRPr="001E4247" w:rsidRDefault="00CB097F" w:rsidP="00F31598">
            <w:pPr>
              <w:rPr>
                <w:rFonts w:eastAsia="Tahoma"/>
                <w:lang w:val="el-GR"/>
              </w:rPr>
            </w:pPr>
            <w:r w:rsidRPr="001E4247">
              <w:rPr>
                <w:rFonts w:eastAsia="Tahoma"/>
                <w:lang w:val="el-GR"/>
              </w:rPr>
              <w:t xml:space="preserve">Ο υποψήφιος Ανάδοχος θα πρέπει να συμπεριλάβει στην προσφορά του αναλυτική παρουσίαση της προτεινόμενης μεθοδολογίας για την υλοποίηση του Έργου, των διαδικασιών </w:t>
            </w:r>
            <w:r w:rsidRPr="001E4247">
              <w:rPr>
                <w:rFonts w:eastAsia="Tahoma"/>
                <w:lang w:val="el-GR"/>
              </w:rPr>
              <w:lastRenderedPageBreak/>
              <w:t xml:space="preserve">που θα υιοθετηθούν, καθώς και τυχών  εργαλείων που θα αξιοποιηθούν για την επιτυχή ολοκλήρωσή του. </w:t>
            </w:r>
          </w:p>
          <w:p w14:paraId="203572AB" w14:textId="77777777" w:rsidR="00CB097F" w:rsidRPr="001E4247" w:rsidRDefault="00CB097F" w:rsidP="00F31598">
            <w:pPr>
              <w:rPr>
                <w:lang w:val="el-GR"/>
              </w:rPr>
            </w:pPr>
          </w:p>
        </w:tc>
        <w:tc>
          <w:tcPr>
            <w:tcW w:w="1474" w:type="dxa"/>
            <w:tcBorders>
              <w:top w:val="single" w:sz="8" w:space="0" w:color="000000" w:themeColor="text1"/>
              <w:left w:val="single" w:sz="8" w:space="0" w:color="000000" w:themeColor="text1"/>
              <w:bottom w:val="single" w:sz="8" w:space="0" w:color="000000" w:themeColor="text1"/>
              <w:right w:val="nil"/>
            </w:tcBorders>
          </w:tcPr>
          <w:p w14:paraId="3D7CCDA2" w14:textId="77777777" w:rsidR="00CB097F" w:rsidRPr="001E4247" w:rsidRDefault="00CB097F" w:rsidP="00F31598">
            <w:pPr>
              <w:jc w:val="center"/>
              <w:rPr>
                <w:rFonts w:eastAsia="Tahoma"/>
              </w:rPr>
            </w:pPr>
            <w:r w:rsidRPr="001E4247">
              <w:rPr>
                <w:rFonts w:eastAsia="Tahoma"/>
              </w:rPr>
              <w:lastRenderedPageBreak/>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77E98C93"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C2E39B" w14:textId="77777777" w:rsidR="00CB097F" w:rsidRPr="001E4247" w:rsidRDefault="00CB097F" w:rsidP="00F31598">
            <w:pPr>
              <w:rPr>
                <w:rFonts w:eastAsia="Tahoma"/>
              </w:rPr>
            </w:pPr>
            <w:r w:rsidRPr="001E4247">
              <w:rPr>
                <w:rFonts w:eastAsia="Tahoma"/>
              </w:rPr>
              <w:t xml:space="preserve"> </w:t>
            </w:r>
          </w:p>
        </w:tc>
      </w:tr>
      <w:tr w:rsidR="00CB097F" w:rsidRPr="001E4247" w14:paraId="22BE6E6D"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658A9071" w14:textId="77777777" w:rsidR="00CB097F" w:rsidRPr="001E4247" w:rsidRDefault="00CB097F" w:rsidP="00F31598">
            <w:pPr>
              <w:tabs>
                <w:tab w:val="left" w:pos="0"/>
                <w:tab w:val="left" w:pos="0"/>
              </w:tabs>
              <w:ind w:left="576" w:hanging="576"/>
              <w:rPr>
                <w:rFonts w:eastAsia="Tahoma"/>
                <w:lang w:val="el-GR"/>
              </w:rPr>
            </w:pPr>
            <w:r w:rsidRPr="001E4247">
              <w:rPr>
                <w:rFonts w:eastAsia="Tahoma"/>
              </w:rPr>
              <w:t xml:space="preserve"> </w:t>
            </w:r>
            <w:r w:rsidRPr="001E4247">
              <w:rPr>
                <w:rFonts w:eastAsia="Tahoma"/>
                <w:lang w:val="el-GR"/>
              </w:rPr>
              <w:t>2.2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0FD42F85" w14:textId="3AAA8FA1" w:rsidR="00CB097F" w:rsidRPr="001E4247" w:rsidRDefault="00CB097F" w:rsidP="00F31598">
            <w:pPr>
              <w:rPr>
                <w:lang w:val="el-GR"/>
              </w:rPr>
            </w:pPr>
            <w:r w:rsidRPr="001E4247">
              <w:rPr>
                <w:rFonts w:eastAsia="Tahoma"/>
                <w:lang w:val="el-GR"/>
              </w:rPr>
              <w:t xml:space="preserve">Ο υποψήφιος Ανάδοχος θα πρέπει να συμπεριλάβει στην προσφορά του αναλυτικό χρονοδιάγραμμα υλοποίησης του έργου (διάγραμμα </w:t>
            </w:r>
            <w:r w:rsidRPr="001E4247">
              <w:rPr>
                <w:rFonts w:eastAsia="Tahoma"/>
              </w:rPr>
              <w:t>GANTT</w:t>
            </w:r>
            <w:r w:rsidRPr="001E4247">
              <w:rPr>
                <w:rFonts w:eastAsia="Tahoma"/>
                <w:lang w:val="el-GR"/>
              </w:rPr>
              <w:t>) όπου θα απεικονίζονται οι δραστηριότητες, τα κυριότερα ορόσημα και τα παραδοτέα του έργου, σύμφωνα με τις απαιτήσεις τ</w:t>
            </w:r>
            <w:r w:rsidR="00C81504" w:rsidRPr="001E4247">
              <w:rPr>
                <w:rFonts w:eastAsia="Tahoma"/>
                <w:lang w:val="el-GR"/>
              </w:rPr>
              <w:t>ης</w:t>
            </w:r>
            <w:r w:rsidRPr="001E4247">
              <w:rPr>
                <w:rFonts w:eastAsia="Tahoma"/>
                <w:lang w:val="el-GR"/>
              </w:rPr>
              <w:t xml:space="preserve"> </w:t>
            </w:r>
            <w:hyperlink w:anchor="_Χρόνος_Υποβολής_και" w:history="1">
              <w:r w:rsidRPr="001E4247">
                <w:rPr>
                  <w:rStyle w:val="Hyperlink"/>
                  <w:rFonts w:eastAsia="Tahoma"/>
                  <w:lang w:val="el-GR"/>
                </w:rPr>
                <w:t xml:space="preserve">παρ. </w:t>
              </w:r>
              <w:r w:rsidR="00526895" w:rsidRPr="001E4247">
                <w:rPr>
                  <w:rStyle w:val="Hyperlink"/>
                  <w:rFonts w:eastAsia="Tahoma"/>
                  <w:lang w:val="el-GR"/>
                </w:rPr>
                <w:t>4.2.1</w:t>
              </w:r>
              <w:r w:rsidRPr="001E4247">
                <w:rPr>
                  <w:rStyle w:val="Hyperlink"/>
                  <w:lang w:val="el-GR"/>
                </w:rPr>
                <w:t xml:space="preserve"> </w:t>
              </w:r>
              <w:r w:rsidRPr="001E4247">
                <w:rPr>
                  <w:rStyle w:val="Hyperlink"/>
                  <w:rFonts w:eastAsia="Tahoma"/>
                  <w:lang w:val="el-GR"/>
                </w:rPr>
                <w:t>του ΠΑΡΑΡΤΗΜΑΤΟΣ Ι</w:t>
              </w:r>
            </w:hyperlink>
            <w:r w:rsidRPr="001E4247">
              <w:rPr>
                <w:rFonts w:eastAsia="Tahoma"/>
                <w:lang w:val="el-GR"/>
              </w:rPr>
              <w:t>.</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5A2FCD71" w14:textId="77777777" w:rsidR="00CB097F" w:rsidRPr="001E4247" w:rsidRDefault="00CB097F" w:rsidP="00F31598">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76E956DE"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B67549" w14:textId="77777777" w:rsidR="00CB097F" w:rsidRPr="001E4247" w:rsidRDefault="00CB097F" w:rsidP="00F31598">
            <w:pPr>
              <w:rPr>
                <w:rFonts w:eastAsia="Tahoma"/>
              </w:rPr>
            </w:pPr>
            <w:r w:rsidRPr="001E4247">
              <w:rPr>
                <w:rFonts w:eastAsia="Tahoma"/>
              </w:rPr>
              <w:t xml:space="preserve"> </w:t>
            </w:r>
          </w:p>
        </w:tc>
      </w:tr>
      <w:tr w:rsidR="00CB097F" w:rsidRPr="001E4247" w14:paraId="755D4FD3"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7E9F1DA4" w14:textId="77777777" w:rsidR="00CB097F" w:rsidRPr="001E4247" w:rsidRDefault="00CB097F" w:rsidP="00F31598">
            <w:pPr>
              <w:tabs>
                <w:tab w:val="left" w:pos="0"/>
                <w:tab w:val="left" w:pos="0"/>
              </w:tabs>
              <w:ind w:left="576" w:hanging="576"/>
              <w:rPr>
                <w:rFonts w:eastAsia="Tahoma"/>
                <w:lang w:val="el-GR"/>
              </w:rPr>
            </w:pPr>
            <w:r w:rsidRPr="001E4247">
              <w:rPr>
                <w:rFonts w:eastAsia="Tahoma"/>
              </w:rPr>
              <w:t xml:space="preserve"> </w:t>
            </w:r>
            <w:r w:rsidRPr="001E4247">
              <w:rPr>
                <w:rFonts w:eastAsia="Tahoma"/>
                <w:lang w:val="el-GR"/>
              </w:rPr>
              <w:t>2.3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394118CF" w14:textId="77777777" w:rsidR="00CB097F" w:rsidRPr="001E4247" w:rsidRDefault="00CB097F" w:rsidP="00F31598">
            <w:pPr>
              <w:rPr>
                <w:lang w:val="el-GR"/>
              </w:rPr>
            </w:pPr>
            <w:r w:rsidRPr="001E4247">
              <w:rPr>
                <w:rFonts w:eastAsia="Tahoma"/>
                <w:lang w:val="el-GR"/>
              </w:rPr>
              <w:t>Ο υποψήφιος Ανάδοχος θα πρέπει να συμπεριλάβει στην προσφορά του αναλυτική παρουσίαση και τεκμηρίωση των υπηρεσιών, καθώς και των παραδοτέων που θα παρασχεθούν.</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11619D56" w14:textId="77777777" w:rsidR="00CB097F" w:rsidRPr="001E4247" w:rsidRDefault="00CB097F" w:rsidP="00F31598">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68DDA170"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87448B" w14:textId="77777777" w:rsidR="00CB097F" w:rsidRPr="001E4247" w:rsidRDefault="00CB097F" w:rsidP="00F31598">
            <w:pPr>
              <w:rPr>
                <w:rFonts w:eastAsia="Tahoma"/>
              </w:rPr>
            </w:pPr>
            <w:r w:rsidRPr="001E4247">
              <w:rPr>
                <w:rFonts w:eastAsia="Tahoma"/>
              </w:rPr>
              <w:t xml:space="preserve"> </w:t>
            </w:r>
          </w:p>
        </w:tc>
      </w:tr>
      <w:tr w:rsidR="00526895" w:rsidRPr="001E4247" w14:paraId="6623D3BB"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17CC4EDC" w14:textId="77777777" w:rsidR="00526895" w:rsidRPr="001E4247" w:rsidRDefault="00526895" w:rsidP="00F31598">
            <w:pPr>
              <w:tabs>
                <w:tab w:val="left" w:pos="0"/>
                <w:tab w:val="left" w:pos="0"/>
              </w:tabs>
              <w:ind w:left="432" w:hanging="432"/>
              <w:rPr>
                <w:rFonts w:eastAsia="Tahoma"/>
                <w:b/>
                <w:bCs/>
                <w:lang w:val="el-GR"/>
              </w:rPr>
            </w:pPr>
            <w:r w:rsidRPr="001E4247">
              <w:rPr>
                <w:rFonts w:eastAsia="Tahoma"/>
                <w:b/>
                <w:bCs/>
              </w:rPr>
              <w:t xml:space="preserve"> </w:t>
            </w:r>
            <w:r w:rsidRPr="001E4247">
              <w:rPr>
                <w:rFonts w:eastAsia="Tahoma"/>
                <w:b/>
                <w:bCs/>
                <w:lang w:val="el-GR"/>
              </w:rPr>
              <w:t>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3FA157B" w14:textId="77777777" w:rsidR="00526895" w:rsidRPr="001E4247" w:rsidRDefault="00526895" w:rsidP="00F31598">
            <w:pPr>
              <w:jc w:val="left"/>
              <w:rPr>
                <w:lang w:val="el-GR"/>
              </w:rPr>
            </w:pPr>
            <w:r w:rsidRPr="001E4247">
              <w:rPr>
                <w:rFonts w:eastAsia="Tahoma"/>
                <w:b/>
                <w:bCs/>
                <w:lang w:val="el-GR"/>
              </w:rPr>
              <w:t>Υπηρεσίες</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7C16D510" w14:textId="77777777" w:rsidR="00526895" w:rsidRPr="001E4247" w:rsidRDefault="00526895" w:rsidP="00F31598">
            <w:pPr>
              <w:jc w:val="center"/>
              <w:rPr>
                <w:rFonts w:eastAsia="Tahoma"/>
                <w:sz w:val="20"/>
                <w:szCs w:val="20"/>
                <w:lang w:val="el-GR"/>
              </w:rPr>
            </w:pPr>
            <w:r w:rsidRPr="001E4247">
              <w:rPr>
                <w:rFonts w:eastAsia="Tahoma"/>
                <w:sz w:val="20"/>
                <w:szCs w:val="20"/>
                <w:lang w:val="el-GR"/>
              </w:rPr>
              <w:t xml:space="preserve"> </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12F8CEA9" w14:textId="77777777" w:rsidR="00526895" w:rsidRPr="001E4247" w:rsidRDefault="00526895" w:rsidP="00F31598">
            <w:pPr>
              <w:rPr>
                <w:rFonts w:eastAsia="Tahoma"/>
                <w:sz w:val="20"/>
                <w:szCs w:val="20"/>
                <w:lang w:val="el-GR"/>
              </w:rPr>
            </w:pPr>
            <w:r w:rsidRPr="001E4247">
              <w:rPr>
                <w:rFonts w:eastAsia="Tahoma"/>
                <w:sz w:val="20"/>
                <w:szCs w:val="20"/>
                <w:lang w:val="el-GR"/>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1CE902" w14:textId="77777777" w:rsidR="00526895" w:rsidRPr="001E4247" w:rsidRDefault="00526895" w:rsidP="00F31598">
            <w:pPr>
              <w:rPr>
                <w:rFonts w:eastAsia="Tahoma"/>
                <w:lang w:val="el-GR"/>
              </w:rPr>
            </w:pPr>
            <w:r w:rsidRPr="001E4247">
              <w:rPr>
                <w:rFonts w:eastAsia="Tahoma"/>
                <w:lang w:val="el-GR"/>
              </w:rPr>
              <w:t xml:space="preserve"> </w:t>
            </w:r>
          </w:p>
        </w:tc>
      </w:tr>
      <w:tr w:rsidR="00526895" w:rsidRPr="001E4247" w14:paraId="70E28A3D"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077E9D41" w14:textId="77777777" w:rsidR="00526895" w:rsidRPr="001E4247" w:rsidRDefault="00526895" w:rsidP="00F31598">
            <w:pPr>
              <w:tabs>
                <w:tab w:val="left" w:pos="0"/>
                <w:tab w:val="left" w:pos="0"/>
              </w:tabs>
              <w:ind w:left="576" w:hanging="576"/>
              <w:rPr>
                <w:rFonts w:eastAsia="Tahoma"/>
                <w:lang w:val="el-GR"/>
              </w:rPr>
            </w:pPr>
            <w:r w:rsidRPr="001E4247">
              <w:rPr>
                <w:rFonts w:eastAsia="Tahoma"/>
                <w:lang w:val="el-GR"/>
              </w:rPr>
              <w:t xml:space="preserve"> 3.1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F6384CE" w14:textId="7CB0F4D4" w:rsidR="00526895" w:rsidRPr="001E4247" w:rsidRDefault="00526895" w:rsidP="00F31598">
            <w:pPr>
              <w:rPr>
                <w:rFonts w:eastAsia="Tahoma"/>
                <w:lang w:val="el-GR"/>
              </w:rPr>
            </w:pPr>
            <w:r w:rsidRPr="001E4247">
              <w:rPr>
                <w:rFonts w:eastAsia="Tahoma"/>
                <w:lang w:val="el-GR"/>
              </w:rPr>
              <w:t>Ο Υποψήφιος Ανάδοχος οφείλει</w:t>
            </w:r>
            <w:r w:rsidR="003F01EA" w:rsidRPr="001E4247">
              <w:rPr>
                <w:rFonts w:eastAsia="Tahoma"/>
                <w:lang w:val="el-GR"/>
              </w:rPr>
              <w:t xml:space="preserve"> να παραδώσει σχέδιο καταγραφής της κατάστασης και των σχετικών πολιτικών σε άλλες ευρωπαϊκές χώρες και ανάλυση των δυνητικών εναλλακτικών επιλογών για το παροπλισμό του δικτύου χαλκού,</w:t>
            </w:r>
            <w:r w:rsidRPr="001E4247">
              <w:rPr>
                <w:rFonts w:eastAsia="Tahoma"/>
                <w:lang w:val="el-GR"/>
              </w:rPr>
              <w:t xml:space="preserve"> όπως αυτές περιγράφονται στην </w:t>
            </w:r>
            <w:hyperlink w:anchor="_Καταγραφή_της_κατάστασης" w:history="1">
              <w:r w:rsidRPr="001E4247">
                <w:rPr>
                  <w:rStyle w:val="Hyperlink"/>
                  <w:rFonts w:eastAsia="Tahoma"/>
                  <w:lang w:val="el-GR"/>
                </w:rPr>
                <w:t>παρ. 3.1  του Παραρτήματος Ι</w:t>
              </w:r>
            </w:hyperlink>
            <w:r w:rsidRPr="001E4247">
              <w:rPr>
                <w:rFonts w:eastAsia="Tahoma"/>
                <w:lang w:val="el-GR"/>
              </w:rPr>
              <w:t xml:space="preserve"> της παρούσας διακήρυξης.</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47EAA389" w14:textId="77777777" w:rsidR="00526895" w:rsidRPr="001E4247" w:rsidRDefault="00526895" w:rsidP="00F31598">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0F908A4D" w14:textId="77777777" w:rsidR="00526895" w:rsidRPr="001E4247" w:rsidRDefault="00526895"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16630C" w14:textId="77777777" w:rsidR="00526895" w:rsidRPr="001E4247" w:rsidRDefault="00526895" w:rsidP="00F31598">
            <w:pPr>
              <w:rPr>
                <w:rFonts w:eastAsia="Tahoma"/>
              </w:rPr>
            </w:pPr>
            <w:r w:rsidRPr="001E4247">
              <w:rPr>
                <w:rFonts w:eastAsia="Tahoma"/>
              </w:rPr>
              <w:t xml:space="preserve"> </w:t>
            </w:r>
          </w:p>
        </w:tc>
      </w:tr>
      <w:tr w:rsidR="00526895" w:rsidRPr="001E4247" w14:paraId="044BC285"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3DDE3FEB" w14:textId="77777777" w:rsidR="00526895" w:rsidRPr="001E4247" w:rsidRDefault="00526895" w:rsidP="00526895">
            <w:pPr>
              <w:tabs>
                <w:tab w:val="left" w:pos="0"/>
                <w:tab w:val="left" w:pos="0"/>
              </w:tabs>
              <w:ind w:left="576" w:hanging="576"/>
              <w:rPr>
                <w:rFonts w:eastAsia="Tahoma"/>
                <w:lang w:val="el-GR"/>
              </w:rPr>
            </w:pPr>
            <w:r w:rsidRPr="001E4247">
              <w:rPr>
                <w:rFonts w:eastAsia="Tahoma"/>
                <w:lang w:val="el-GR"/>
              </w:rPr>
              <w:t>3.2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246FAA8" w14:textId="38792632" w:rsidR="00526895" w:rsidRPr="001E4247" w:rsidRDefault="00526895" w:rsidP="00526895">
            <w:pPr>
              <w:rPr>
                <w:rFonts w:eastAsia="Tahoma"/>
                <w:lang w:val="el-GR"/>
              </w:rPr>
            </w:pPr>
            <w:r w:rsidRPr="001E4247">
              <w:rPr>
                <w:rFonts w:eastAsia="Tahoma"/>
                <w:lang w:val="el-GR"/>
              </w:rPr>
              <w:t>Ο Υποψήφιος Ανάδοχος οφείλει</w:t>
            </w:r>
            <w:r w:rsidR="003F01EA" w:rsidRPr="001E4247">
              <w:rPr>
                <w:rFonts w:eastAsia="Tahoma"/>
                <w:lang w:val="el-GR"/>
              </w:rPr>
              <w:t xml:space="preserve"> να περιγράψει τις υπηρεσίες που απαιτούνται για την οργάνωση και διεξαγωγή διαβούλευσης</w:t>
            </w:r>
            <w:r w:rsidRPr="001E4247">
              <w:rPr>
                <w:rFonts w:eastAsia="Tahoma"/>
                <w:lang w:val="el-GR"/>
              </w:rPr>
              <w:t xml:space="preserve">, όπως αυτές περιγράφονται στην </w:t>
            </w:r>
            <w:hyperlink w:anchor="_Υπηρεσίες_για_την" w:history="1">
              <w:r w:rsidRPr="001E4247">
                <w:rPr>
                  <w:rStyle w:val="Hyperlink"/>
                  <w:rFonts w:eastAsia="Tahoma"/>
                  <w:lang w:val="el-GR"/>
                </w:rPr>
                <w:t>παρ. 3.2 του Παραρτήματος Ι</w:t>
              </w:r>
            </w:hyperlink>
            <w:r w:rsidRPr="001E4247">
              <w:rPr>
                <w:rFonts w:eastAsia="Tahoma"/>
                <w:lang w:val="el-GR"/>
              </w:rPr>
              <w:t xml:space="preserve"> της παρούσας διακήρυξης.</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480AC22B" w14:textId="77777777" w:rsidR="00526895" w:rsidRPr="001E4247" w:rsidRDefault="00526895" w:rsidP="00526895">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5FC7BBDE" w14:textId="77777777" w:rsidR="00526895" w:rsidRPr="001E4247" w:rsidRDefault="00526895" w:rsidP="00526895">
            <w:pPr>
              <w:rPr>
                <w:rFonts w:eastAsia="Tahoma"/>
                <w:sz w:val="20"/>
                <w:szCs w:val="20"/>
              </w:rPr>
            </w:pP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7F2219" w14:textId="77777777" w:rsidR="00526895" w:rsidRPr="001E4247" w:rsidRDefault="00526895" w:rsidP="00526895">
            <w:pPr>
              <w:rPr>
                <w:rFonts w:eastAsia="Tahoma"/>
              </w:rPr>
            </w:pPr>
          </w:p>
        </w:tc>
      </w:tr>
      <w:tr w:rsidR="003F01EA" w:rsidRPr="00F63E5D" w14:paraId="2AB0D02A"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216BA2EE" w14:textId="00CDF4B3" w:rsidR="003F01EA" w:rsidRPr="001E4247" w:rsidRDefault="003F01EA" w:rsidP="00526895">
            <w:pPr>
              <w:tabs>
                <w:tab w:val="left" w:pos="0"/>
                <w:tab w:val="left" w:pos="0"/>
              </w:tabs>
              <w:ind w:left="576" w:hanging="576"/>
              <w:rPr>
                <w:rFonts w:eastAsia="Tahoma"/>
                <w:lang w:val="el-GR"/>
              </w:rPr>
            </w:pPr>
            <w:r w:rsidRPr="001E4247">
              <w:rPr>
                <w:rFonts w:eastAsia="Tahoma"/>
                <w:lang w:val="el-GR"/>
              </w:rPr>
              <w:t>3.3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395653A9" w14:textId="7B5160F0" w:rsidR="003F01EA" w:rsidRPr="001E4247" w:rsidRDefault="003F01EA" w:rsidP="00526895">
            <w:pPr>
              <w:rPr>
                <w:rFonts w:eastAsia="Tahoma"/>
                <w:lang w:val="el-GR"/>
              </w:rPr>
            </w:pPr>
            <w:r w:rsidRPr="001E4247">
              <w:rPr>
                <w:rFonts w:eastAsia="Tahoma"/>
                <w:lang w:val="el-GR"/>
              </w:rPr>
              <w:t xml:space="preserve">Ο Υποψήφιος Ανάδοχος οφείλει να περιγράψει τις υπηρεσίες που θα προσφερθούν για την εκπόνηση μελέτης κόστους – οφέλους από τον παροπλισμό του δικτύου χαλκού, όπως αυτές περιγράφονται στην </w:t>
            </w:r>
            <w:hyperlink w:anchor="_Υπηρεσίες_για_την_1" w:history="1">
              <w:r w:rsidRPr="001E4247">
                <w:rPr>
                  <w:rStyle w:val="Hyperlink"/>
                  <w:rFonts w:eastAsia="Tahoma"/>
                  <w:lang w:val="el-GR"/>
                </w:rPr>
                <w:t>παρ. 3.3  του Παραρτήματος Ι</w:t>
              </w:r>
            </w:hyperlink>
            <w:r w:rsidRPr="001E4247">
              <w:rPr>
                <w:rFonts w:eastAsia="Tahoma"/>
                <w:lang w:val="el-GR"/>
              </w:rPr>
              <w:t xml:space="preserve"> της παρούσας διακήρυξης.</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3FD45402" w14:textId="36D5637D" w:rsidR="003F01EA" w:rsidRPr="001E4247" w:rsidRDefault="00F63E5D" w:rsidP="00526895">
            <w:pPr>
              <w:jc w:val="center"/>
              <w:rPr>
                <w:rFonts w:eastAsia="Tahoma"/>
                <w:lang w:val="el-GR"/>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4FA7B3DB" w14:textId="77777777" w:rsidR="003F01EA" w:rsidRPr="001E4247" w:rsidRDefault="003F01EA" w:rsidP="00526895">
            <w:pPr>
              <w:rPr>
                <w:rFonts w:eastAsia="Tahoma"/>
                <w:sz w:val="20"/>
                <w:szCs w:val="20"/>
                <w:lang w:val="el-GR"/>
              </w:rPr>
            </w:pP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ABBE4F" w14:textId="77777777" w:rsidR="003F01EA" w:rsidRPr="001E4247" w:rsidRDefault="003F01EA" w:rsidP="00526895">
            <w:pPr>
              <w:rPr>
                <w:rFonts w:eastAsia="Tahoma"/>
                <w:lang w:val="el-GR"/>
              </w:rPr>
            </w:pPr>
          </w:p>
        </w:tc>
      </w:tr>
      <w:tr w:rsidR="003F01EA" w:rsidRPr="00F63E5D" w14:paraId="3426C604"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7C3CC54C" w14:textId="5BAC0F44" w:rsidR="003F01EA" w:rsidRPr="001E4247" w:rsidRDefault="003F01EA" w:rsidP="00526895">
            <w:pPr>
              <w:tabs>
                <w:tab w:val="left" w:pos="0"/>
                <w:tab w:val="left" w:pos="0"/>
              </w:tabs>
              <w:ind w:left="576" w:hanging="576"/>
              <w:rPr>
                <w:rFonts w:eastAsia="Tahoma"/>
                <w:lang w:val="el-GR"/>
              </w:rPr>
            </w:pPr>
            <w:r w:rsidRPr="001E4247">
              <w:rPr>
                <w:rFonts w:eastAsia="Tahoma"/>
                <w:lang w:val="el-GR"/>
              </w:rPr>
              <w:t>3.4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269E574" w14:textId="19AB95F5" w:rsidR="003F01EA" w:rsidRPr="001E4247" w:rsidRDefault="003F01EA" w:rsidP="00526895">
            <w:pPr>
              <w:rPr>
                <w:rFonts w:eastAsia="Tahoma"/>
                <w:lang w:val="el-GR"/>
              </w:rPr>
            </w:pPr>
            <w:r w:rsidRPr="001E4247">
              <w:rPr>
                <w:rFonts w:eastAsia="Tahoma"/>
                <w:lang w:val="el-GR"/>
              </w:rPr>
              <w:t xml:space="preserve">Ο Υποψήφιος Ανάδοχος οφείλει να περιγράψει τις υπηρεσίες που θα προσφερθούν για τον καθορισμό των χρονικών στόχων για τον παροπλισμό και </w:t>
            </w:r>
            <w:r w:rsidRPr="001E4247">
              <w:rPr>
                <w:rFonts w:eastAsia="Tahoma"/>
                <w:lang w:val="el-GR"/>
              </w:rPr>
              <w:lastRenderedPageBreak/>
              <w:t xml:space="preserve">τον προσδιορισμό εναλλακτικών επιλογών δημόσιας παρέμβασης, όπως αυτές περιγράφονται στην </w:t>
            </w:r>
            <w:hyperlink w:anchor="_Υπηρεσίες_για_τον" w:history="1">
              <w:r w:rsidRPr="001E4247">
                <w:rPr>
                  <w:rStyle w:val="Hyperlink"/>
                  <w:rFonts w:eastAsia="Tahoma"/>
                  <w:lang w:val="el-GR"/>
                </w:rPr>
                <w:t>παρ. 3.4  του Παραρτήματος Ι</w:t>
              </w:r>
            </w:hyperlink>
            <w:r w:rsidRPr="001E4247">
              <w:rPr>
                <w:rFonts w:eastAsia="Tahoma"/>
                <w:lang w:val="el-GR"/>
              </w:rPr>
              <w:t xml:space="preserve"> της παρούσας διακήρυξης.</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73945BE5" w14:textId="33568CED" w:rsidR="003F01EA" w:rsidRPr="001E4247" w:rsidRDefault="00F63E5D" w:rsidP="00526895">
            <w:pPr>
              <w:jc w:val="center"/>
              <w:rPr>
                <w:rFonts w:eastAsia="Tahoma"/>
                <w:lang w:val="el-GR"/>
              </w:rPr>
            </w:pPr>
            <w:r w:rsidRPr="001E4247">
              <w:rPr>
                <w:rFonts w:eastAsia="Tahoma"/>
              </w:rPr>
              <w:lastRenderedPageBreak/>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1D964858" w14:textId="77777777" w:rsidR="003F01EA" w:rsidRPr="001E4247" w:rsidRDefault="003F01EA" w:rsidP="00526895">
            <w:pPr>
              <w:rPr>
                <w:rFonts w:eastAsia="Tahoma"/>
                <w:sz w:val="20"/>
                <w:szCs w:val="20"/>
                <w:lang w:val="el-GR"/>
              </w:rPr>
            </w:pP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621E07" w14:textId="77777777" w:rsidR="003F01EA" w:rsidRPr="001E4247" w:rsidRDefault="003F01EA" w:rsidP="00526895">
            <w:pPr>
              <w:rPr>
                <w:rFonts w:eastAsia="Tahoma"/>
                <w:lang w:val="el-GR"/>
              </w:rPr>
            </w:pPr>
          </w:p>
        </w:tc>
      </w:tr>
      <w:tr w:rsidR="003F01EA" w:rsidRPr="00F63E5D" w14:paraId="673BFF1D"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1BC9D5AA" w14:textId="0F3454E4" w:rsidR="003F01EA" w:rsidRPr="001E4247" w:rsidRDefault="003F01EA" w:rsidP="00526895">
            <w:pPr>
              <w:tabs>
                <w:tab w:val="left" w:pos="0"/>
                <w:tab w:val="left" w:pos="0"/>
              </w:tabs>
              <w:ind w:left="576" w:hanging="576"/>
              <w:rPr>
                <w:rFonts w:eastAsia="Tahoma"/>
                <w:lang w:val="el-GR"/>
              </w:rPr>
            </w:pPr>
            <w:r w:rsidRPr="001E4247">
              <w:rPr>
                <w:rFonts w:eastAsia="Tahoma"/>
                <w:lang w:val="el-GR"/>
              </w:rPr>
              <w:t>3.5</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291688D7" w14:textId="6603D4FF" w:rsidR="003F01EA" w:rsidRPr="001E4247" w:rsidRDefault="003F01EA" w:rsidP="00526895">
            <w:pPr>
              <w:rPr>
                <w:rFonts w:eastAsia="Tahoma"/>
                <w:lang w:val="el-GR"/>
              </w:rPr>
            </w:pPr>
            <w:r w:rsidRPr="001E4247">
              <w:rPr>
                <w:rFonts w:eastAsia="Tahoma"/>
                <w:lang w:val="el-GR"/>
              </w:rPr>
              <w:t xml:space="preserve">Ο Υποψήφιος Ανάδοχος οφείλει να περιγράψει τις υπηρεσίες που θα προσφερθούν για τη διαμόρφωση του Οδικού Χάρτη για την υλοποίηση του παροπλισμού του δικτύου χαλκού, όπως αυτές περιγράφονται στην </w:t>
            </w:r>
            <w:hyperlink w:anchor="_Υπηρεσίες_για_τη" w:history="1">
              <w:r w:rsidRPr="001E4247">
                <w:rPr>
                  <w:rStyle w:val="Hyperlink"/>
                  <w:rFonts w:eastAsia="Tahoma"/>
                  <w:lang w:val="el-GR"/>
                </w:rPr>
                <w:t>παρ. 3.4  του Παραρτήματος Ι</w:t>
              </w:r>
            </w:hyperlink>
            <w:r w:rsidRPr="001E4247">
              <w:rPr>
                <w:rFonts w:eastAsia="Tahoma"/>
                <w:lang w:val="el-GR"/>
              </w:rPr>
              <w:t xml:space="preserve"> της παρούσας διακήρυξης.</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608C6EC7" w14:textId="1A6923C3" w:rsidR="003F01EA" w:rsidRPr="001E4247" w:rsidRDefault="00F63E5D" w:rsidP="00526895">
            <w:pPr>
              <w:jc w:val="center"/>
              <w:rPr>
                <w:rFonts w:eastAsia="Tahoma"/>
                <w:lang w:val="el-GR"/>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0682BDDC" w14:textId="77777777" w:rsidR="003F01EA" w:rsidRPr="001E4247" w:rsidRDefault="003F01EA" w:rsidP="00526895">
            <w:pPr>
              <w:rPr>
                <w:rFonts w:eastAsia="Tahoma"/>
                <w:sz w:val="20"/>
                <w:szCs w:val="20"/>
                <w:lang w:val="el-GR"/>
              </w:rPr>
            </w:pP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BA542C" w14:textId="77777777" w:rsidR="003F01EA" w:rsidRPr="001E4247" w:rsidRDefault="003F01EA" w:rsidP="00526895">
            <w:pPr>
              <w:rPr>
                <w:rFonts w:eastAsia="Tahoma"/>
                <w:lang w:val="el-GR"/>
              </w:rPr>
            </w:pPr>
          </w:p>
        </w:tc>
      </w:tr>
      <w:tr w:rsidR="00CB097F" w:rsidRPr="00BC235C" w14:paraId="7ADC9D83"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69722CF3" w14:textId="77777777" w:rsidR="00CB097F" w:rsidRPr="001E4247" w:rsidRDefault="00526895" w:rsidP="00F31598">
            <w:pPr>
              <w:tabs>
                <w:tab w:val="left" w:pos="0"/>
                <w:tab w:val="left" w:pos="0"/>
              </w:tabs>
              <w:ind w:left="432" w:hanging="432"/>
              <w:rPr>
                <w:rFonts w:eastAsia="Tahoma"/>
                <w:b/>
                <w:bCs/>
                <w:lang w:val="el-GR"/>
              </w:rPr>
            </w:pPr>
            <w:r w:rsidRPr="001E4247">
              <w:rPr>
                <w:rFonts w:eastAsia="Tahoma"/>
                <w:b/>
                <w:bCs/>
                <w:lang w:val="el-GR"/>
              </w:rPr>
              <w:t>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C334ECD" w14:textId="77777777" w:rsidR="00CB097F" w:rsidRPr="001E4247" w:rsidRDefault="00CB097F" w:rsidP="00F31598">
            <w:pPr>
              <w:jc w:val="left"/>
              <w:rPr>
                <w:lang w:val="el-GR"/>
              </w:rPr>
            </w:pPr>
            <w:r w:rsidRPr="001E4247">
              <w:rPr>
                <w:rFonts w:eastAsia="Tahoma"/>
                <w:b/>
                <w:bCs/>
                <w:lang w:val="el-GR"/>
              </w:rPr>
              <w:t>ΜΕΘΟΔΟΛΟΓΙΑ ΔΙΟΙΚΗΣΗΣ ΚΑΙ ΔΙΑΣΦΑΛΙΣΗΣ ΠΟΙΟΤΗΤΑΣ ΤΗΣ ΣΥΜΒΑΣΗΣ</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3762F739" w14:textId="77777777" w:rsidR="00CB097F" w:rsidRPr="001E4247" w:rsidRDefault="00CB097F" w:rsidP="00F31598">
            <w:pPr>
              <w:jc w:val="center"/>
              <w:rPr>
                <w:rFonts w:eastAsia="Tahoma"/>
                <w:sz w:val="20"/>
                <w:szCs w:val="20"/>
                <w:lang w:val="el-GR"/>
              </w:rPr>
            </w:pPr>
            <w:r w:rsidRPr="001E4247">
              <w:rPr>
                <w:rFonts w:eastAsia="Tahoma"/>
                <w:sz w:val="20"/>
                <w:szCs w:val="20"/>
                <w:lang w:val="el-GR"/>
              </w:rPr>
              <w:t xml:space="preserve"> </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6AB31CFF" w14:textId="77777777" w:rsidR="00CB097F" w:rsidRPr="001E4247" w:rsidRDefault="00CB097F" w:rsidP="00F31598">
            <w:pPr>
              <w:rPr>
                <w:rFonts w:eastAsia="Tahoma"/>
                <w:sz w:val="20"/>
                <w:szCs w:val="20"/>
                <w:lang w:val="el-GR"/>
              </w:rPr>
            </w:pPr>
            <w:r w:rsidRPr="001E4247">
              <w:rPr>
                <w:rFonts w:eastAsia="Tahoma"/>
                <w:sz w:val="20"/>
                <w:szCs w:val="20"/>
                <w:lang w:val="el-GR"/>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C53ED" w14:textId="77777777" w:rsidR="00CB097F" w:rsidRPr="001E4247" w:rsidRDefault="00CB097F" w:rsidP="00F31598">
            <w:pPr>
              <w:rPr>
                <w:rFonts w:eastAsia="Tahoma"/>
                <w:lang w:val="el-GR"/>
              </w:rPr>
            </w:pPr>
            <w:r w:rsidRPr="001E4247">
              <w:rPr>
                <w:rFonts w:eastAsia="Tahoma"/>
                <w:lang w:val="el-GR"/>
              </w:rPr>
              <w:t xml:space="preserve"> </w:t>
            </w:r>
          </w:p>
        </w:tc>
      </w:tr>
      <w:tr w:rsidR="00CB097F" w:rsidRPr="001E4247" w14:paraId="2CFE6091"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7C939283" w14:textId="77777777" w:rsidR="00CB097F" w:rsidRPr="001E4247" w:rsidRDefault="00CB097F" w:rsidP="00F31598">
            <w:pPr>
              <w:tabs>
                <w:tab w:val="left" w:pos="0"/>
                <w:tab w:val="left" w:pos="0"/>
              </w:tabs>
              <w:ind w:left="576" w:hanging="576"/>
              <w:rPr>
                <w:rFonts w:eastAsia="Tahoma"/>
                <w:lang w:val="el-GR"/>
              </w:rPr>
            </w:pPr>
            <w:r w:rsidRPr="001E4247">
              <w:rPr>
                <w:rFonts w:eastAsia="Tahoma"/>
                <w:lang w:val="el-GR"/>
              </w:rPr>
              <w:t xml:space="preserve"> </w:t>
            </w:r>
            <w:r w:rsidR="00526895" w:rsidRPr="001E4247">
              <w:rPr>
                <w:rFonts w:eastAsia="Tahoma"/>
                <w:lang w:val="el-GR"/>
              </w:rPr>
              <w:t>4</w:t>
            </w:r>
            <w:r w:rsidRPr="001E4247">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468A965" w14:textId="77777777" w:rsidR="00CB097F" w:rsidRPr="001E4247" w:rsidRDefault="00CB097F" w:rsidP="00F31598">
            <w:pPr>
              <w:rPr>
                <w:rFonts w:eastAsia="Tahoma"/>
                <w:lang w:val="el-GR"/>
              </w:rPr>
            </w:pPr>
            <w:r w:rsidRPr="001E4247">
              <w:rPr>
                <w:rFonts w:eastAsia="Tahoma"/>
                <w:lang w:val="el-GR"/>
              </w:rPr>
              <w:t xml:space="preserve">Ο Υποψήφιος Ανάδοχος οφείλει να παραδώσει σχέδιο της προτεινόμενης Μεθοδολογίας διοίκησης και διασφάλισης ποιότητας Έργου, σύμφωνα με τα οριζόμενα της παρ. </w:t>
            </w:r>
            <w:hyperlink w:anchor="_Μεθοδολογία_Διοίκησης_και" w:history="1">
              <w:r w:rsidR="00526895" w:rsidRPr="001E4247">
                <w:rPr>
                  <w:rFonts w:eastAsia="Tahoma"/>
                  <w:lang w:val="el-GR"/>
                </w:rPr>
                <w:t>4.4</w:t>
              </w:r>
            </w:hyperlink>
            <w:r w:rsidRPr="001E4247">
              <w:rPr>
                <w:rFonts w:eastAsia="Tahoma"/>
                <w:lang w:val="el-GR"/>
              </w:rPr>
              <w:t xml:space="preserve"> του ΠΑΡΑΡΤΗΜΑΤΟΣ Ι. </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7E3760A1" w14:textId="77777777" w:rsidR="00CB097F" w:rsidRPr="001E4247" w:rsidRDefault="00CB097F" w:rsidP="00F31598">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2D82F1A2"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7C921F" w14:textId="77777777" w:rsidR="00CB097F" w:rsidRPr="001E4247" w:rsidRDefault="00CB097F" w:rsidP="00F31598">
            <w:pPr>
              <w:rPr>
                <w:rFonts w:eastAsia="Tahoma"/>
              </w:rPr>
            </w:pPr>
            <w:r w:rsidRPr="001E4247">
              <w:rPr>
                <w:rFonts w:eastAsia="Tahoma"/>
              </w:rPr>
              <w:t xml:space="preserve"> </w:t>
            </w:r>
          </w:p>
        </w:tc>
      </w:tr>
      <w:tr w:rsidR="00CB097F" w:rsidRPr="00BC235C" w14:paraId="37BB7839"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35CB6215" w14:textId="77777777" w:rsidR="00CB097F" w:rsidRPr="001E4247" w:rsidRDefault="00CB097F" w:rsidP="00F31598">
            <w:pPr>
              <w:tabs>
                <w:tab w:val="left" w:pos="0"/>
                <w:tab w:val="left" w:pos="0"/>
              </w:tabs>
              <w:ind w:left="432" w:hanging="432"/>
              <w:rPr>
                <w:rFonts w:eastAsia="Tahoma"/>
                <w:lang w:val="el-GR"/>
              </w:rPr>
            </w:pPr>
            <w:r w:rsidRPr="001E4247">
              <w:rPr>
                <w:rFonts w:eastAsia="Tahoma"/>
              </w:rPr>
              <w:t xml:space="preserve"> </w:t>
            </w:r>
            <w:r w:rsidR="00526895" w:rsidRPr="001E4247">
              <w:rPr>
                <w:rFonts w:eastAsia="Tahoma"/>
                <w:lang w:val="el-GR"/>
              </w:rPr>
              <w:t>5</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67E9D70" w14:textId="77777777" w:rsidR="00CB097F" w:rsidRPr="001E4247" w:rsidRDefault="00CB097F" w:rsidP="00F31598">
            <w:pPr>
              <w:jc w:val="left"/>
              <w:rPr>
                <w:lang w:val="el-GR"/>
              </w:rPr>
            </w:pPr>
            <w:r w:rsidRPr="001E4247">
              <w:rPr>
                <w:rFonts w:eastAsia="Tahoma"/>
                <w:b/>
                <w:bCs/>
                <w:lang w:val="el-GR"/>
              </w:rPr>
              <w:t>ΣΧΗΜΑ ΔΙΟΙΚΗΣΗΣ ΣΥΜΒΑΣΗΣ /ΟΜΑΔΑ ΕΡΓΟΥ</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526ABB69" w14:textId="77777777" w:rsidR="00CB097F" w:rsidRPr="001E4247" w:rsidRDefault="00CB097F" w:rsidP="00F31598">
            <w:pPr>
              <w:jc w:val="center"/>
              <w:rPr>
                <w:rFonts w:eastAsia="Tahoma"/>
                <w:sz w:val="20"/>
                <w:szCs w:val="20"/>
                <w:lang w:val="el-GR"/>
              </w:rPr>
            </w:pPr>
            <w:r w:rsidRPr="001E4247">
              <w:rPr>
                <w:rFonts w:eastAsia="Tahoma"/>
                <w:sz w:val="20"/>
                <w:szCs w:val="20"/>
                <w:lang w:val="el-GR"/>
              </w:rPr>
              <w:t xml:space="preserve"> </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63A4904C" w14:textId="77777777" w:rsidR="00CB097F" w:rsidRPr="001E4247" w:rsidRDefault="00CB097F" w:rsidP="00F31598">
            <w:pPr>
              <w:rPr>
                <w:rFonts w:eastAsia="Tahoma"/>
                <w:sz w:val="20"/>
                <w:szCs w:val="20"/>
                <w:lang w:val="el-GR"/>
              </w:rPr>
            </w:pPr>
            <w:r w:rsidRPr="001E4247">
              <w:rPr>
                <w:rFonts w:eastAsia="Tahoma"/>
                <w:sz w:val="20"/>
                <w:szCs w:val="20"/>
                <w:lang w:val="el-GR"/>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4095B1" w14:textId="77777777" w:rsidR="00CB097F" w:rsidRPr="001E4247" w:rsidRDefault="00CB097F" w:rsidP="00F31598">
            <w:pPr>
              <w:rPr>
                <w:rFonts w:eastAsia="Tahoma"/>
                <w:lang w:val="el-GR"/>
              </w:rPr>
            </w:pPr>
            <w:r w:rsidRPr="001E4247">
              <w:rPr>
                <w:rFonts w:eastAsia="Tahoma"/>
                <w:lang w:val="el-GR"/>
              </w:rPr>
              <w:t xml:space="preserve"> </w:t>
            </w:r>
          </w:p>
        </w:tc>
      </w:tr>
      <w:tr w:rsidR="00CB097F" w:rsidRPr="001E4247" w14:paraId="071EA963" w14:textId="77777777" w:rsidTr="00C81504">
        <w:tc>
          <w:tcPr>
            <w:tcW w:w="900" w:type="dxa"/>
            <w:tcBorders>
              <w:top w:val="single" w:sz="8" w:space="0" w:color="000000" w:themeColor="text1"/>
              <w:left w:val="single" w:sz="8" w:space="0" w:color="000000" w:themeColor="text1"/>
              <w:bottom w:val="single" w:sz="8" w:space="0" w:color="000000" w:themeColor="text1"/>
              <w:right w:val="nil"/>
            </w:tcBorders>
          </w:tcPr>
          <w:p w14:paraId="2E000324" w14:textId="77777777" w:rsidR="00CB097F" w:rsidRPr="001E4247" w:rsidRDefault="00526895" w:rsidP="00F31598">
            <w:pPr>
              <w:tabs>
                <w:tab w:val="left" w:pos="0"/>
                <w:tab w:val="left" w:pos="0"/>
              </w:tabs>
              <w:ind w:left="576" w:hanging="576"/>
              <w:rPr>
                <w:rFonts w:eastAsia="Tahoma"/>
                <w:lang w:val="el-GR"/>
              </w:rPr>
            </w:pPr>
            <w:r w:rsidRPr="001E4247">
              <w:rPr>
                <w:rFonts w:eastAsia="Tahoma"/>
                <w:lang w:val="el-GR"/>
              </w:rPr>
              <w:t>5</w:t>
            </w:r>
            <w:r w:rsidR="00CB097F" w:rsidRPr="001E4247">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1854D26" w14:textId="77777777" w:rsidR="00CB097F" w:rsidRPr="001E4247" w:rsidRDefault="00CB097F" w:rsidP="00F31598">
            <w:pPr>
              <w:rPr>
                <w:lang w:val="el-GR"/>
              </w:rPr>
            </w:pPr>
            <w:r w:rsidRPr="001E4247">
              <w:rPr>
                <w:rFonts w:eastAsia="Tahoma"/>
                <w:lang w:val="el-GR"/>
              </w:rPr>
              <w:t>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01ED992E" w14:textId="77777777" w:rsidR="00CB097F" w:rsidRPr="001E4247" w:rsidRDefault="00CB097F" w:rsidP="00F31598">
            <w:pPr>
              <w:jc w:val="center"/>
              <w:rPr>
                <w:rFonts w:eastAsia="Tahoma"/>
              </w:rPr>
            </w:pPr>
            <w:r w:rsidRPr="001E4247">
              <w:rPr>
                <w:rFonts w:eastAsia="Tahoma"/>
              </w:rPr>
              <w:t>ΝΑΙ</w:t>
            </w:r>
          </w:p>
        </w:tc>
        <w:tc>
          <w:tcPr>
            <w:tcW w:w="1474" w:type="dxa"/>
            <w:tcBorders>
              <w:top w:val="single" w:sz="8" w:space="0" w:color="000000" w:themeColor="text1"/>
              <w:left w:val="single" w:sz="8" w:space="0" w:color="000000" w:themeColor="text1"/>
              <w:bottom w:val="single" w:sz="8" w:space="0" w:color="000000" w:themeColor="text1"/>
              <w:right w:val="nil"/>
            </w:tcBorders>
          </w:tcPr>
          <w:p w14:paraId="131A1C2E" w14:textId="77777777" w:rsidR="00CB097F" w:rsidRPr="001E4247" w:rsidRDefault="00CB097F" w:rsidP="00F31598">
            <w:pPr>
              <w:rPr>
                <w:rFonts w:eastAsia="Tahoma"/>
                <w:sz w:val="20"/>
                <w:szCs w:val="20"/>
              </w:rPr>
            </w:pPr>
            <w:r w:rsidRPr="001E4247">
              <w:rPr>
                <w:rFonts w:eastAsia="Tahoma"/>
                <w:sz w:val="20"/>
                <w:szCs w:val="20"/>
              </w:rPr>
              <w:t xml:space="preserve"> </w:t>
            </w:r>
          </w:p>
        </w:tc>
        <w:tc>
          <w:tcPr>
            <w:tcW w:w="1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B7D977" w14:textId="77777777" w:rsidR="00CB097F" w:rsidRPr="001E4247" w:rsidRDefault="00CB097F" w:rsidP="00F31598">
            <w:pPr>
              <w:rPr>
                <w:rFonts w:eastAsia="Tahoma"/>
              </w:rPr>
            </w:pPr>
            <w:r w:rsidRPr="001E4247">
              <w:rPr>
                <w:rFonts w:eastAsia="Tahoma"/>
              </w:rPr>
              <w:t xml:space="preserve"> </w:t>
            </w:r>
          </w:p>
        </w:tc>
      </w:tr>
    </w:tbl>
    <w:p w14:paraId="3E54F7E2" w14:textId="77777777" w:rsidR="00CB097F" w:rsidRPr="001E4247" w:rsidRDefault="00CB097F" w:rsidP="00CB097F">
      <w:pPr>
        <w:rPr>
          <w:rFonts w:eastAsia="Tahoma"/>
          <w:lang w:val="el-GR"/>
        </w:rPr>
      </w:pPr>
      <w:r w:rsidRPr="001E4247">
        <w:rPr>
          <w:rFonts w:eastAsia="Tahoma"/>
          <w:lang w:val="el-GR"/>
        </w:rPr>
        <w:t xml:space="preserve"> </w:t>
      </w:r>
    </w:p>
    <w:p w14:paraId="5CB6666D" w14:textId="77777777" w:rsidR="00CB097F" w:rsidRPr="001E4247" w:rsidRDefault="00CB097F" w:rsidP="00CB097F">
      <w:pPr>
        <w:spacing w:line="276" w:lineRule="auto"/>
        <w:rPr>
          <w:rFonts w:eastAsia="Tahoma"/>
          <w:lang w:val="el-GR"/>
        </w:rPr>
      </w:pPr>
    </w:p>
    <w:p w14:paraId="5C844ED2" w14:textId="77777777" w:rsidR="00CB097F" w:rsidRPr="001E4247" w:rsidRDefault="00CB097F" w:rsidP="00CB097F">
      <w:pPr>
        <w:rPr>
          <w:lang w:val="el-GR"/>
        </w:rPr>
      </w:pPr>
    </w:p>
    <w:p w14:paraId="5AD0A55B" w14:textId="77777777" w:rsidR="00CB097F" w:rsidRPr="001E4247" w:rsidRDefault="00CB097F" w:rsidP="00CB097F">
      <w:pPr>
        <w:spacing w:line="276" w:lineRule="auto"/>
        <w:rPr>
          <w:lang w:val="el-GR"/>
        </w:rPr>
      </w:pPr>
    </w:p>
    <w:p w14:paraId="11647073" w14:textId="77777777" w:rsidR="00CB097F" w:rsidRPr="001E4247" w:rsidRDefault="00CB097F" w:rsidP="00CB097F">
      <w:pPr>
        <w:spacing w:line="252" w:lineRule="auto"/>
        <w:jc w:val="left"/>
        <w:rPr>
          <w:lang w:val="el-GR"/>
        </w:rPr>
      </w:pPr>
    </w:p>
    <w:p w14:paraId="553A9DD4" w14:textId="77777777" w:rsidR="00CB097F" w:rsidRPr="001E4247" w:rsidRDefault="00CB097F" w:rsidP="00585243">
      <w:pPr>
        <w:rPr>
          <w:lang w:val="el-GR"/>
        </w:rPr>
      </w:pPr>
    </w:p>
    <w:p w14:paraId="44C5B4BE" w14:textId="77777777" w:rsidR="008338F0" w:rsidRPr="001E4247" w:rsidRDefault="003355E7">
      <w:pPr>
        <w:pStyle w:val="Heading2"/>
        <w:numPr>
          <w:ilvl w:val="0"/>
          <w:numId w:val="0"/>
        </w:numPr>
        <w:tabs>
          <w:tab w:val="clear" w:pos="567"/>
          <w:tab w:val="left" w:pos="0"/>
        </w:tabs>
        <w:rPr>
          <w:rFonts w:cs="Tahoma"/>
          <w:color w:val="000099"/>
          <w:lang w:val="el-GR"/>
        </w:rPr>
      </w:pPr>
      <w:bookmarkStart w:id="701" w:name="_Toc97194374"/>
      <w:bookmarkStart w:id="702" w:name="_Toc97194479"/>
      <w:bookmarkStart w:id="703" w:name="_Toc97205012"/>
      <w:bookmarkStart w:id="704" w:name="_Toc129705146"/>
      <w:bookmarkStart w:id="705" w:name="_Ref496624736"/>
      <w:bookmarkStart w:id="706" w:name="_Ref496624788"/>
      <w:r w:rsidRPr="001E4247">
        <w:rPr>
          <w:rFonts w:cs="Tahoma"/>
          <w:color w:val="000099"/>
          <w:lang w:val="el-GR"/>
        </w:rPr>
        <w:lastRenderedPageBreak/>
        <w:t xml:space="preserve">ΠΑΡΑΡΤΗΜΑ ΙΙI – </w:t>
      </w:r>
      <w:r w:rsidR="004A23B9" w:rsidRPr="001E4247">
        <w:rPr>
          <w:rFonts w:cs="Tahoma"/>
          <w:color w:val="000099"/>
          <w:lang w:val="el-GR"/>
        </w:rPr>
        <w:t>ΕΥΡΩΠΑΙΚΟ ΕΝΙΑΙΟ ΕΓΓΡΑΦΟ ΣΥΜΒΑΣΗΣ (ΕΕΕΣ)</w:t>
      </w:r>
      <w:bookmarkEnd w:id="701"/>
      <w:bookmarkEnd w:id="702"/>
      <w:bookmarkEnd w:id="703"/>
      <w:bookmarkEnd w:id="704"/>
      <w:r w:rsidR="004A23B9" w:rsidRPr="001E4247">
        <w:rPr>
          <w:rFonts w:cs="Tahoma"/>
          <w:color w:val="000099"/>
          <w:lang w:val="el-GR"/>
        </w:rPr>
        <w:t xml:space="preserve"> </w:t>
      </w:r>
      <w:bookmarkEnd w:id="705"/>
      <w:bookmarkEnd w:id="706"/>
    </w:p>
    <w:p w14:paraId="6FB3B7FC" w14:textId="77777777" w:rsidR="000F62F0" w:rsidRPr="001E4247" w:rsidRDefault="000F62F0" w:rsidP="003329FF">
      <w:pPr>
        <w:pStyle w:val="Heading4"/>
        <w:numPr>
          <w:ilvl w:val="0"/>
          <w:numId w:val="0"/>
        </w:numPr>
        <w:ind w:left="864" w:hanging="864"/>
        <w:rPr>
          <w:rFonts w:cs="Tahoma"/>
          <w:szCs w:val="22"/>
          <w:lang w:val="el-GR"/>
        </w:rPr>
      </w:pPr>
      <w:bookmarkStart w:id="707" w:name="_Ref510086970"/>
      <w:bookmarkStart w:id="708" w:name="_Toc97194375"/>
      <w:bookmarkStart w:id="709" w:name="_Toc97205013"/>
      <w:bookmarkStart w:id="710" w:name="_Toc129705147"/>
      <w:r w:rsidRPr="001E4247">
        <w:rPr>
          <w:rFonts w:cs="Tahoma"/>
          <w:szCs w:val="22"/>
          <w:lang w:val="el-GR"/>
        </w:rPr>
        <w:t>ΕΥΡΩΠΑΙΚΟ ΕΝΙΑΙΟ ΕΓΓΡΑΦΟ ΣΥΜΒΑΣΗΣ (ΕΕΕΣ)</w:t>
      </w:r>
      <w:bookmarkEnd w:id="707"/>
      <w:bookmarkEnd w:id="708"/>
      <w:bookmarkEnd w:id="709"/>
      <w:bookmarkEnd w:id="710"/>
      <w:r w:rsidRPr="001E4247">
        <w:rPr>
          <w:rFonts w:cs="Tahoma"/>
          <w:szCs w:val="22"/>
          <w:lang w:val="el-GR"/>
        </w:rPr>
        <w:t xml:space="preserve"> </w:t>
      </w:r>
    </w:p>
    <w:p w14:paraId="5CA62C04" w14:textId="77777777" w:rsidR="00A4737C" w:rsidRPr="001E4247" w:rsidRDefault="00A4737C" w:rsidP="00A4737C">
      <w:pPr>
        <w:pStyle w:val="normalwithoutspacing"/>
      </w:pPr>
      <w:r w:rsidRPr="001E4247">
        <w:t xml:space="preserve">Από τις 2-5-2019, οι αναθέτουσες αρχές συντάσσουν το ΕΕΕΣ με τη χρήση  της νέας ηλεκτρονικής υπηρεσίας </w:t>
      </w:r>
      <w:proofErr w:type="spellStart"/>
      <w:r w:rsidRPr="001E4247">
        <w:t>Promitheus</w:t>
      </w:r>
      <w:proofErr w:type="spellEnd"/>
      <w:r w:rsidRPr="001E4247">
        <w:t xml:space="preserve"> </w:t>
      </w:r>
      <w:proofErr w:type="spellStart"/>
      <w:r w:rsidRPr="001E4247">
        <w:t>ESPDint</w:t>
      </w:r>
      <w:proofErr w:type="spellEnd"/>
      <w:r w:rsidRPr="001E4247">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DF37DD3" w14:textId="77777777" w:rsidR="00A4737C" w:rsidRPr="001E4247" w:rsidRDefault="00A4737C" w:rsidP="00A4737C">
      <w:pPr>
        <w:pStyle w:val="normalwithoutspacing"/>
      </w:pPr>
      <w:r w:rsidRPr="001E4247">
        <w:t xml:space="preserve">Συνημμένα της παρούσας διακήρυξης περιλαμβάνονται: </w:t>
      </w:r>
    </w:p>
    <w:p w14:paraId="312F08D4" w14:textId="77777777" w:rsidR="00A4737C" w:rsidRPr="001E4247" w:rsidRDefault="00A4737C">
      <w:pPr>
        <w:pStyle w:val="normalwithoutspacing"/>
        <w:numPr>
          <w:ilvl w:val="0"/>
          <w:numId w:val="15"/>
        </w:numPr>
      </w:pPr>
      <w:r w:rsidRPr="001E4247">
        <w:t xml:space="preserve">Πρότυπο του Ευρωπαϊκού Ενιαίου Εγγράφου Σύμβασης (ΕΕΕΣ) της παρούσας διακήρυξης σε μορφή αρχείου </w:t>
      </w:r>
      <w:proofErr w:type="spellStart"/>
      <w:r w:rsidRPr="001E4247">
        <w:t>pdf</w:t>
      </w:r>
      <w:proofErr w:type="spellEnd"/>
      <w:r w:rsidRPr="001E4247">
        <w:t xml:space="preserve"> ψηφιακά υπογεγραμμένο, το οποίο αποτελεί αναπόσπαστο μέρος της διακήρυξης. </w:t>
      </w:r>
    </w:p>
    <w:p w14:paraId="74728C8C" w14:textId="77777777" w:rsidR="000309DB" w:rsidRPr="001E4247" w:rsidRDefault="00A4737C">
      <w:pPr>
        <w:pStyle w:val="normalwithoutspacing"/>
        <w:numPr>
          <w:ilvl w:val="0"/>
          <w:numId w:val="15"/>
        </w:numPr>
      </w:pPr>
      <w:r w:rsidRPr="001E4247">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1E4247">
        <w:t>.</w:t>
      </w:r>
      <w:r w:rsidRPr="001E4247">
        <w:t xml:space="preserve"> </w:t>
      </w:r>
    </w:p>
    <w:p w14:paraId="6986C766" w14:textId="77777777" w:rsidR="00A4737C" w:rsidRPr="001E4247" w:rsidRDefault="00A4737C" w:rsidP="00A05D2C">
      <w:pPr>
        <w:pStyle w:val="normalwithoutspacing"/>
        <w:numPr>
          <w:ilvl w:val="0"/>
          <w:numId w:val="15"/>
        </w:numPr>
      </w:pPr>
      <w:r w:rsidRPr="001E4247">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29C8DA9" w14:textId="77777777" w:rsidR="000F62F0" w:rsidRPr="001E4247" w:rsidRDefault="000F62F0">
      <w:pPr>
        <w:pStyle w:val="normalwithoutspacing"/>
        <w:rPr>
          <w:i/>
          <w:color w:val="5B9BD5"/>
        </w:rPr>
      </w:pPr>
    </w:p>
    <w:p w14:paraId="7AF38507" w14:textId="77777777" w:rsidR="008338F0" w:rsidRPr="001E4247" w:rsidRDefault="008338F0">
      <w:pPr>
        <w:pStyle w:val="normalwithoutspacing"/>
        <w:rPr>
          <w:i/>
          <w:color w:val="5B9BD5"/>
        </w:rPr>
      </w:pPr>
    </w:p>
    <w:p w14:paraId="4C0FCD6D" w14:textId="77777777" w:rsidR="00166662" w:rsidRPr="001E4247" w:rsidRDefault="00166662">
      <w:pPr>
        <w:pStyle w:val="normalwithoutspacing"/>
        <w:rPr>
          <w:i/>
          <w:color w:val="5B9BD5"/>
        </w:rPr>
      </w:pPr>
    </w:p>
    <w:p w14:paraId="1EEE6850" w14:textId="77777777" w:rsidR="00920D38" w:rsidRPr="001E4247" w:rsidRDefault="00920D38" w:rsidP="00920D38">
      <w:pPr>
        <w:rPr>
          <w:lang w:val="el-GR"/>
        </w:rPr>
      </w:pPr>
    </w:p>
    <w:p w14:paraId="00C99C77" w14:textId="77777777" w:rsidR="00920D38" w:rsidRPr="001E4247" w:rsidRDefault="00920D38" w:rsidP="00920D38">
      <w:pPr>
        <w:jc w:val="right"/>
        <w:rPr>
          <w:i/>
          <w:color w:val="5B9BD5"/>
          <w:lang w:val="el-GR"/>
        </w:rPr>
      </w:pPr>
    </w:p>
    <w:p w14:paraId="6B434877" w14:textId="31C74858" w:rsidR="00920D38" w:rsidRPr="001E4247" w:rsidRDefault="00920D38" w:rsidP="00920D38">
      <w:pPr>
        <w:rPr>
          <w:lang w:val="el-GR"/>
        </w:rPr>
        <w:sectPr w:rsidR="00920D38" w:rsidRPr="001E4247" w:rsidSect="00DF02B0">
          <w:pgSz w:w="11906" w:h="16838"/>
          <w:pgMar w:top="1134" w:right="1134" w:bottom="1134" w:left="1134" w:header="720" w:footer="709" w:gutter="0"/>
          <w:cols w:space="720"/>
          <w:titlePg/>
          <w:docGrid w:linePitch="360"/>
        </w:sectPr>
      </w:pPr>
    </w:p>
    <w:p w14:paraId="0F3FDEDE" w14:textId="77777777" w:rsidR="006E4901" w:rsidRPr="001E4247" w:rsidRDefault="003355E7" w:rsidP="00A05D2C">
      <w:pPr>
        <w:pStyle w:val="Heading2"/>
        <w:numPr>
          <w:ilvl w:val="0"/>
          <w:numId w:val="0"/>
        </w:numPr>
        <w:rPr>
          <w:rFonts w:cs="Tahoma"/>
          <w:lang w:val="el-GR"/>
        </w:rPr>
      </w:pPr>
      <w:bookmarkStart w:id="711" w:name="_Ref496624509"/>
      <w:bookmarkStart w:id="712" w:name="_Toc97194376"/>
      <w:bookmarkStart w:id="713" w:name="_Toc97194480"/>
      <w:bookmarkStart w:id="714" w:name="_Toc97205014"/>
      <w:bookmarkStart w:id="715" w:name="_Toc129705148"/>
      <w:r w:rsidRPr="001E4247">
        <w:rPr>
          <w:rFonts w:cs="Tahoma"/>
          <w:lang w:val="el-GR"/>
        </w:rPr>
        <w:lastRenderedPageBreak/>
        <w:t>ΠΑΡΑΡΤΗΜΑ Ι</w:t>
      </w:r>
      <w:r w:rsidRPr="001E4247">
        <w:rPr>
          <w:rFonts w:cs="Tahoma"/>
        </w:rPr>
        <w:t>V</w:t>
      </w:r>
      <w:r w:rsidRPr="001E4247">
        <w:rPr>
          <w:rFonts w:cs="Tahoma"/>
          <w:lang w:val="el-GR"/>
        </w:rPr>
        <w:t xml:space="preserve"> – </w:t>
      </w:r>
      <w:r w:rsidR="006E4901" w:rsidRPr="001E4247">
        <w:rPr>
          <w:rFonts w:cs="Tahoma"/>
          <w:lang w:val="el-GR"/>
        </w:rPr>
        <w:t>Υπόδειγμα Βιογραφικού Σημειώματος</w:t>
      </w:r>
      <w:bookmarkEnd w:id="711"/>
      <w:bookmarkEnd w:id="712"/>
      <w:bookmarkEnd w:id="713"/>
      <w:bookmarkEnd w:id="714"/>
      <w:bookmarkEnd w:id="715"/>
    </w:p>
    <w:tbl>
      <w:tblP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1E4247" w14:paraId="0DC8988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05591D7" w14:textId="77777777" w:rsidR="006E4901" w:rsidRPr="001E4247" w:rsidRDefault="006E4901" w:rsidP="008B4966">
            <w:pPr>
              <w:spacing w:line="276" w:lineRule="auto"/>
              <w:jc w:val="center"/>
              <w:rPr>
                <w:b/>
              </w:rPr>
            </w:pPr>
            <w:r w:rsidRPr="001E4247">
              <w:rPr>
                <w:b/>
              </w:rPr>
              <w:t>ΒΙΟΓΡΑΦΙΚΟ ΣΗΜΕΙΩΜΑ</w:t>
            </w:r>
          </w:p>
        </w:tc>
      </w:tr>
      <w:tr w:rsidR="006E4901" w:rsidRPr="001E4247" w14:paraId="12DEF0F9" w14:textId="77777777" w:rsidTr="008B4966">
        <w:tc>
          <w:tcPr>
            <w:tcW w:w="5000" w:type="pct"/>
            <w:gridSpan w:val="15"/>
          </w:tcPr>
          <w:p w14:paraId="638F7DEE" w14:textId="77777777" w:rsidR="006E4901" w:rsidRPr="001E4247" w:rsidRDefault="006E4901" w:rsidP="008B4966">
            <w:pPr>
              <w:spacing w:line="276" w:lineRule="auto"/>
            </w:pPr>
          </w:p>
        </w:tc>
      </w:tr>
      <w:tr w:rsidR="006E4901" w:rsidRPr="001E4247" w14:paraId="31FE600A" w14:textId="77777777" w:rsidTr="00A05D2C">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DCF4E50" w14:textId="77777777" w:rsidR="006E4901" w:rsidRPr="001E4247" w:rsidRDefault="006E4901" w:rsidP="008B4966">
            <w:pPr>
              <w:spacing w:line="276" w:lineRule="auto"/>
              <w:rPr>
                <w:b/>
              </w:rPr>
            </w:pPr>
            <w:r w:rsidRPr="001E4247">
              <w:rPr>
                <w:b/>
              </w:rPr>
              <w:t>ΠΡΟΣΩΠΙΚΑ ΣΤΟΙΧΕΙΑ</w:t>
            </w:r>
          </w:p>
        </w:tc>
        <w:tc>
          <w:tcPr>
            <w:tcW w:w="1821" w:type="pct"/>
            <w:gridSpan w:val="5"/>
            <w:vAlign w:val="center"/>
          </w:tcPr>
          <w:p w14:paraId="64FBFBF9" w14:textId="77777777" w:rsidR="006E4901" w:rsidRPr="001E4247" w:rsidRDefault="006E4901" w:rsidP="008B4966">
            <w:pPr>
              <w:spacing w:line="276" w:lineRule="auto"/>
            </w:pPr>
          </w:p>
        </w:tc>
      </w:tr>
      <w:tr w:rsidR="00D92F32" w:rsidRPr="001E4247" w14:paraId="6103F5F1" w14:textId="77777777" w:rsidTr="00676DEA">
        <w:tc>
          <w:tcPr>
            <w:tcW w:w="752" w:type="pct"/>
            <w:gridSpan w:val="2"/>
            <w:tcBorders>
              <w:top w:val="double" w:sz="6" w:space="0" w:color="auto"/>
              <w:left w:val="double" w:sz="6" w:space="0" w:color="auto"/>
              <w:bottom w:val="nil"/>
              <w:right w:val="nil"/>
            </w:tcBorders>
            <w:vAlign w:val="center"/>
          </w:tcPr>
          <w:p w14:paraId="06B73EA5" w14:textId="77777777" w:rsidR="006E4901" w:rsidRPr="001E4247" w:rsidRDefault="006E4901" w:rsidP="008B4966">
            <w:pPr>
              <w:spacing w:line="276" w:lineRule="auto"/>
              <w:rPr>
                <w:b/>
              </w:rPr>
            </w:pPr>
            <w:r w:rsidRPr="001E4247">
              <w:rPr>
                <w:b/>
              </w:rPr>
              <w:t>Επ</w:t>
            </w:r>
            <w:proofErr w:type="spellStart"/>
            <w:r w:rsidRPr="001E4247">
              <w:rPr>
                <w:b/>
              </w:rPr>
              <w:t>ώνυμο</w:t>
            </w:r>
            <w:proofErr w:type="spellEnd"/>
            <w:r w:rsidRPr="001E4247">
              <w:rPr>
                <w:b/>
              </w:rPr>
              <w:t>:</w:t>
            </w:r>
          </w:p>
        </w:tc>
        <w:tc>
          <w:tcPr>
            <w:tcW w:w="2427" w:type="pct"/>
            <w:gridSpan w:val="8"/>
            <w:tcBorders>
              <w:top w:val="double" w:sz="6" w:space="0" w:color="auto"/>
              <w:left w:val="nil"/>
              <w:bottom w:val="single" w:sz="6" w:space="0" w:color="auto"/>
              <w:right w:val="nil"/>
            </w:tcBorders>
            <w:vAlign w:val="center"/>
          </w:tcPr>
          <w:p w14:paraId="3EEAFFB5" w14:textId="77777777" w:rsidR="006E4901" w:rsidRPr="001E4247" w:rsidRDefault="006E4901" w:rsidP="008B4966">
            <w:pPr>
              <w:spacing w:line="276" w:lineRule="auto"/>
            </w:pPr>
          </w:p>
        </w:tc>
        <w:tc>
          <w:tcPr>
            <w:tcW w:w="660" w:type="pct"/>
            <w:tcBorders>
              <w:top w:val="double" w:sz="6" w:space="0" w:color="auto"/>
              <w:left w:val="nil"/>
              <w:bottom w:val="nil"/>
              <w:right w:val="nil"/>
            </w:tcBorders>
            <w:vAlign w:val="center"/>
          </w:tcPr>
          <w:p w14:paraId="58608C55" w14:textId="77777777" w:rsidR="006E4901" w:rsidRPr="001E4247" w:rsidRDefault="006E4901" w:rsidP="008B4966">
            <w:pPr>
              <w:spacing w:line="276" w:lineRule="auto"/>
              <w:rPr>
                <w:b/>
              </w:rPr>
            </w:pPr>
            <w:proofErr w:type="spellStart"/>
            <w:r w:rsidRPr="001E4247">
              <w:rPr>
                <w:b/>
              </w:rPr>
              <w:t>Όνομ</w:t>
            </w:r>
            <w:proofErr w:type="spellEnd"/>
            <w:r w:rsidRPr="001E4247">
              <w:rPr>
                <w:b/>
              </w:rPr>
              <w:t>α:</w:t>
            </w:r>
          </w:p>
        </w:tc>
        <w:tc>
          <w:tcPr>
            <w:tcW w:w="1161" w:type="pct"/>
            <w:gridSpan w:val="4"/>
            <w:tcBorders>
              <w:top w:val="double" w:sz="6" w:space="0" w:color="auto"/>
              <w:left w:val="nil"/>
              <w:bottom w:val="single" w:sz="6" w:space="0" w:color="auto"/>
              <w:right w:val="double" w:sz="6" w:space="0" w:color="auto"/>
            </w:tcBorders>
            <w:vAlign w:val="center"/>
          </w:tcPr>
          <w:p w14:paraId="0AF480F5" w14:textId="77777777" w:rsidR="006E4901" w:rsidRPr="001E4247" w:rsidRDefault="006E4901" w:rsidP="008B4966">
            <w:pPr>
              <w:spacing w:line="276" w:lineRule="auto"/>
            </w:pPr>
          </w:p>
        </w:tc>
      </w:tr>
      <w:tr w:rsidR="006E4901" w:rsidRPr="001E4247" w14:paraId="26DEBFB9"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6FFF0E91" w14:textId="77777777" w:rsidR="006E4901" w:rsidRPr="001E4247" w:rsidRDefault="006E4901" w:rsidP="008B4966">
            <w:pPr>
              <w:spacing w:line="276" w:lineRule="auto"/>
            </w:pPr>
          </w:p>
        </w:tc>
      </w:tr>
      <w:tr w:rsidR="006E4901" w:rsidRPr="001E4247" w14:paraId="5EC14656" w14:textId="77777777" w:rsidTr="00A05D2C">
        <w:tc>
          <w:tcPr>
            <w:tcW w:w="903" w:type="pct"/>
            <w:gridSpan w:val="3"/>
            <w:tcBorders>
              <w:top w:val="nil"/>
              <w:left w:val="double" w:sz="6" w:space="0" w:color="auto"/>
              <w:bottom w:val="nil"/>
              <w:right w:val="nil"/>
            </w:tcBorders>
            <w:vAlign w:val="center"/>
          </w:tcPr>
          <w:p w14:paraId="4A6DD72D" w14:textId="77777777" w:rsidR="006E4901" w:rsidRPr="001E4247" w:rsidRDefault="006E4901" w:rsidP="008B4966">
            <w:pPr>
              <w:spacing w:line="276" w:lineRule="auto"/>
              <w:rPr>
                <w:b/>
              </w:rPr>
            </w:pPr>
            <w:r w:rsidRPr="001E4247">
              <w:rPr>
                <w:b/>
              </w:rPr>
              <w:t>Πα</w:t>
            </w:r>
            <w:proofErr w:type="spellStart"/>
            <w:r w:rsidRPr="001E4247">
              <w:rPr>
                <w:b/>
              </w:rPr>
              <w:t>τρώνυμο</w:t>
            </w:r>
            <w:proofErr w:type="spellEnd"/>
            <w:r w:rsidRPr="001E4247">
              <w:rPr>
                <w:b/>
              </w:rPr>
              <w:t>:</w:t>
            </w:r>
          </w:p>
        </w:tc>
        <w:tc>
          <w:tcPr>
            <w:tcW w:w="2277" w:type="pct"/>
            <w:gridSpan w:val="7"/>
            <w:tcBorders>
              <w:top w:val="nil"/>
              <w:left w:val="nil"/>
              <w:bottom w:val="single" w:sz="6" w:space="0" w:color="auto"/>
              <w:right w:val="nil"/>
            </w:tcBorders>
            <w:vAlign w:val="center"/>
          </w:tcPr>
          <w:p w14:paraId="72E4B150" w14:textId="77777777" w:rsidR="006E4901" w:rsidRPr="001E4247" w:rsidRDefault="006E4901" w:rsidP="008B4966">
            <w:pPr>
              <w:spacing w:line="276" w:lineRule="auto"/>
            </w:pPr>
          </w:p>
        </w:tc>
        <w:tc>
          <w:tcPr>
            <w:tcW w:w="919" w:type="pct"/>
            <w:gridSpan w:val="3"/>
            <w:vAlign w:val="center"/>
          </w:tcPr>
          <w:p w14:paraId="4A732D58" w14:textId="77777777" w:rsidR="006E4901" w:rsidRPr="001E4247" w:rsidRDefault="006E4901" w:rsidP="008B4966">
            <w:pPr>
              <w:spacing w:line="276" w:lineRule="auto"/>
              <w:rPr>
                <w:b/>
              </w:rPr>
            </w:pPr>
            <w:proofErr w:type="spellStart"/>
            <w:r w:rsidRPr="001E4247">
              <w:rPr>
                <w:b/>
              </w:rPr>
              <w:t>Μητρώνυμο</w:t>
            </w:r>
            <w:proofErr w:type="spellEnd"/>
            <w:r w:rsidRPr="001E4247">
              <w:rPr>
                <w:b/>
              </w:rPr>
              <w:t>:</w:t>
            </w:r>
          </w:p>
        </w:tc>
        <w:tc>
          <w:tcPr>
            <w:tcW w:w="901" w:type="pct"/>
            <w:gridSpan w:val="2"/>
            <w:tcBorders>
              <w:top w:val="nil"/>
              <w:left w:val="nil"/>
              <w:bottom w:val="single" w:sz="6" w:space="0" w:color="auto"/>
              <w:right w:val="double" w:sz="6" w:space="0" w:color="auto"/>
            </w:tcBorders>
            <w:vAlign w:val="center"/>
          </w:tcPr>
          <w:p w14:paraId="3F9F565F" w14:textId="77777777" w:rsidR="006E4901" w:rsidRPr="001E4247" w:rsidRDefault="006E4901" w:rsidP="008B4966">
            <w:pPr>
              <w:spacing w:line="276" w:lineRule="auto"/>
            </w:pPr>
          </w:p>
        </w:tc>
      </w:tr>
      <w:tr w:rsidR="006E4901" w:rsidRPr="001E4247" w14:paraId="1A9CDFFD" w14:textId="77777777" w:rsidTr="008B4966">
        <w:tc>
          <w:tcPr>
            <w:tcW w:w="5000" w:type="pct"/>
            <w:gridSpan w:val="15"/>
            <w:tcBorders>
              <w:top w:val="nil"/>
              <w:left w:val="double" w:sz="6" w:space="0" w:color="auto"/>
              <w:bottom w:val="nil"/>
              <w:right w:val="double" w:sz="6" w:space="0" w:color="auto"/>
            </w:tcBorders>
            <w:vAlign w:val="center"/>
          </w:tcPr>
          <w:p w14:paraId="37B44A8D" w14:textId="77777777" w:rsidR="006E4901" w:rsidRPr="001E4247" w:rsidRDefault="006E4901" w:rsidP="008B4966">
            <w:pPr>
              <w:spacing w:line="276" w:lineRule="auto"/>
            </w:pPr>
          </w:p>
        </w:tc>
      </w:tr>
      <w:tr w:rsidR="006E4901" w:rsidRPr="001E4247" w14:paraId="0B608E2C" w14:textId="77777777" w:rsidTr="00A05D2C">
        <w:tc>
          <w:tcPr>
            <w:tcW w:w="996" w:type="pct"/>
            <w:gridSpan w:val="5"/>
            <w:tcBorders>
              <w:top w:val="nil"/>
              <w:left w:val="double" w:sz="6" w:space="0" w:color="auto"/>
              <w:bottom w:val="nil"/>
              <w:right w:val="nil"/>
            </w:tcBorders>
            <w:vAlign w:val="center"/>
          </w:tcPr>
          <w:p w14:paraId="0F499B72" w14:textId="77777777" w:rsidR="006E4901" w:rsidRPr="001E4247" w:rsidRDefault="006E4901" w:rsidP="008B4966">
            <w:pPr>
              <w:spacing w:line="276" w:lineRule="auto"/>
              <w:rPr>
                <w:b/>
              </w:rPr>
            </w:pPr>
            <w:proofErr w:type="spellStart"/>
            <w:r w:rsidRPr="001E4247">
              <w:rPr>
                <w:b/>
              </w:rPr>
              <w:t>Ημερομηνί</w:t>
            </w:r>
            <w:proofErr w:type="spellEnd"/>
            <w:r w:rsidRPr="001E4247">
              <w:rPr>
                <w:b/>
              </w:rPr>
              <w:t xml:space="preserve">α </w:t>
            </w:r>
            <w:proofErr w:type="spellStart"/>
            <w:r w:rsidRPr="001E4247">
              <w:rPr>
                <w:b/>
              </w:rPr>
              <w:t>Γέννησης</w:t>
            </w:r>
            <w:proofErr w:type="spellEnd"/>
            <w:r w:rsidRPr="001E4247">
              <w:rPr>
                <w:b/>
              </w:rPr>
              <w:t>:</w:t>
            </w:r>
          </w:p>
        </w:tc>
        <w:tc>
          <w:tcPr>
            <w:tcW w:w="2183" w:type="pct"/>
            <w:gridSpan w:val="5"/>
            <w:tcBorders>
              <w:top w:val="nil"/>
              <w:left w:val="nil"/>
              <w:bottom w:val="single" w:sz="6" w:space="0" w:color="auto"/>
              <w:right w:val="nil"/>
            </w:tcBorders>
            <w:vAlign w:val="center"/>
          </w:tcPr>
          <w:p w14:paraId="15DD102D" w14:textId="77777777" w:rsidR="006E4901" w:rsidRPr="001E4247" w:rsidRDefault="006E4901" w:rsidP="008B4966">
            <w:pPr>
              <w:spacing w:line="276" w:lineRule="auto"/>
            </w:pPr>
            <w:r w:rsidRPr="001E4247">
              <w:t>__ /__ / ____</w:t>
            </w:r>
          </w:p>
        </w:tc>
        <w:tc>
          <w:tcPr>
            <w:tcW w:w="1043" w:type="pct"/>
            <w:gridSpan w:val="4"/>
            <w:vAlign w:val="center"/>
          </w:tcPr>
          <w:p w14:paraId="5CC244D2" w14:textId="77777777" w:rsidR="006E4901" w:rsidRPr="001E4247" w:rsidRDefault="006E4901" w:rsidP="008B4966">
            <w:pPr>
              <w:spacing w:line="276" w:lineRule="auto"/>
              <w:rPr>
                <w:b/>
              </w:rPr>
            </w:pPr>
            <w:proofErr w:type="spellStart"/>
            <w:r w:rsidRPr="001E4247">
              <w:rPr>
                <w:b/>
              </w:rPr>
              <w:t>Τό</w:t>
            </w:r>
            <w:proofErr w:type="spellEnd"/>
            <w:r w:rsidRPr="001E4247">
              <w:rPr>
                <w:b/>
              </w:rPr>
              <w:t xml:space="preserve">πος </w:t>
            </w:r>
            <w:proofErr w:type="spellStart"/>
            <w:r w:rsidRPr="001E4247">
              <w:rPr>
                <w:b/>
              </w:rPr>
              <w:t>Γέννησης</w:t>
            </w:r>
            <w:proofErr w:type="spellEnd"/>
            <w:r w:rsidRPr="001E4247">
              <w:rPr>
                <w:b/>
              </w:rPr>
              <w:t>:</w:t>
            </w:r>
          </w:p>
        </w:tc>
        <w:tc>
          <w:tcPr>
            <w:tcW w:w="778" w:type="pct"/>
            <w:tcBorders>
              <w:top w:val="nil"/>
              <w:left w:val="nil"/>
              <w:bottom w:val="single" w:sz="6" w:space="0" w:color="auto"/>
              <w:right w:val="double" w:sz="6" w:space="0" w:color="auto"/>
            </w:tcBorders>
            <w:vAlign w:val="center"/>
          </w:tcPr>
          <w:p w14:paraId="23D70827" w14:textId="77777777" w:rsidR="006E4901" w:rsidRPr="001E4247" w:rsidRDefault="006E4901" w:rsidP="008B4966">
            <w:pPr>
              <w:spacing w:line="276" w:lineRule="auto"/>
            </w:pPr>
          </w:p>
        </w:tc>
      </w:tr>
      <w:tr w:rsidR="006E4901" w:rsidRPr="001E4247" w14:paraId="786997B7" w14:textId="77777777" w:rsidTr="008B4966">
        <w:tc>
          <w:tcPr>
            <w:tcW w:w="5000" w:type="pct"/>
            <w:gridSpan w:val="15"/>
            <w:tcBorders>
              <w:top w:val="nil"/>
              <w:left w:val="double" w:sz="6" w:space="0" w:color="auto"/>
              <w:bottom w:val="nil"/>
              <w:right w:val="double" w:sz="6" w:space="0" w:color="auto"/>
            </w:tcBorders>
            <w:vAlign w:val="center"/>
          </w:tcPr>
          <w:p w14:paraId="123AE4D6" w14:textId="77777777" w:rsidR="006E4901" w:rsidRPr="001E4247" w:rsidRDefault="006E4901" w:rsidP="008B4966">
            <w:pPr>
              <w:spacing w:line="276" w:lineRule="auto"/>
            </w:pPr>
          </w:p>
        </w:tc>
      </w:tr>
      <w:tr w:rsidR="006E4901" w:rsidRPr="001E4247" w14:paraId="1E4F5421" w14:textId="77777777" w:rsidTr="00A05D2C">
        <w:tc>
          <w:tcPr>
            <w:tcW w:w="1247" w:type="pct"/>
            <w:gridSpan w:val="8"/>
            <w:tcBorders>
              <w:top w:val="nil"/>
              <w:left w:val="double" w:sz="6" w:space="0" w:color="auto"/>
              <w:bottom w:val="nil"/>
              <w:right w:val="nil"/>
            </w:tcBorders>
            <w:vAlign w:val="center"/>
          </w:tcPr>
          <w:p w14:paraId="05EE4D9B" w14:textId="77777777" w:rsidR="006E4901" w:rsidRPr="001E4247" w:rsidRDefault="006E4901" w:rsidP="008B4966">
            <w:pPr>
              <w:spacing w:line="276" w:lineRule="auto"/>
              <w:rPr>
                <w:b/>
              </w:rPr>
            </w:pPr>
            <w:proofErr w:type="spellStart"/>
            <w:r w:rsidRPr="001E4247">
              <w:rPr>
                <w:b/>
              </w:rPr>
              <w:t>Τηλέφωνο</w:t>
            </w:r>
            <w:proofErr w:type="spellEnd"/>
            <w:r w:rsidRPr="001E4247">
              <w:rPr>
                <w:b/>
              </w:rPr>
              <w:t>:</w:t>
            </w:r>
          </w:p>
        </w:tc>
        <w:tc>
          <w:tcPr>
            <w:tcW w:w="1932" w:type="pct"/>
            <w:gridSpan w:val="2"/>
            <w:tcBorders>
              <w:top w:val="nil"/>
              <w:left w:val="nil"/>
              <w:bottom w:val="single" w:sz="6" w:space="0" w:color="auto"/>
              <w:right w:val="nil"/>
            </w:tcBorders>
            <w:vAlign w:val="center"/>
          </w:tcPr>
          <w:p w14:paraId="2223EC2E" w14:textId="77777777" w:rsidR="006E4901" w:rsidRPr="001E4247" w:rsidRDefault="006E4901" w:rsidP="008B4966">
            <w:pPr>
              <w:spacing w:line="276" w:lineRule="auto"/>
            </w:pPr>
          </w:p>
        </w:tc>
        <w:tc>
          <w:tcPr>
            <w:tcW w:w="868" w:type="pct"/>
            <w:gridSpan w:val="2"/>
            <w:vAlign w:val="center"/>
          </w:tcPr>
          <w:p w14:paraId="57287561" w14:textId="77777777" w:rsidR="006E4901" w:rsidRPr="001E4247" w:rsidRDefault="006E4901" w:rsidP="008B4966">
            <w:pPr>
              <w:spacing w:line="276" w:lineRule="auto"/>
              <w:rPr>
                <w:b/>
              </w:rPr>
            </w:pPr>
            <w:r w:rsidRPr="001E4247">
              <w:rPr>
                <w:b/>
              </w:rPr>
              <w:t>E-mail:</w:t>
            </w:r>
          </w:p>
        </w:tc>
        <w:tc>
          <w:tcPr>
            <w:tcW w:w="952" w:type="pct"/>
            <w:gridSpan w:val="3"/>
            <w:tcBorders>
              <w:top w:val="nil"/>
              <w:left w:val="nil"/>
              <w:bottom w:val="single" w:sz="6" w:space="0" w:color="auto"/>
              <w:right w:val="double" w:sz="6" w:space="0" w:color="auto"/>
            </w:tcBorders>
            <w:vAlign w:val="center"/>
          </w:tcPr>
          <w:p w14:paraId="462BEDD1" w14:textId="77777777" w:rsidR="006E4901" w:rsidRPr="001E4247" w:rsidRDefault="006E4901" w:rsidP="008B4966">
            <w:pPr>
              <w:spacing w:line="276" w:lineRule="auto"/>
            </w:pPr>
          </w:p>
        </w:tc>
      </w:tr>
      <w:tr w:rsidR="006E4901" w:rsidRPr="001E4247" w14:paraId="1E5A2248" w14:textId="77777777" w:rsidTr="00A05D2C">
        <w:tc>
          <w:tcPr>
            <w:tcW w:w="1247" w:type="pct"/>
            <w:gridSpan w:val="8"/>
            <w:tcBorders>
              <w:top w:val="nil"/>
              <w:left w:val="double" w:sz="6" w:space="0" w:color="auto"/>
              <w:bottom w:val="nil"/>
              <w:right w:val="nil"/>
            </w:tcBorders>
            <w:vAlign w:val="center"/>
          </w:tcPr>
          <w:p w14:paraId="645B2A5C" w14:textId="77777777" w:rsidR="006E4901" w:rsidRPr="001E4247" w:rsidRDefault="006E4901" w:rsidP="008B4966">
            <w:pPr>
              <w:spacing w:line="276" w:lineRule="auto"/>
              <w:rPr>
                <w:b/>
              </w:rPr>
            </w:pPr>
            <w:r w:rsidRPr="001E4247">
              <w:rPr>
                <w:b/>
              </w:rPr>
              <w:t>Fax:</w:t>
            </w:r>
          </w:p>
        </w:tc>
        <w:tc>
          <w:tcPr>
            <w:tcW w:w="1932" w:type="pct"/>
            <w:gridSpan w:val="2"/>
            <w:tcBorders>
              <w:top w:val="nil"/>
              <w:left w:val="nil"/>
              <w:bottom w:val="single" w:sz="6" w:space="0" w:color="auto"/>
              <w:right w:val="nil"/>
            </w:tcBorders>
            <w:vAlign w:val="center"/>
          </w:tcPr>
          <w:p w14:paraId="18750A5A" w14:textId="77777777" w:rsidR="006E4901" w:rsidRPr="001E4247" w:rsidRDefault="006E4901" w:rsidP="008B4966">
            <w:pPr>
              <w:spacing w:line="276" w:lineRule="auto"/>
            </w:pPr>
          </w:p>
        </w:tc>
        <w:tc>
          <w:tcPr>
            <w:tcW w:w="868" w:type="pct"/>
            <w:gridSpan w:val="2"/>
            <w:vAlign w:val="center"/>
          </w:tcPr>
          <w:p w14:paraId="5D1AECFE" w14:textId="77777777" w:rsidR="006E4901" w:rsidRPr="001E4247" w:rsidRDefault="006E4901" w:rsidP="008B4966">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6D02C55B" w14:textId="77777777" w:rsidR="006E4901" w:rsidRPr="001E4247" w:rsidRDefault="006E4901" w:rsidP="008B4966">
            <w:pPr>
              <w:spacing w:line="276" w:lineRule="auto"/>
            </w:pPr>
          </w:p>
        </w:tc>
      </w:tr>
      <w:tr w:rsidR="006E4901" w:rsidRPr="001E4247" w14:paraId="67FE213A" w14:textId="77777777" w:rsidTr="00A05D2C">
        <w:tc>
          <w:tcPr>
            <w:tcW w:w="1080" w:type="pct"/>
            <w:gridSpan w:val="6"/>
            <w:tcBorders>
              <w:top w:val="nil"/>
              <w:left w:val="double" w:sz="6" w:space="0" w:color="auto"/>
              <w:bottom w:val="nil"/>
              <w:right w:val="nil"/>
            </w:tcBorders>
            <w:vAlign w:val="center"/>
          </w:tcPr>
          <w:p w14:paraId="02E1DF21" w14:textId="77777777" w:rsidR="006E4901" w:rsidRPr="001E4247" w:rsidRDefault="006E4901" w:rsidP="008B4966">
            <w:pPr>
              <w:spacing w:line="276" w:lineRule="auto"/>
            </w:pPr>
          </w:p>
        </w:tc>
        <w:tc>
          <w:tcPr>
            <w:tcW w:w="2100" w:type="pct"/>
            <w:gridSpan w:val="4"/>
            <w:vAlign w:val="center"/>
          </w:tcPr>
          <w:p w14:paraId="2E39A698" w14:textId="77777777" w:rsidR="006E4901" w:rsidRPr="001E4247" w:rsidRDefault="006E4901" w:rsidP="008B4966">
            <w:pPr>
              <w:spacing w:line="276" w:lineRule="auto"/>
            </w:pPr>
          </w:p>
        </w:tc>
        <w:tc>
          <w:tcPr>
            <w:tcW w:w="1043" w:type="pct"/>
            <w:gridSpan w:val="4"/>
            <w:vAlign w:val="center"/>
          </w:tcPr>
          <w:p w14:paraId="74B8D223" w14:textId="77777777" w:rsidR="006E4901" w:rsidRPr="001E4247" w:rsidRDefault="006E4901" w:rsidP="008B4966">
            <w:pPr>
              <w:spacing w:line="276" w:lineRule="auto"/>
            </w:pPr>
          </w:p>
        </w:tc>
        <w:tc>
          <w:tcPr>
            <w:tcW w:w="778" w:type="pct"/>
            <w:tcBorders>
              <w:top w:val="nil"/>
              <w:left w:val="nil"/>
              <w:bottom w:val="nil"/>
              <w:right w:val="double" w:sz="6" w:space="0" w:color="auto"/>
            </w:tcBorders>
            <w:vAlign w:val="center"/>
          </w:tcPr>
          <w:p w14:paraId="71626D0B" w14:textId="77777777" w:rsidR="006E4901" w:rsidRPr="001E4247" w:rsidRDefault="006E4901" w:rsidP="008B4966">
            <w:pPr>
              <w:spacing w:line="276" w:lineRule="auto"/>
            </w:pPr>
          </w:p>
        </w:tc>
      </w:tr>
      <w:tr w:rsidR="006E4901" w:rsidRPr="001E4247" w14:paraId="28A83804" w14:textId="77777777" w:rsidTr="00A05D2C">
        <w:tc>
          <w:tcPr>
            <w:tcW w:w="1163" w:type="pct"/>
            <w:gridSpan w:val="7"/>
            <w:tcBorders>
              <w:top w:val="nil"/>
              <w:left w:val="double" w:sz="6" w:space="0" w:color="auto"/>
              <w:bottom w:val="nil"/>
              <w:right w:val="nil"/>
            </w:tcBorders>
            <w:vAlign w:val="center"/>
          </w:tcPr>
          <w:p w14:paraId="1B4D8D02" w14:textId="77777777" w:rsidR="006E4901" w:rsidRPr="001E4247" w:rsidRDefault="006E4901" w:rsidP="008B4966">
            <w:pPr>
              <w:spacing w:line="276" w:lineRule="auto"/>
              <w:rPr>
                <w:b/>
              </w:rPr>
            </w:pPr>
            <w:proofErr w:type="spellStart"/>
            <w:r w:rsidRPr="001E4247">
              <w:rPr>
                <w:b/>
              </w:rPr>
              <w:t>Διεύθυνση</w:t>
            </w:r>
            <w:proofErr w:type="spellEnd"/>
            <w:r w:rsidRPr="001E4247">
              <w:rPr>
                <w:b/>
              </w:rPr>
              <w:t xml:space="preserve"> Κα</w:t>
            </w:r>
            <w:proofErr w:type="spellStart"/>
            <w:r w:rsidRPr="001E4247">
              <w:rPr>
                <w:b/>
              </w:rPr>
              <w:t>τοικί</w:t>
            </w:r>
            <w:proofErr w:type="spellEnd"/>
            <w:r w:rsidRPr="001E4247">
              <w:rPr>
                <w:b/>
              </w:rPr>
              <w:t>ας:</w:t>
            </w:r>
          </w:p>
        </w:tc>
        <w:tc>
          <w:tcPr>
            <w:tcW w:w="2016" w:type="pct"/>
            <w:gridSpan w:val="3"/>
            <w:tcBorders>
              <w:top w:val="nil"/>
              <w:left w:val="nil"/>
              <w:bottom w:val="single" w:sz="6" w:space="0" w:color="auto"/>
              <w:right w:val="nil"/>
            </w:tcBorders>
            <w:vAlign w:val="center"/>
          </w:tcPr>
          <w:p w14:paraId="09273E87" w14:textId="77777777" w:rsidR="006E4901" w:rsidRPr="001E4247" w:rsidRDefault="006E4901" w:rsidP="008B4966">
            <w:pPr>
              <w:spacing w:line="276" w:lineRule="auto"/>
            </w:pPr>
          </w:p>
        </w:tc>
        <w:tc>
          <w:tcPr>
            <w:tcW w:w="1043" w:type="pct"/>
            <w:gridSpan w:val="4"/>
            <w:tcBorders>
              <w:top w:val="nil"/>
              <w:left w:val="nil"/>
              <w:bottom w:val="single" w:sz="6" w:space="0" w:color="auto"/>
              <w:right w:val="nil"/>
            </w:tcBorders>
            <w:vAlign w:val="center"/>
          </w:tcPr>
          <w:p w14:paraId="41966861" w14:textId="77777777" w:rsidR="006E4901" w:rsidRPr="001E4247"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422F38F0" w14:textId="77777777" w:rsidR="006E4901" w:rsidRPr="001E4247" w:rsidRDefault="006E4901" w:rsidP="008B4966">
            <w:pPr>
              <w:spacing w:line="276" w:lineRule="auto"/>
            </w:pPr>
          </w:p>
        </w:tc>
      </w:tr>
      <w:tr w:rsidR="006E4901" w:rsidRPr="001E4247" w14:paraId="38D159C6" w14:textId="77777777" w:rsidTr="00A05D2C">
        <w:tc>
          <w:tcPr>
            <w:tcW w:w="1163" w:type="pct"/>
            <w:gridSpan w:val="7"/>
            <w:tcBorders>
              <w:top w:val="nil"/>
              <w:left w:val="double" w:sz="6" w:space="0" w:color="auto"/>
              <w:bottom w:val="nil"/>
              <w:right w:val="nil"/>
            </w:tcBorders>
            <w:vAlign w:val="center"/>
          </w:tcPr>
          <w:p w14:paraId="5879A959" w14:textId="77777777" w:rsidR="006E4901" w:rsidRPr="001E4247" w:rsidRDefault="006E4901" w:rsidP="008B4966">
            <w:pPr>
              <w:spacing w:line="276" w:lineRule="auto"/>
            </w:pPr>
          </w:p>
        </w:tc>
        <w:tc>
          <w:tcPr>
            <w:tcW w:w="2016" w:type="pct"/>
            <w:gridSpan w:val="3"/>
            <w:tcBorders>
              <w:top w:val="nil"/>
              <w:left w:val="nil"/>
              <w:bottom w:val="single" w:sz="6" w:space="0" w:color="auto"/>
              <w:right w:val="nil"/>
            </w:tcBorders>
            <w:vAlign w:val="center"/>
          </w:tcPr>
          <w:p w14:paraId="4E62A881" w14:textId="77777777" w:rsidR="006E4901" w:rsidRPr="001E4247" w:rsidRDefault="006E4901" w:rsidP="008B4966">
            <w:pPr>
              <w:spacing w:line="276" w:lineRule="auto"/>
            </w:pPr>
          </w:p>
        </w:tc>
        <w:tc>
          <w:tcPr>
            <w:tcW w:w="1043" w:type="pct"/>
            <w:gridSpan w:val="4"/>
            <w:tcBorders>
              <w:top w:val="nil"/>
              <w:left w:val="nil"/>
              <w:bottom w:val="single" w:sz="6" w:space="0" w:color="auto"/>
              <w:right w:val="nil"/>
            </w:tcBorders>
            <w:vAlign w:val="center"/>
          </w:tcPr>
          <w:p w14:paraId="39E7294A" w14:textId="77777777" w:rsidR="006E4901" w:rsidRPr="001E4247"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7427E035" w14:textId="77777777" w:rsidR="006E4901" w:rsidRPr="001E4247" w:rsidRDefault="006E4901" w:rsidP="008B4966">
            <w:pPr>
              <w:spacing w:line="276" w:lineRule="auto"/>
            </w:pPr>
          </w:p>
        </w:tc>
      </w:tr>
      <w:tr w:rsidR="006E4901" w:rsidRPr="001E4247" w14:paraId="3314FBAD" w14:textId="77777777" w:rsidTr="00A05D2C">
        <w:tc>
          <w:tcPr>
            <w:tcW w:w="1080" w:type="pct"/>
            <w:gridSpan w:val="6"/>
            <w:tcBorders>
              <w:top w:val="nil"/>
              <w:left w:val="double" w:sz="6" w:space="0" w:color="auto"/>
              <w:bottom w:val="double" w:sz="6" w:space="0" w:color="auto"/>
              <w:right w:val="nil"/>
            </w:tcBorders>
            <w:vAlign w:val="center"/>
          </w:tcPr>
          <w:p w14:paraId="526DD8F8" w14:textId="77777777" w:rsidR="006E4901" w:rsidRPr="001E4247" w:rsidRDefault="006E4901" w:rsidP="008B4966">
            <w:pPr>
              <w:spacing w:line="276" w:lineRule="auto"/>
            </w:pPr>
          </w:p>
        </w:tc>
        <w:tc>
          <w:tcPr>
            <w:tcW w:w="2100" w:type="pct"/>
            <w:gridSpan w:val="4"/>
            <w:tcBorders>
              <w:top w:val="nil"/>
              <w:left w:val="nil"/>
              <w:bottom w:val="double" w:sz="6" w:space="0" w:color="auto"/>
              <w:right w:val="nil"/>
            </w:tcBorders>
            <w:vAlign w:val="center"/>
          </w:tcPr>
          <w:p w14:paraId="5B298C57" w14:textId="77777777" w:rsidR="006E4901" w:rsidRPr="001E4247" w:rsidRDefault="006E4901" w:rsidP="008B4966">
            <w:pPr>
              <w:spacing w:line="276" w:lineRule="auto"/>
            </w:pPr>
          </w:p>
        </w:tc>
        <w:tc>
          <w:tcPr>
            <w:tcW w:w="1043" w:type="pct"/>
            <w:gridSpan w:val="4"/>
            <w:tcBorders>
              <w:top w:val="nil"/>
              <w:left w:val="nil"/>
              <w:bottom w:val="double" w:sz="6" w:space="0" w:color="auto"/>
              <w:right w:val="nil"/>
            </w:tcBorders>
            <w:vAlign w:val="center"/>
          </w:tcPr>
          <w:p w14:paraId="63F9D52C" w14:textId="77777777" w:rsidR="006E4901" w:rsidRPr="001E4247" w:rsidRDefault="006E4901" w:rsidP="008B4966">
            <w:pPr>
              <w:spacing w:line="276" w:lineRule="auto"/>
            </w:pPr>
          </w:p>
        </w:tc>
        <w:tc>
          <w:tcPr>
            <w:tcW w:w="778" w:type="pct"/>
            <w:tcBorders>
              <w:top w:val="nil"/>
              <w:left w:val="nil"/>
              <w:bottom w:val="double" w:sz="6" w:space="0" w:color="auto"/>
              <w:right w:val="double" w:sz="6" w:space="0" w:color="auto"/>
            </w:tcBorders>
            <w:vAlign w:val="center"/>
          </w:tcPr>
          <w:p w14:paraId="0273E496" w14:textId="77777777" w:rsidR="006E4901" w:rsidRPr="001E4247" w:rsidRDefault="006E4901" w:rsidP="008B4966">
            <w:pPr>
              <w:spacing w:line="276" w:lineRule="auto"/>
            </w:pPr>
          </w:p>
        </w:tc>
      </w:tr>
      <w:tr w:rsidR="006E4901" w:rsidRPr="001E4247" w14:paraId="14B488C8" w14:textId="77777777" w:rsidTr="008B4966">
        <w:tc>
          <w:tcPr>
            <w:tcW w:w="5000" w:type="pct"/>
            <w:gridSpan w:val="15"/>
          </w:tcPr>
          <w:p w14:paraId="4707E3A2" w14:textId="77777777" w:rsidR="006E4901" w:rsidRPr="001E4247" w:rsidRDefault="006E4901" w:rsidP="008B4966">
            <w:pPr>
              <w:spacing w:line="276" w:lineRule="auto"/>
            </w:pPr>
          </w:p>
        </w:tc>
      </w:tr>
      <w:tr w:rsidR="006E4901" w:rsidRPr="001E4247" w14:paraId="16C721DC" w14:textId="77777777" w:rsidTr="00A05D2C">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6CF02CB5" w14:textId="77777777" w:rsidR="006E4901" w:rsidRPr="001E4247" w:rsidRDefault="006E4901" w:rsidP="008B4966">
            <w:pPr>
              <w:spacing w:line="276" w:lineRule="auto"/>
              <w:rPr>
                <w:b/>
              </w:rPr>
            </w:pPr>
            <w:r w:rsidRPr="001E4247">
              <w:rPr>
                <w:b/>
              </w:rPr>
              <w:t>ΕΚΠΑΙΔΕΥΣΗ</w:t>
            </w:r>
          </w:p>
        </w:tc>
        <w:tc>
          <w:tcPr>
            <w:tcW w:w="4025" w:type="pct"/>
            <w:gridSpan w:val="11"/>
          </w:tcPr>
          <w:p w14:paraId="54F0039B" w14:textId="77777777" w:rsidR="006E4901" w:rsidRPr="001E4247" w:rsidRDefault="006E4901" w:rsidP="008B4966">
            <w:pPr>
              <w:spacing w:line="276" w:lineRule="auto"/>
            </w:pPr>
          </w:p>
        </w:tc>
      </w:tr>
      <w:tr w:rsidR="006E4901" w:rsidRPr="001E4247" w14:paraId="0E00D0AE" w14:textId="77777777" w:rsidTr="00A05D2C">
        <w:tc>
          <w:tcPr>
            <w:tcW w:w="1256" w:type="pct"/>
            <w:gridSpan w:val="9"/>
            <w:tcBorders>
              <w:top w:val="double" w:sz="6" w:space="0" w:color="auto"/>
              <w:left w:val="double" w:sz="6" w:space="0" w:color="auto"/>
              <w:bottom w:val="nil"/>
              <w:right w:val="single" w:sz="6" w:space="0" w:color="auto"/>
            </w:tcBorders>
            <w:vAlign w:val="center"/>
          </w:tcPr>
          <w:p w14:paraId="706AB283" w14:textId="77777777" w:rsidR="006E4901" w:rsidRPr="001E4247" w:rsidRDefault="006E4901" w:rsidP="008B4966">
            <w:pPr>
              <w:spacing w:line="276" w:lineRule="auto"/>
              <w:jc w:val="center"/>
              <w:rPr>
                <w:b/>
              </w:rPr>
            </w:pPr>
            <w:proofErr w:type="spellStart"/>
            <w:r w:rsidRPr="001E4247">
              <w:rPr>
                <w:b/>
              </w:rPr>
              <w:t>Όνομ</w:t>
            </w:r>
            <w:proofErr w:type="spellEnd"/>
            <w:r w:rsidRPr="001E4247">
              <w:rPr>
                <w:b/>
              </w:rPr>
              <w:t xml:space="preserve">α </w:t>
            </w:r>
            <w:proofErr w:type="spellStart"/>
            <w:r w:rsidRPr="001E4247">
              <w:rPr>
                <w:b/>
              </w:rPr>
              <w:t>Ιδρύμ</w:t>
            </w:r>
            <w:proofErr w:type="spellEnd"/>
            <w:r w:rsidRPr="001E4247">
              <w:rPr>
                <w:b/>
              </w:rPr>
              <w:t>ατος</w:t>
            </w:r>
          </w:p>
        </w:tc>
        <w:tc>
          <w:tcPr>
            <w:tcW w:w="1924" w:type="pct"/>
            <w:tcBorders>
              <w:top w:val="double" w:sz="6" w:space="0" w:color="auto"/>
              <w:left w:val="nil"/>
              <w:bottom w:val="nil"/>
              <w:right w:val="single" w:sz="6" w:space="0" w:color="auto"/>
            </w:tcBorders>
            <w:vAlign w:val="center"/>
          </w:tcPr>
          <w:p w14:paraId="484F3144" w14:textId="77777777" w:rsidR="006E4901" w:rsidRPr="001E4247" w:rsidRDefault="006E4901" w:rsidP="008B4966">
            <w:pPr>
              <w:spacing w:line="276" w:lineRule="auto"/>
              <w:jc w:val="center"/>
              <w:rPr>
                <w:b/>
              </w:rPr>
            </w:pPr>
            <w:proofErr w:type="spellStart"/>
            <w:r w:rsidRPr="001E4247">
              <w:rPr>
                <w:b/>
              </w:rPr>
              <w:t>Τίτλος</w:t>
            </w:r>
            <w:proofErr w:type="spellEnd"/>
            <w:r w:rsidRPr="001E4247">
              <w:rPr>
                <w:b/>
              </w:rPr>
              <w:t xml:space="preserve"> </w:t>
            </w:r>
            <w:proofErr w:type="spellStart"/>
            <w:r w:rsidRPr="001E4247">
              <w:rPr>
                <w:b/>
              </w:rPr>
              <w:t>Πτυχίου</w:t>
            </w:r>
            <w:proofErr w:type="spellEnd"/>
          </w:p>
        </w:tc>
        <w:tc>
          <w:tcPr>
            <w:tcW w:w="1043" w:type="pct"/>
            <w:gridSpan w:val="4"/>
            <w:tcBorders>
              <w:top w:val="double" w:sz="6" w:space="0" w:color="auto"/>
              <w:left w:val="nil"/>
              <w:bottom w:val="nil"/>
              <w:right w:val="single" w:sz="6" w:space="0" w:color="auto"/>
            </w:tcBorders>
            <w:vAlign w:val="center"/>
          </w:tcPr>
          <w:p w14:paraId="2121EA47" w14:textId="77777777" w:rsidR="006E4901" w:rsidRPr="001E4247" w:rsidRDefault="006E4901" w:rsidP="008B4966">
            <w:pPr>
              <w:spacing w:line="276" w:lineRule="auto"/>
              <w:jc w:val="center"/>
              <w:rPr>
                <w:b/>
              </w:rPr>
            </w:pPr>
            <w:proofErr w:type="spellStart"/>
            <w:r w:rsidRPr="001E4247">
              <w:rPr>
                <w:b/>
              </w:rPr>
              <w:t>Ειδικότητ</w:t>
            </w:r>
            <w:proofErr w:type="spellEnd"/>
            <w:r w:rsidRPr="001E4247">
              <w:rPr>
                <w:b/>
              </w:rPr>
              <w:t>α</w:t>
            </w:r>
          </w:p>
        </w:tc>
        <w:tc>
          <w:tcPr>
            <w:tcW w:w="778" w:type="pct"/>
            <w:tcBorders>
              <w:top w:val="double" w:sz="6" w:space="0" w:color="auto"/>
              <w:left w:val="nil"/>
              <w:bottom w:val="nil"/>
              <w:right w:val="double" w:sz="6" w:space="0" w:color="auto"/>
            </w:tcBorders>
            <w:vAlign w:val="center"/>
          </w:tcPr>
          <w:p w14:paraId="2D2560D7" w14:textId="77777777" w:rsidR="006E4901" w:rsidRPr="001E4247" w:rsidRDefault="006E4901" w:rsidP="008B4966">
            <w:pPr>
              <w:spacing w:line="276" w:lineRule="auto"/>
              <w:jc w:val="center"/>
              <w:rPr>
                <w:b/>
              </w:rPr>
            </w:pPr>
            <w:proofErr w:type="spellStart"/>
            <w:r w:rsidRPr="001E4247">
              <w:rPr>
                <w:b/>
              </w:rPr>
              <w:t>Ημερομηνί</w:t>
            </w:r>
            <w:proofErr w:type="spellEnd"/>
            <w:r w:rsidRPr="001E4247">
              <w:rPr>
                <w:b/>
              </w:rPr>
              <w:t>α Απ</w:t>
            </w:r>
            <w:proofErr w:type="spellStart"/>
            <w:r w:rsidRPr="001E4247">
              <w:rPr>
                <w:b/>
              </w:rPr>
              <w:t>όκτησης</w:t>
            </w:r>
            <w:proofErr w:type="spellEnd"/>
            <w:r w:rsidRPr="001E4247">
              <w:rPr>
                <w:b/>
              </w:rPr>
              <w:t xml:space="preserve"> </w:t>
            </w:r>
            <w:proofErr w:type="spellStart"/>
            <w:r w:rsidRPr="001E4247">
              <w:rPr>
                <w:b/>
              </w:rPr>
              <w:t>Πτυχίου</w:t>
            </w:r>
            <w:proofErr w:type="spellEnd"/>
          </w:p>
        </w:tc>
      </w:tr>
      <w:tr w:rsidR="006E4901" w:rsidRPr="001E4247" w14:paraId="64AE7C98" w14:textId="77777777" w:rsidTr="00A05D2C">
        <w:tc>
          <w:tcPr>
            <w:tcW w:w="1256" w:type="pct"/>
            <w:gridSpan w:val="9"/>
            <w:tcBorders>
              <w:top w:val="double" w:sz="6" w:space="0" w:color="auto"/>
              <w:left w:val="double" w:sz="6" w:space="0" w:color="auto"/>
              <w:bottom w:val="single" w:sz="6" w:space="0" w:color="auto"/>
              <w:right w:val="single" w:sz="6" w:space="0" w:color="auto"/>
            </w:tcBorders>
          </w:tcPr>
          <w:p w14:paraId="50525C02" w14:textId="77777777" w:rsidR="006E4901" w:rsidRPr="001E4247" w:rsidRDefault="006E4901" w:rsidP="008B4966">
            <w:pPr>
              <w:spacing w:line="276" w:lineRule="auto"/>
            </w:pPr>
          </w:p>
          <w:p w14:paraId="02A0866E" w14:textId="77777777" w:rsidR="006E4901" w:rsidRPr="001E4247" w:rsidRDefault="006E4901" w:rsidP="008B4966">
            <w:pPr>
              <w:spacing w:line="276" w:lineRule="auto"/>
            </w:pPr>
          </w:p>
        </w:tc>
        <w:tc>
          <w:tcPr>
            <w:tcW w:w="1924" w:type="pct"/>
            <w:tcBorders>
              <w:top w:val="double" w:sz="6" w:space="0" w:color="auto"/>
              <w:left w:val="nil"/>
              <w:bottom w:val="single" w:sz="6" w:space="0" w:color="auto"/>
              <w:right w:val="single" w:sz="6" w:space="0" w:color="auto"/>
            </w:tcBorders>
          </w:tcPr>
          <w:p w14:paraId="6351EB4C" w14:textId="77777777" w:rsidR="006E4901" w:rsidRPr="001E4247" w:rsidRDefault="006E4901" w:rsidP="008B4966">
            <w:pPr>
              <w:spacing w:line="276" w:lineRule="auto"/>
            </w:pPr>
          </w:p>
        </w:tc>
        <w:tc>
          <w:tcPr>
            <w:tcW w:w="1043" w:type="pct"/>
            <w:gridSpan w:val="4"/>
            <w:tcBorders>
              <w:top w:val="double" w:sz="6" w:space="0" w:color="auto"/>
              <w:left w:val="nil"/>
              <w:bottom w:val="single" w:sz="6" w:space="0" w:color="auto"/>
              <w:right w:val="single" w:sz="6" w:space="0" w:color="auto"/>
            </w:tcBorders>
          </w:tcPr>
          <w:p w14:paraId="58BCAB6F" w14:textId="77777777" w:rsidR="006E4901" w:rsidRPr="001E4247" w:rsidRDefault="006E4901" w:rsidP="008B4966">
            <w:pPr>
              <w:spacing w:line="276" w:lineRule="auto"/>
            </w:pPr>
          </w:p>
        </w:tc>
        <w:tc>
          <w:tcPr>
            <w:tcW w:w="778" w:type="pct"/>
            <w:tcBorders>
              <w:top w:val="double" w:sz="6" w:space="0" w:color="auto"/>
              <w:left w:val="nil"/>
              <w:bottom w:val="single" w:sz="6" w:space="0" w:color="auto"/>
              <w:right w:val="double" w:sz="6" w:space="0" w:color="auto"/>
            </w:tcBorders>
          </w:tcPr>
          <w:p w14:paraId="5909B696" w14:textId="77777777" w:rsidR="006E4901" w:rsidRPr="001E4247" w:rsidRDefault="006E4901" w:rsidP="008B4966">
            <w:pPr>
              <w:spacing w:line="276" w:lineRule="auto"/>
            </w:pPr>
          </w:p>
        </w:tc>
      </w:tr>
      <w:tr w:rsidR="006E4901" w:rsidRPr="001E4247" w14:paraId="3E0517C8" w14:textId="77777777" w:rsidTr="00A05D2C">
        <w:tc>
          <w:tcPr>
            <w:tcW w:w="1256" w:type="pct"/>
            <w:gridSpan w:val="9"/>
            <w:tcBorders>
              <w:top w:val="nil"/>
              <w:left w:val="double" w:sz="6" w:space="0" w:color="auto"/>
              <w:bottom w:val="nil"/>
              <w:right w:val="single" w:sz="6" w:space="0" w:color="auto"/>
            </w:tcBorders>
          </w:tcPr>
          <w:p w14:paraId="14EEC6D6" w14:textId="77777777" w:rsidR="006E4901" w:rsidRPr="001E4247" w:rsidRDefault="006E4901" w:rsidP="008B4966">
            <w:pPr>
              <w:spacing w:line="276" w:lineRule="auto"/>
            </w:pPr>
          </w:p>
          <w:p w14:paraId="274EBDA3" w14:textId="77777777" w:rsidR="006E4901" w:rsidRPr="001E4247" w:rsidRDefault="006E4901" w:rsidP="008B4966">
            <w:pPr>
              <w:spacing w:line="276" w:lineRule="auto"/>
            </w:pPr>
          </w:p>
        </w:tc>
        <w:tc>
          <w:tcPr>
            <w:tcW w:w="1924" w:type="pct"/>
            <w:tcBorders>
              <w:top w:val="nil"/>
              <w:left w:val="nil"/>
              <w:bottom w:val="nil"/>
              <w:right w:val="single" w:sz="6" w:space="0" w:color="auto"/>
            </w:tcBorders>
          </w:tcPr>
          <w:p w14:paraId="12CDCB0B" w14:textId="77777777" w:rsidR="006E4901" w:rsidRPr="001E4247" w:rsidRDefault="006E4901" w:rsidP="008B4966">
            <w:pPr>
              <w:spacing w:line="276" w:lineRule="auto"/>
            </w:pPr>
          </w:p>
        </w:tc>
        <w:tc>
          <w:tcPr>
            <w:tcW w:w="1043" w:type="pct"/>
            <w:gridSpan w:val="4"/>
            <w:tcBorders>
              <w:top w:val="nil"/>
              <w:left w:val="nil"/>
              <w:bottom w:val="nil"/>
              <w:right w:val="single" w:sz="6" w:space="0" w:color="auto"/>
            </w:tcBorders>
          </w:tcPr>
          <w:p w14:paraId="7BF31AA4" w14:textId="77777777" w:rsidR="006E4901" w:rsidRPr="001E4247" w:rsidRDefault="006E4901" w:rsidP="008B4966">
            <w:pPr>
              <w:spacing w:line="276" w:lineRule="auto"/>
            </w:pPr>
          </w:p>
        </w:tc>
        <w:tc>
          <w:tcPr>
            <w:tcW w:w="778" w:type="pct"/>
            <w:tcBorders>
              <w:top w:val="nil"/>
              <w:left w:val="nil"/>
              <w:bottom w:val="nil"/>
              <w:right w:val="double" w:sz="6" w:space="0" w:color="auto"/>
            </w:tcBorders>
          </w:tcPr>
          <w:p w14:paraId="385207E1" w14:textId="77777777" w:rsidR="006E4901" w:rsidRPr="001E4247" w:rsidRDefault="006E4901" w:rsidP="008B4966">
            <w:pPr>
              <w:spacing w:line="276" w:lineRule="auto"/>
            </w:pPr>
          </w:p>
        </w:tc>
      </w:tr>
      <w:tr w:rsidR="006E4901" w:rsidRPr="001E4247" w14:paraId="653F08D0" w14:textId="77777777" w:rsidTr="00A05D2C">
        <w:tc>
          <w:tcPr>
            <w:tcW w:w="1256" w:type="pct"/>
            <w:gridSpan w:val="9"/>
            <w:tcBorders>
              <w:top w:val="single" w:sz="6" w:space="0" w:color="auto"/>
              <w:left w:val="double" w:sz="6" w:space="0" w:color="auto"/>
              <w:bottom w:val="double" w:sz="4" w:space="0" w:color="auto"/>
              <w:right w:val="single" w:sz="6" w:space="0" w:color="auto"/>
            </w:tcBorders>
          </w:tcPr>
          <w:p w14:paraId="646E33B6" w14:textId="77777777" w:rsidR="006E4901" w:rsidRPr="001E4247" w:rsidRDefault="006E4901" w:rsidP="008B4966">
            <w:pPr>
              <w:spacing w:line="276" w:lineRule="auto"/>
            </w:pPr>
          </w:p>
          <w:p w14:paraId="72C2C812" w14:textId="77777777" w:rsidR="006E4901" w:rsidRPr="001E4247" w:rsidRDefault="006E4901" w:rsidP="008B4966">
            <w:pPr>
              <w:spacing w:line="276" w:lineRule="auto"/>
            </w:pPr>
          </w:p>
        </w:tc>
        <w:tc>
          <w:tcPr>
            <w:tcW w:w="1924" w:type="pct"/>
            <w:tcBorders>
              <w:top w:val="single" w:sz="6" w:space="0" w:color="auto"/>
              <w:left w:val="nil"/>
              <w:bottom w:val="double" w:sz="4" w:space="0" w:color="auto"/>
              <w:right w:val="single" w:sz="6" w:space="0" w:color="auto"/>
            </w:tcBorders>
          </w:tcPr>
          <w:p w14:paraId="35825D84" w14:textId="77777777" w:rsidR="006E4901" w:rsidRPr="001E4247" w:rsidRDefault="006E4901" w:rsidP="008B4966">
            <w:pPr>
              <w:spacing w:line="276" w:lineRule="auto"/>
            </w:pPr>
          </w:p>
        </w:tc>
        <w:tc>
          <w:tcPr>
            <w:tcW w:w="1043" w:type="pct"/>
            <w:gridSpan w:val="4"/>
            <w:tcBorders>
              <w:top w:val="single" w:sz="6" w:space="0" w:color="auto"/>
              <w:left w:val="nil"/>
              <w:bottom w:val="double" w:sz="4" w:space="0" w:color="auto"/>
              <w:right w:val="single" w:sz="6" w:space="0" w:color="auto"/>
            </w:tcBorders>
          </w:tcPr>
          <w:p w14:paraId="654A57E9" w14:textId="77777777" w:rsidR="006E4901" w:rsidRPr="001E4247" w:rsidRDefault="006E4901" w:rsidP="008B4966">
            <w:pPr>
              <w:spacing w:line="276" w:lineRule="auto"/>
            </w:pPr>
          </w:p>
        </w:tc>
        <w:tc>
          <w:tcPr>
            <w:tcW w:w="778" w:type="pct"/>
            <w:tcBorders>
              <w:top w:val="single" w:sz="6" w:space="0" w:color="auto"/>
              <w:left w:val="nil"/>
              <w:bottom w:val="double" w:sz="4" w:space="0" w:color="auto"/>
              <w:right w:val="double" w:sz="6" w:space="0" w:color="auto"/>
            </w:tcBorders>
          </w:tcPr>
          <w:p w14:paraId="701B6001" w14:textId="77777777" w:rsidR="006E4901" w:rsidRPr="001E4247" w:rsidRDefault="006E4901" w:rsidP="008B4966">
            <w:pPr>
              <w:spacing w:line="276" w:lineRule="auto"/>
            </w:pPr>
          </w:p>
        </w:tc>
      </w:tr>
      <w:tr w:rsidR="006E4901" w:rsidRPr="00BC235C" w14:paraId="21328F5A" w14:textId="77777777" w:rsidTr="00A05D2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3E41F68B" w14:textId="77777777" w:rsidR="006E4901" w:rsidRPr="001E4247" w:rsidRDefault="006E4901" w:rsidP="008B4966">
            <w:pPr>
              <w:spacing w:after="0" w:line="276" w:lineRule="auto"/>
              <w:jc w:val="center"/>
              <w:rPr>
                <w:b/>
                <w:lang w:val="el-GR"/>
              </w:rPr>
            </w:pPr>
            <w:r w:rsidRPr="001E4247">
              <w:rPr>
                <w:b/>
                <w:lang w:val="el-GR"/>
              </w:rPr>
              <w:t xml:space="preserve">ΚΑΤΗΓΟΡΙΑ ΣΤΕΛΕΧΟΥΣ </w:t>
            </w:r>
          </w:p>
          <w:p w14:paraId="039C0A51" w14:textId="77777777" w:rsidR="006E4901" w:rsidRPr="001E4247" w:rsidRDefault="006E4901" w:rsidP="008B4966">
            <w:pPr>
              <w:spacing w:after="0" w:line="276" w:lineRule="auto"/>
              <w:jc w:val="center"/>
              <w:rPr>
                <w:lang w:val="el-GR"/>
              </w:rPr>
            </w:pPr>
            <w:r w:rsidRPr="001E4247">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14447469" w14:textId="77777777" w:rsidR="006E4901" w:rsidRPr="001E4247" w:rsidRDefault="006E4901" w:rsidP="008B4966">
            <w:pPr>
              <w:spacing w:line="276" w:lineRule="auto"/>
              <w:rPr>
                <w:lang w:val="el-GR"/>
              </w:rPr>
            </w:pPr>
          </w:p>
        </w:tc>
      </w:tr>
    </w:tbl>
    <w:p w14:paraId="2BB233CF" w14:textId="77777777" w:rsidR="006E4901" w:rsidRPr="001E4247" w:rsidRDefault="006E4901" w:rsidP="006E4901">
      <w:pPr>
        <w:rPr>
          <w:i/>
          <w:color w:val="5B9BD5"/>
          <w:lang w:val="el-GR"/>
        </w:rPr>
        <w:sectPr w:rsidR="006E4901" w:rsidRPr="001E4247" w:rsidSect="00310130">
          <w:pgSz w:w="11906" w:h="16838"/>
          <w:pgMar w:top="1134" w:right="1134" w:bottom="1134" w:left="1134" w:header="720" w:footer="709" w:gutter="0"/>
          <w:cols w:space="720"/>
          <w:docGrid w:linePitch="360"/>
        </w:sectPr>
      </w:pPr>
    </w:p>
    <w:p w14:paraId="6E7A43F2" w14:textId="77777777" w:rsidR="006E4901" w:rsidRPr="001E4247" w:rsidRDefault="006E4901" w:rsidP="006E4901">
      <w:pPr>
        <w:rPr>
          <w:i/>
          <w:color w:val="5B9BD5"/>
          <w:lang w:val="el-GR"/>
        </w:rPr>
      </w:pPr>
    </w:p>
    <w:p w14:paraId="638D7A25" w14:textId="77777777" w:rsidR="006E4901" w:rsidRPr="001E4247"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1E4247" w14:paraId="53E75D68" w14:textId="77777777" w:rsidTr="008B4966">
        <w:trPr>
          <w:trHeight w:val="567"/>
        </w:trPr>
        <w:tc>
          <w:tcPr>
            <w:tcW w:w="5000" w:type="pct"/>
            <w:shd w:val="pct10" w:color="auto" w:fill="auto"/>
            <w:vAlign w:val="center"/>
          </w:tcPr>
          <w:p w14:paraId="4593D88C" w14:textId="77777777" w:rsidR="006E4901" w:rsidRPr="001E4247" w:rsidRDefault="006E4901" w:rsidP="008B4966">
            <w:pPr>
              <w:spacing w:line="276" w:lineRule="auto"/>
              <w:jc w:val="center"/>
            </w:pPr>
            <w:r w:rsidRPr="001E4247">
              <w:rPr>
                <w:b/>
              </w:rPr>
              <w:t>ΕΠΑΓΓΕΛΜΑΤΙΚΗ ΕΜΠΕΙΡΙΑ</w:t>
            </w:r>
          </w:p>
        </w:tc>
      </w:tr>
    </w:tbl>
    <w:p w14:paraId="6DF743DB" w14:textId="77777777" w:rsidR="006E4901" w:rsidRPr="001E4247"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1E4247" w14:paraId="7FCD582B" w14:textId="77777777" w:rsidTr="008B4966">
        <w:trPr>
          <w:cantSplit/>
        </w:trPr>
        <w:tc>
          <w:tcPr>
            <w:tcW w:w="1315" w:type="pct"/>
            <w:vMerge w:val="restart"/>
            <w:shd w:val="clear" w:color="auto" w:fill="E6E6E6"/>
            <w:vAlign w:val="center"/>
          </w:tcPr>
          <w:p w14:paraId="41F32A09" w14:textId="77777777" w:rsidR="006E4901" w:rsidRPr="001E4247" w:rsidRDefault="006E4901" w:rsidP="008B4966">
            <w:pPr>
              <w:spacing w:before="120" w:after="0" w:line="276" w:lineRule="auto"/>
              <w:jc w:val="center"/>
              <w:rPr>
                <w:b/>
              </w:rPr>
            </w:pPr>
            <w:proofErr w:type="spellStart"/>
            <w:r w:rsidRPr="001E4247">
              <w:rPr>
                <w:b/>
              </w:rPr>
              <w:t>Έργο</w:t>
            </w:r>
            <w:proofErr w:type="spellEnd"/>
          </w:p>
        </w:tc>
        <w:tc>
          <w:tcPr>
            <w:tcW w:w="730" w:type="pct"/>
            <w:vMerge w:val="restart"/>
            <w:shd w:val="clear" w:color="auto" w:fill="E6E6E6"/>
            <w:vAlign w:val="center"/>
          </w:tcPr>
          <w:p w14:paraId="28A07051" w14:textId="77777777" w:rsidR="006E4901" w:rsidRPr="001E4247" w:rsidRDefault="006E4901" w:rsidP="008B4966">
            <w:pPr>
              <w:spacing w:before="120" w:after="0" w:line="276" w:lineRule="auto"/>
              <w:jc w:val="center"/>
              <w:rPr>
                <w:b/>
              </w:rPr>
            </w:pPr>
            <w:proofErr w:type="spellStart"/>
            <w:r w:rsidRPr="001E4247">
              <w:rPr>
                <w:b/>
              </w:rPr>
              <w:t>Εργοδότης</w:t>
            </w:r>
            <w:proofErr w:type="spellEnd"/>
          </w:p>
        </w:tc>
        <w:tc>
          <w:tcPr>
            <w:tcW w:w="2008" w:type="pct"/>
            <w:vMerge w:val="restart"/>
            <w:shd w:val="clear" w:color="auto" w:fill="E6E6E6"/>
            <w:vAlign w:val="center"/>
          </w:tcPr>
          <w:p w14:paraId="2E018D1F" w14:textId="77777777" w:rsidR="006E4901" w:rsidRPr="001E4247" w:rsidRDefault="006E4901" w:rsidP="008B4966">
            <w:pPr>
              <w:spacing w:after="0" w:line="276" w:lineRule="auto"/>
              <w:jc w:val="center"/>
              <w:rPr>
                <w:lang w:val="el-GR"/>
              </w:rPr>
            </w:pPr>
            <w:r w:rsidRPr="001E4247">
              <w:rPr>
                <w:b/>
                <w:lang w:val="el-GR"/>
              </w:rPr>
              <w:t>Θέση</w:t>
            </w:r>
            <w:r w:rsidRPr="001E4247">
              <w:rPr>
                <w:rStyle w:val="FootnoteReference"/>
              </w:rPr>
              <w:footnoteReference w:id="35"/>
            </w:r>
            <w:r w:rsidRPr="001E4247">
              <w:rPr>
                <w:b/>
                <w:lang w:val="el-GR"/>
              </w:rPr>
              <w:t xml:space="preserve"> και Καθήκοντα στο Έργο </w:t>
            </w:r>
          </w:p>
        </w:tc>
        <w:tc>
          <w:tcPr>
            <w:tcW w:w="947" w:type="pct"/>
            <w:gridSpan w:val="2"/>
            <w:shd w:val="clear" w:color="auto" w:fill="E6E6E6"/>
            <w:vAlign w:val="center"/>
          </w:tcPr>
          <w:p w14:paraId="0C8FB2DC" w14:textId="77777777" w:rsidR="006E4901" w:rsidRPr="001E4247" w:rsidRDefault="006E4901" w:rsidP="008B4966">
            <w:pPr>
              <w:spacing w:before="120" w:after="0" w:line="276" w:lineRule="auto"/>
              <w:jc w:val="center"/>
              <w:rPr>
                <w:b/>
              </w:rPr>
            </w:pPr>
            <w:r w:rsidRPr="001E4247">
              <w:rPr>
                <w:b/>
              </w:rPr>
              <w:t>Απα</w:t>
            </w:r>
            <w:proofErr w:type="spellStart"/>
            <w:r w:rsidRPr="001E4247">
              <w:rPr>
                <w:b/>
              </w:rPr>
              <w:t>σχόληση</w:t>
            </w:r>
            <w:proofErr w:type="spellEnd"/>
            <w:r w:rsidRPr="001E4247">
              <w:rPr>
                <w:b/>
              </w:rPr>
              <w:t xml:space="preserve"> </w:t>
            </w:r>
            <w:proofErr w:type="spellStart"/>
            <w:r w:rsidRPr="001E4247">
              <w:rPr>
                <w:b/>
              </w:rPr>
              <w:t>στο</w:t>
            </w:r>
            <w:proofErr w:type="spellEnd"/>
            <w:r w:rsidRPr="001E4247">
              <w:rPr>
                <w:b/>
              </w:rPr>
              <w:t xml:space="preserve"> </w:t>
            </w:r>
            <w:proofErr w:type="spellStart"/>
            <w:r w:rsidRPr="001E4247">
              <w:rPr>
                <w:b/>
              </w:rPr>
              <w:t>Έργο</w:t>
            </w:r>
            <w:proofErr w:type="spellEnd"/>
          </w:p>
        </w:tc>
      </w:tr>
      <w:tr w:rsidR="006E4901" w:rsidRPr="001E4247" w14:paraId="64658A3D" w14:textId="77777777" w:rsidTr="008B4966">
        <w:trPr>
          <w:cantSplit/>
        </w:trPr>
        <w:tc>
          <w:tcPr>
            <w:tcW w:w="1315" w:type="pct"/>
            <w:vMerge/>
            <w:shd w:val="clear" w:color="auto" w:fill="E6E6E6"/>
            <w:vAlign w:val="center"/>
          </w:tcPr>
          <w:p w14:paraId="03BC56F2" w14:textId="77777777" w:rsidR="006E4901" w:rsidRPr="001E4247" w:rsidRDefault="006E4901" w:rsidP="008B4966">
            <w:pPr>
              <w:spacing w:before="120" w:after="0" w:line="276" w:lineRule="auto"/>
              <w:jc w:val="left"/>
              <w:rPr>
                <w:b/>
              </w:rPr>
            </w:pPr>
          </w:p>
        </w:tc>
        <w:tc>
          <w:tcPr>
            <w:tcW w:w="730" w:type="pct"/>
            <w:vMerge/>
            <w:shd w:val="clear" w:color="auto" w:fill="E6E6E6"/>
            <w:vAlign w:val="center"/>
          </w:tcPr>
          <w:p w14:paraId="6B6035FD" w14:textId="77777777" w:rsidR="006E4901" w:rsidRPr="001E4247" w:rsidRDefault="006E4901" w:rsidP="008B4966">
            <w:pPr>
              <w:spacing w:before="120" w:after="0" w:line="276" w:lineRule="auto"/>
              <w:jc w:val="left"/>
              <w:rPr>
                <w:b/>
              </w:rPr>
            </w:pPr>
          </w:p>
        </w:tc>
        <w:tc>
          <w:tcPr>
            <w:tcW w:w="2008" w:type="pct"/>
            <w:vMerge/>
            <w:shd w:val="clear" w:color="auto" w:fill="E6E6E6"/>
            <w:vAlign w:val="center"/>
          </w:tcPr>
          <w:p w14:paraId="65040DF7" w14:textId="77777777" w:rsidR="006E4901" w:rsidRPr="001E4247" w:rsidRDefault="006E4901" w:rsidP="008B4966">
            <w:pPr>
              <w:spacing w:before="120" w:after="0" w:line="276" w:lineRule="auto"/>
              <w:jc w:val="left"/>
              <w:rPr>
                <w:b/>
              </w:rPr>
            </w:pPr>
          </w:p>
        </w:tc>
        <w:tc>
          <w:tcPr>
            <w:tcW w:w="548" w:type="pct"/>
            <w:shd w:val="clear" w:color="auto" w:fill="E6E6E6"/>
            <w:vAlign w:val="center"/>
          </w:tcPr>
          <w:p w14:paraId="67989BAA" w14:textId="77777777" w:rsidR="006E4901" w:rsidRPr="001E4247" w:rsidRDefault="006E4901" w:rsidP="008B4966">
            <w:pPr>
              <w:spacing w:after="0" w:line="276" w:lineRule="auto"/>
              <w:jc w:val="center"/>
              <w:rPr>
                <w:b/>
              </w:rPr>
            </w:pPr>
            <w:proofErr w:type="spellStart"/>
            <w:r w:rsidRPr="001E4247">
              <w:rPr>
                <w:b/>
              </w:rPr>
              <w:t>Περίοδος</w:t>
            </w:r>
            <w:proofErr w:type="spellEnd"/>
          </w:p>
          <w:p w14:paraId="6498A7EA" w14:textId="77777777" w:rsidR="006E4901" w:rsidRPr="001E4247" w:rsidRDefault="006E4901" w:rsidP="008B4966">
            <w:pPr>
              <w:spacing w:after="0" w:line="276" w:lineRule="auto"/>
              <w:jc w:val="center"/>
              <w:rPr>
                <w:b/>
              </w:rPr>
            </w:pPr>
            <w:r w:rsidRPr="001E4247">
              <w:t xml:space="preserve">(από </w:t>
            </w:r>
            <w:r w:rsidRPr="001E4247">
              <w:rPr>
                <w:b/>
              </w:rPr>
              <w:t>-</w:t>
            </w:r>
            <w:r w:rsidRPr="001E4247">
              <w:t xml:space="preserve"> </w:t>
            </w:r>
            <w:proofErr w:type="spellStart"/>
            <w:r w:rsidRPr="001E4247">
              <w:t>έως</w:t>
            </w:r>
            <w:proofErr w:type="spellEnd"/>
            <w:r w:rsidRPr="001E4247">
              <w:t>)</w:t>
            </w:r>
          </w:p>
        </w:tc>
        <w:tc>
          <w:tcPr>
            <w:tcW w:w="399" w:type="pct"/>
            <w:shd w:val="clear" w:color="auto" w:fill="E6E6E6"/>
            <w:vAlign w:val="center"/>
          </w:tcPr>
          <w:p w14:paraId="4F6EB012" w14:textId="77777777" w:rsidR="006E4901" w:rsidRPr="001E4247" w:rsidRDefault="006E4901" w:rsidP="008B4966">
            <w:pPr>
              <w:spacing w:before="120" w:after="0" w:line="276" w:lineRule="auto"/>
              <w:jc w:val="center"/>
              <w:rPr>
                <w:b/>
              </w:rPr>
            </w:pPr>
            <w:r w:rsidRPr="001E4247">
              <w:rPr>
                <w:b/>
              </w:rPr>
              <w:t>Α/Μ</w:t>
            </w:r>
          </w:p>
        </w:tc>
      </w:tr>
      <w:tr w:rsidR="006E4901" w:rsidRPr="001E4247" w14:paraId="3B3AA0FD" w14:textId="77777777" w:rsidTr="008B4966">
        <w:tc>
          <w:tcPr>
            <w:tcW w:w="1315" w:type="pct"/>
          </w:tcPr>
          <w:p w14:paraId="26752EFD" w14:textId="77777777" w:rsidR="006E4901" w:rsidRPr="001E4247" w:rsidRDefault="006E4901" w:rsidP="008B4966">
            <w:pPr>
              <w:spacing w:before="120" w:after="0" w:line="276" w:lineRule="auto"/>
            </w:pPr>
          </w:p>
          <w:p w14:paraId="789857CE" w14:textId="77777777" w:rsidR="006E4901" w:rsidRPr="001E4247" w:rsidRDefault="006E4901" w:rsidP="008B4966">
            <w:pPr>
              <w:spacing w:before="120" w:after="0" w:line="276" w:lineRule="auto"/>
            </w:pPr>
          </w:p>
        </w:tc>
        <w:tc>
          <w:tcPr>
            <w:tcW w:w="730" w:type="pct"/>
          </w:tcPr>
          <w:p w14:paraId="076D6703" w14:textId="77777777" w:rsidR="006E4901" w:rsidRPr="001E4247" w:rsidRDefault="006E4901" w:rsidP="008B4966">
            <w:pPr>
              <w:spacing w:before="120" w:after="0" w:line="276" w:lineRule="auto"/>
            </w:pPr>
          </w:p>
        </w:tc>
        <w:tc>
          <w:tcPr>
            <w:tcW w:w="2008" w:type="pct"/>
          </w:tcPr>
          <w:p w14:paraId="0B15843B" w14:textId="77777777" w:rsidR="006E4901" w:rsidRPr="001E4247" w:rsidRDefault="006E4901" w:rsidP="008B4966">
            <w:pPr>
              <w:spacing w:before="120" w:after="0" w:line="276" w:lineRule="auto"/>
            </w:pPr>
          </w:p>
          <w:p w14:paraId="537E905E" w14:textId="77777777" w:rsidR="006E4901" w:rsidRPr="001E4247" w:rsidRDefault="006E4901" w:rsidP="008B4966">
            <w:pPr>
              <w:spacing w:before="120" w:after="0" w:line="276" w:lineRule="auto"/>
            </w:pPr>
          </w:p>
          <w:p w14:paraId="3975442F" w14:textId="77777777" w:rsidR="006E4901" w:rsidRPr="001E4247" w:rsidRDefault="006E4901" w:rsidP="008B4966">
            <w:pPr>
              <w:spacing w:before="120" w:after="0" w:line="276" w:lineRule="auto"/>
            </w:pPr>
          </w:p>
        </w:tc>
        <w:tc>
          <w:tcPr>
            <w:tcW w:w="548" w:type="pct"/>
          </w:tcPr>
          <w:p w14:paraId="62C59757" w14:textId="77777777" w:rsidR="006E4901" w:rsidRPr="001E4247" w:rsidRDefault="006E4901" w:rsidP="008B4966">
            <w:pPr>
              <w:spacing w:before="120" w:after="0" w:line="276" w:lineRule="auto"/>
              <w:jc w:val="center"/>
            </w:pPr>
            <w:r w:rsidRPr="001E4247">
              <w:t>__ /__ / ___</w:t>
            </w:r>
          </w:p>
          <w:p w14:paraId="514BBD65" w14:textId="77777777" w:rsidR="006E4901" w:rsidRPr="001E4247" w:rsidRDefault="006E4901" w:rsidP="008B4966">
            <w:pPr>
              <w:spacing w:before="120" w:after="0" w:line="276" w:lineRule="auto"/>
              <w:jc w:val="center"/>
            </w:pPr>
            <w:r w:rsidRPr="001E4247">
              <w:t>-</w:t>
            </w:r>
          </w:p>
          <w:p w14:paraId="61ADAEE5" w14:textId="77777777" w:rsidR="006E4901" w:rsidRPr="001E4247" w:rsidRDefault="006E4901" w:rsidP="008B4966">
            <w:pPr>
              <w:spacing w:before="120" w:after="0" w:line="276" w:lineRule="auto"/>
              <w:jc w:val="center"/>
            </w:pPr>
            <w:r w:rsidRPr="001E4247">
              <w:t>__ /__ / ___</w:t>
            </w:r>
          </w:p>
        </w:tc>
        <w:tc>
          <w:tcPr>
            <w:tcW w:w="399" w:type="pct"/>
          </w:tcPr>
          <w:p w14:paraId="5F1B73E9" w14:textId="77777777" w:rsidR="006E4901" w:rsidRPr="001E4247" w:rsidRDefault="006E4901" w:rsidP="008B4966">
            <w:pPr>
              <w:spacing w:before="120" w:after="0" w:line="276" w:lineRule="auto"/>
              <w:jc w:val="center"/>
            </w:pPr>
          </w:p>
        </w:tc>
      </w:tr>
      <w:tr w:rsidR="006E4901" w:rsidRPr="001E4247" w14:paraId="65CEBD62" w14:textId="77777777" w:rsidTr="008B4966">
        <w:tc>
          <w:tcPr>
            <w:tcW w:w="1315" w:type="pct"/>
          </w:tcPr>
          <w:p w14:paraId="533EE09A" w14:textId="77777777" w:rsidR="006E4901" w:rsidRPr="001E4247" w:rsidRDefault="006E4901" w:rsidP="008B4966">
            <w:pPr>
              <w:spacing w:before="120" w:after="0" w:line="276" w:lineRule="auto"/>
            </w:pPr>
          </w:p>
        </w:tc>
        <w:tc>
          <w:tcPr>
            <w:tcW w:w="730" w:type="pct"/>
          </w:tcPr>
          <w:p w14:paraId="2E3B53DB" w14:textId="77777777" w:rsidR="006E4901" w:rsidRPr="001E4247" w:rsidRDefault="006E4901" w:rsidP="008B4966">
            <w:pPr>
              <w:spacing w:before="120" w:after="0" w:line="276" w:lineRule="auto"/>
            </w:pPr>
          </w:p>
        </w:tc>
        <w:tc>
          <w:tcPr>
            <w:tcW w:w="2008" w:type="pct"/>
          </w:tcPr>
          <w:p w14:paraId="350CBF38" w14:textId="77777777" w:rsidR="006E4901" w:rsidRPr="001E4247" w:rsidRDefault="006E4901" w:rsidP="008B4966">
            <w:pPr>
              <w:spacing w:before="120" w:after="0" w:line="276" w:lineRule="auto"/>
            </w:pPr>
          </w:p>
        </w:tc>
        <w:tc>
          <w:tcPr>
            <w:tcW w:w="548" w:type="pct"/>
          </w:tcPr>
          <w:p w14:paraId="451085D5" w14:textId="77777777" w:rsidR="006E4901" w:rsidRPr="001E4247" w:rsidRDefault="006E4901" w:rsidP="008B4966">
            <w:pPr>
              <w:spacing w:before="120" w:after="0" w:line="276" w:lineRule="auto"/>
              <w:jc w:val="center"/>
            </w:pPr>
            <w:r w:rsidRPr="001E4247">
              <w:t>__ /__ / ___</w:t>
            </w:r>
          </w:p>
          <w:p w14:paraId="25EB28F4" w14:textId="77777777" w:rsidR="006E4901" w:rsidRPr="001E4247" w:rsidRDefault="006E4901" w:rsidP="008B4966">
            <w:pPr>
              <w:spacing w:before="120" w:after="0" w:line="276" w:lineRule="auto"/>
              <w:jc w:val="center"/>
            </w:pPr>
            <w:r w:rsidRPr="001E4247">
              <w:t>-</w:t>
            </w:r>
          </w:p>
          <w:p w14:paraId="498ED3AF" w14:textId="77777777" w:rsidR="006E4901" w:rsidRPr="001E4247" w:rsidRDefault="006E4901" w:rsidP="008B4966">
            <w:pPr>
              <w:spacing w:before="120" w:after="0" w:line="276" w:lineRule="auto"/>
              <w:jc w:val="center"/>
            </w:pPr>
            <w:r w:rsidRPr="001E4247">
              <w:t>__ /__ / ___</w:t>
            </w:r>
          </w:p>
        </w:tc>
        <w:tc>
          <w:tcPr>
            <w:tcW w:w="399" w:type="pct"/>
          </w:tcPr>
          <w:p w14:paraId="075BBF83" w14:textId="77777777" w:rsidR="006E4901" w:rsidRPr="001E4247" w:rsidRDefault="006E4901" w:rsidP="008B4966">
            <w:pPr>
              <w:spacing w:before="120" w:after="0" w:line="276" w:lineRule="auto"/>
              <w:jc w:val="center"/>
            </w:pPr>
          </w:p>
        </w:tc>
      </w:tr>
      <w:tr w:rsidR="006E4901" w:rsidRPr="001E4247" w14:paraId="2F079AC3" w14:textId="77777777" w:rsidTr="008B4966">
        <w:tc>
          <w:tcPr>
            <w:tcW w:w="1315" w:type="pct"/>
          </w:tcPr>
          <w:p w14:paraId="47444CAA" w14:textId="77777777" w:rsidR="006E4901" w:rsidRPr="001E4247" w:rsidRDefault="006E4901" w:rsidP="008B4966">
            <w:pPr>
              <w:spacing w:before="120" w:after="0" w:line="276" w:lineRule="auto"/>
            </w:pPr>
          </w:p>
        </w:tc>
        <w:tc>
          <w:tcPr>
            <w:tcW w:w="730" w:type="pct"/>
          </w:tcPr>
          <w:p w14:paraId="223DFD76" w14:textId="77777777" w:rsidR="006E4901" w:rsidRPr="001E4247" w:rsidRDefault="006E4901" w:rsidP="008B4966">
            <w:pPr>
              <w:spacing w:before="120" w:after="0" w:line="276" w:lineRule="auto"/>
            </w:pPr>
          </w:p>
        </w:tc>
        <w:tc>
          <w:tcPr>
            <w:tcW w:w="2008" w:type="pct"/>
          </w:tcPr>
          <w:p w14:paraId="3F315A54" w14:textId="77777777" w:rsidR="006E4901" w:rsidRPr="001E4247" w:rsidRDefault="006E4901" w:rsidP="008B4966">
            <w:pPr>
              <w:spacing w:before="120" w:after="0" w:line="276" w:lineRule="auto"/>
            </w:pPr>
          </w:p>
        </w:tc>
        <w:tc>
          <w:tcPr>
            <w:tcW w:w="548" w:type="pct"/>
          </w:tcPr>
          <w:p w14:paraId="636326C6" w14:textId="77777777" w:rsidR="006E4901" w:rsidRPr="001E4247" w:rsidRDefault="006E4901" w:rsidP="008B4966">
            <w:pPr>
              <w:spacing w:before="120" w:after="0" w:line="276" w:lineRule="auto"/>
              <w:jc w:val="center"/>
            </w:pPr>
            <w:r w:rsidRPr="001E4247">
              <w:t>__ /__ / ___</w:t>
            </w:r>
          </w:p>
          <w:p w14:paraId="6DD36719" w14:textId="77777777" w:rsidR="006E4901" w:rsidRPr="001E4247" w:rsidRDefault="006E4901" w:rsidP="008B4966">
            <w:pPr>
              <w:spacing w:before="120" w:after="0" w:line="276" w:lineRule="auto"/>
              <w:jc w:val="center"/>
            </w:pPr>
            <w:r w:rsidRPr="001E4247">
              <w:t>-</w:t>
            </w:r>
          </w:p>
          <w:p w14:paraId="62271CDF" w14:textId="77777777" w:rsidR="006E4901" w:rsidRPr="001E4247" w:rsidRDefault="006E4901" w:rsidP="008B4966">
            <w:pPr>
              <w:spacing w:before="120" w:after="0" w:line="276" w:lineRule="auto"/>
              <w:jc w:val="center"/>
            </w:pPr>
            <w:r w:rsidRPr="001E4247">
              <w:t>__ /__ / ___</w:t>
            </w:r>
          </w:p>
        </w:tc>
        <w:tc>
          <w:tcPr>
            <w:tcW w:w="399" w:type="pct"/>
          </w:tcPr>
          <w:p w14:paraId="118B7B58" w14:textId="77777777" w:rsidR="006E4901" w:rsidRPr="001E4247" w:rsidRDefault="006E4901" w:rsidP="008B4966">
            <w:pPr>
              <w:spacing w:before="120" w:after="0" w:line="276" w:lineRule="auto"/>
              <w:jc w:val="center"/>
            </w:pPr>
          </w:p>
        </w:tc>
      </w:tr>
    </w:tbl>
    <w:p w14:paraId="51C902BB" w14:textId="77777777" w:rsidR="006E4901" w:rsidRPr="001E4247" w:rsidRDefault="006E4901" w:rsidP="006E4901">
      <w:pPr>
        <w:spacing w:line="276" w:lineRule="auto"/>
        <w:sectPr w:rsidR="006E4901" w:rsidRPr="001E4247" w:rsidSect="00DF02B0">
          <w:headerReference w:type="default" r:id="rId31"/>
          <w:footerReference w:type="default" r:id="rId32"/>
          <w:headerReference w:type="first" r:id="rId33"/>
          <w:pgSz w:w="16838" w:h="11906" w:orient="landscape"/>
          <w:pgMar w:top="1134" w:right="1134" w:bottom="1134" w:left="1134" w:header="720" w:footer="709" w:gutter="0"/>
          <w:cols w:space="720"/>
          <w:titlePg/>
          <w:docGrid w:linePitch="360"/>
        </w:sectPr>
      </w:pPr>
    </w:p>
    <w:p w14:paraId="277A9C3F" w14:textId="77777777" w:rsidR="008338F0" w:rsidRPr="001E4247" w:rsidRDefault="003355E7" w:rsidP="003329FF">
      <w:pPr>
        <w:pStyle w:val="Heading2"/>
        <w:numPr>
          <w:ilvl w:val="0"/>
          <w:numId w:val="0"/>
        </w:numPr>
        <w:ind w:left="576" w:hanging="576"/>
        <w:rPr>
          <w:rFonts w:cs="Tahoma"/>
        </w:rPr>
      </w:pPr>
      <w:bookmarkStart w:id="716" w:name="_Ref510087097"/>
      <w:bookmarkStart w:id="717" w:name="_Ref40980475"/>
      <w:bookmarkStart w:id="718" w:name="_Ref55324393"/>
      <w:bookmarkStart w:id="719" w:name="_Toc97194377"/>
      <w:bookmarkStart w:id="720" w:name="_Toc97194481"/>
      <w:bookmarkStart w:id="721" w:name="_Toc97205015"/>
      <w:bookmarkStart w:id="722" w:name="_Toc129705149"/>
      <w:r w:rsidRPr="001E4247">
        <w:rPr>
          <w:rFonts w:cs="Tahoma"/>
        </w:rPr>
        <w:lastRenderedPageBreak/>
        <w:t>ΠΑΡΑΡΤΗΜΑ V – Υπ</w:t>
      </w:r>
      <w:proofErr w:type="spellStart"/>
      <w:r w:rsidRPr="001E4247">
        <w:rPr>
          <w:rFonts w:cs="Tahoma"/>
        </w:rPr>
        <w:t>όδειγμ</w:t>
      </w:r>
      <w:proofErr w:type="spellEnd"/>
      <w:r w:rsidRPr="001E4247">
        <w:rPr>
          <w:rFonts w:cs="Tahoma"/>
        </w:rPr>
        <w:t xml:space="preserve">α </w:t>
      </w:r>
      <w:proofErr w:type="spellStart"/>
      <w:r w:rsidRPr="001E4247">
        <w:rPr>
          <w:rFonts w:cs="Tahoma"/>
        </w:rPr>
        <w:t>Τεχνικής</w:t>
      </w:r>
      <w:proofErr w:type="spellEnd"/>
      <w:r w:rsidRPr="001E4247">
        <w:rPr>
          <w:rFonts w:cs="Tahoma"/>
        </w:rPr>
        <w:t xml:space="preserve"> </w:t>
      </w:r>
      <w:proofErr w:type="spellStart"/>
      <w:r w:rsidRPr="001E4247">
        <w:rPr>
          <w:rFonts w:cs="Tahoma"/>
        </w:rPr>
        <w:t>Προσφοράς</w:t>
      </w:r>
      <w:bookmarkEnd w:id="716"/>
      <w:bookmarkEnd w:id="717"/>
      <w:bookmarkEnd w:id="718"/>
      <w:bookmarkEnd w:id="719"/>
      <w:bookmarkEnd w:id="720"/>
      <w:bookmarkEnd w:id="721"/>
      <w:bookmarkEnd w:id="722"/>
      <w:proofErr w:type="spellEnd"/>
      <w:r w:rsidRPr="001E4247">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1E4247" w14:paraId="286C1DBA" w14:textId="77777777" w:rsidTr="00C4217E">
        <w:trPr>
          <w:trHeight w:val="513"/>
        </w:trPr>
        <w:tc>
          <w:tcPr>
            <w:tcW w:w="5000" w:type="pct"/>
            <w:gridSpan w:val="3"/>
            <w:shd w:val="clear" w:color="000000" w:fill="B3B3B3"/>
            <w:vAlign w:val="center"/>
            <w:hideMark/>
          </w:tcPr>
          <w:p w14:paraId="25C8EE56" w14:textId="77777777" w:rsidR="00E36548" w:rsidRPr="001E4247" w:rsidRDefault="00E36548" w:rsidP="00C4217E">
            <w:pPr>
              <w:spacing w:before="60" w:after="60"/>
              <w:jc w:val="center"/>
              <w:rPr>
                <w:b/>
                <w:lang w:val="el-GR" w:eastAsia="el-GR"/>
              </w:rPr>
            </w:pPr>
            <w:r w:rsidRPr="001E4247">
              <w:rPr>
                <w:b/>
                <w:lang w:val="el-GR"/>
              </w:rPr>
              <w:t>Περιεχόμενα Τεχνικής Προσφοράς</w:t>
            </w:r>
          </w:p>
        </w:tc>
      </w:tr>
      <w:tr w:rsidR="00320932" w:rsidRPr="001E4247" w14:paraId="32782F1D" w14:textId="77777777" w:rsidTr="00F82A8D">
        <w:trPr>
          <w:trHeight w:val="513"/>
        </w:trPr>
        <w:tc>
          <w:tcPr>
            <w:tcW w:w="431" w:type="pct"/>
            <w:shd w:val="clear" w:color="000000" w:fill="B3B3B3"/>
            <w:vAlign w:val="center"/>
          </w:tcPr>
          <w:p w14:paraId="56BD4328" w14:textId="77777777" w:rsidR="00E36548" w:rsidRPr="001E4247" w:rsidRDefault="00E36548" w:rsidP="00C4217E">
            <w:pPr>
              <w:spacing w:before="60" w:after="60"/>
              <w:jc w:val="center"/>
              <w:rPr>
                <w:b/>
                <w:lang w:val="el-GR" w:eastAsia="el-GR"/>
              </w:rPr>
            </w:pPr>
            <w:r w:rsidRPr="001E4247">
              <w:rPr>
                <w:b/>
                <w:lang w:val="el-GR" w:eastAsia="el-GR"/>
              </w:rPr>
              <w:t>Α/Α</w:t>
            </w:r>
          </w:p>
        </w:tc>
        <w:tc>
          <w:tcPr>
            <w:tcW w:w="3513" w:type="pct"/>
            <w:shd w:val="clear" w:color="000000" w:fill="B3B3B3"/>
            <w:vAlign w:val="center"/>
          </w:tcPr>
          <w:p w14:paraId="35C64686" w14:textId="77777777" w:rsidR="00E36548" w:rsidRPr="001E4247" w:rsidRDefault="00E36548" w:rsidP="00C4217E">
            <w:pPr>
              <w:spacing w:before="60" w:after="60"/>
              <w:jc w:val="center"/>
              <w:rPr>
                <w:b/>
              </w:rPr>
            </w:pPr>
            <w:proofErr w:type="spellStart"/>
            <w:r w:rsidRPr="001E4247">
              <w:rPr>
                <w:b/>
              </w:rPr>
              <w:t>Τίτλος</w:t>
            </w:r>
            <w:proofErr w:type="spellEnd"/>
            <w:r w:rsidRPr="001E4247">
              <w:rPr>
                <w:b/>
              </w:rPr>
              <w:t xml:space="preserve"> </w:t>
            </w:r>
            <w:proofErr w:type="spellStart"/>
            <w:r w:rsidRPr="001E4247">
              <w:rPr>
                <w:b/>
              </w:rPr>
              <w:t>Ενότητ</w:t>
            </w:r>
            <w:proofErr w:type="spellEnd"/>
            <w:r w:rsidRPr="001E4247">
              <w:rPr>
                <w:b/>
              </w:rPr>
              <w:t>ας</w:t>
            </w:r>
          </w:p>
        </w:tc>
        <w:tc>
          <w:tcPr>
            <w:tcW w:w="1056" w:type="pct"/>
            <w:shd w:val="clear" w:color="000000" w:fill="B3B3B3"/>
          </w:tcPr>
          <w:p w14:paraId="128C593A" w14:textId="77777777" w:rsidR="00E36548" w:rsidRPr="001E4247" w:rsidRDefault="00E36548" w:rsidP="00C4217E">
            <w:pPr>
              <w:spacing w:before="60" w:after="60"/>
              <w:jc w:val="center"/>
              <w:rPr>
                <w:b/>
                <w:lang w:val="el-GR"/>
              </w:rPr>
            </w:pPr>
            <w:r w:rsidRPr="001E4247">
              <w:rPr>
                <w:b/>
                <w:lang w:val="el-GR"/>
              </w:rPr>
              <w:t>Σύμφωνα με παραγράφους:</w:t>
            </w:r>
          </w:p>
          <w:p w14:paraId="2D47B1AE" w14:textId="1002E9CE" w:rsidR="00E36548" w:rsidRPr="001E4247" w:rsidRDefault="00E36548" w:rsidP="00C4217E">
            <w:pPr>
              <w:spacing w:before="60" w:after="60"/>
              <w:jc w:val="center"/>
              <w:rPr>
                <w:b/>
                <w:lang w:val="el-GR"/>
              </w:rPr>
            </w:pPr>
          </w:p>
        </w:tc>
      </w:tr>
      <w:tr w:rsidR="00320932" w:rsidRPr="00BC235C" w14:paraId="6C3C1A6F" w14:textId="77777777" w:rsidTr="00F82A8D">
        <w:trPr>
          <w:trHeight w:val="315"/>
        </w:trPr>
        <w:tc>
          <w:tcPr>
            <w:tcW w:w="431" w:type="pct"/>
            <w:shd w:val="clear" w:color="auto" w:fill="FBE4D5" w:themeFill="accent2" w:themeFillTint="33"/>
            <w:vAlign w:val="center"/>
          </w:tcPr>
          <w:p w14:paraId="47B42947" w14:textId="77777777" w:rsidR="00E36548" w:rsidRPr="001E4247" w:rsidRDefault="00E36548">
            <w:pPr>
              <w:pStyle w:val="ListParagraph"/>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65A0560B" w14:textId="1ABB1A3E" w:rsidR="00E36548" w:rsidRPr="001E4247" w:rsidRDefault="0071547F" w:rsidP="00C4217E">
            <w:pPr>
              <w:spacing w:before="60" w:after="60"/>
              <w:rPr>
                <w:b/>
                <w:lang w:val="el-GR" w:eastAsia="el-GR"/>
              </w:rPr>
            </w:pPr>
            <w:r w:rsidRPr="001E4247">
              <w:rPr>
                <w:rFonts w:eastAsia="Tahoma"/>
                <w:b/>
                <w:bCs/>
                <w:color w:val="000000" w:themeColor="text1"/>
                <w:lang w:val="el-GR"/>
              </w:rPr>
              <w:t>Αντίληψη &amp; Μεθοδολογική Προσέγγιση Υπηρεσιών Έργου</w:t>
            </w:r>
          </w:p>
        </w:tc>
        <w:tc>
          <w:tcPr>
            <w:tcW w:w="1056" w:type="pct"/>
            <w:shd w:val="clear" w:color="auto" w:fill="FBE4D5" w:themeFill="accent2" w:themeFillTint="33"/>
          </w:tcPr>
          <w:p w14:paraId="5311C840" w14:textId="77777777" w:rsidR="00E36548" w:rsidRPr="001E4247" w:rsidRDefault="00E36548" w:rsidP="00C4217E">
            <w:pPr>
              <w:spacing w:before="60" w:after="60"/>
              <w:rPr>
                <w:b/>
                <w:lang w:val="el-GR" w:eastAsia="el-GR"/>
              </w:rPr>
            </w:pPr>
          </w:p>
        </w:tc>
      </w:tr>
      <w:tr w:rsidR="00073236" w:rsidRPr="001E4247" w14:paraId="792C301D" w14:textId="77777777" w:rsidTr="00310130">
        <w:trPr>
          <w:trHeight w:val="315"/>
        </w:trPr>
        <w:tc>
          <w:tcPr>
            <w:tcW w:w="431" w:type="pct"/>
            <w:shd w:val="clear" w:color="auto" w:fill="auto"/>
            <w:vAlign w:val="center"/>
          </w:tcPr>
          <w:p w14:paraId="58CF16B3" w14:textId="77777777" w:rsidR="00073236" w:rsidRPr="001E4247" w:rsidRDefault="00073236" w:rsidP="00073236">
            <w:pPr>
              <w:pStyle w:val="ListParagraph"/>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1BA6ACF8" w14:textId="16EA7A58" w:rsidR="00073236" w:rsidRPr="001E4247" w:rsidRDefault="00073236" w:rsidP="00073236">
            <w:pPr>
              <w:spacing w:before="60" w:after="60"/>
              <w:rPr>
                <w:lang w:val="el-GR" w:eastAsia="el-GR"/>
              </w:rPr>
            </w:pPr>
            <w:r w:rsidRPr="001E4247">
              <w:rPr>
                <w:rFonts w:eastAsia="Tahoma"/>
                <w:lang w:val="el-GR"/>
              </w:rPr>
              <w:t>Αντίληψη και κατανόηση του Έργου</w:t>
            </w:r>
          </w:p>
        </w:tc>
        <w:tc>
          <w:tcPr>
            <w:tcW w:w="1056" w:type="pct"/>
            <w:shd w:val="clear" w:color="auto" w:fill="auto"/>
            <w:vAlign w:val="center"/>
          </w:tcPr>
          <w:p w14:paraId="644654B2" w14:textId="3C642FD3" w:rsidR="00073236" w:rsidRPr="001E4247" w:rsidRDefault="00B11DC2" w:rsidP="00073236">
            <w:pPr>
              <w:spacing w:before="60" w:after="60"/>
              <w:rPr>
                <w:lang w:val="el-GR" w:eastAsia="el-GR"/>
              </w:rPr>
            </w:pPr>
            <w:hyperlink w:anchor="_Εμπλεκόμενοι_στην_υλοποίηση" w:history="1">
              <w:r w:rsidR="00073236" w:rsidRPr="001E4247">
                <w:rPr>
                  <w:rStyle w:val="Hyperlink"/>
                  <w:rFonts w:eastAsia="Tahoma"/>
                  <w:lang w:val="el-GR"/>
                </w:rPr>
                <w:t>Παράρτημα Ι – παρ. 1.1</w:t>
              </w:r>
            </w:hyperlink>
            <w:r w:rsidR="00073236" w:rsidRPr="001E4247">
              <w:rPr>
                <w:rFonts w:eastAsia="Tahoma"/>
                <w:lang w:val="el-GR"/>
              </w:rPr>
              <w:t xml:space="preserve">, </w:t>
            </w:r>
            <w:hyperlink w:anchor="_Υφιστάμενη_Κατάσταση" w:history="1">
              <w:r w:rsidR="00073236" w:rsidRPr="001E4247">
                <w:rPr>
                  <w:rStyle w:val="Hyperlink"/>
                  <w:rFonts w:eastAsia="Tahoma"/>
                  <w:lang w:val="el-GR"/>
                </w:rPr>
                <w:t>1.2</w:t>
              </w:r>
            </w:hyperlink>
            <w:r w:rsidR="00073236" w:rsidRPr="001E4247">
              <w:rPr>
                <w:rFonts w:eastAsia="Tahoma"/>
                <w:lang w:val="el-GR"/>
              </w:rPr>
              <w:t xml:space="preserve"> </w:t>
            </w:r>
          </w:p>
        </w:tc>
      </w:tr>
      <w:tr w:rsidR="00073236" w:rsidRPr="001E4247" w14:paraId="6D891C3F" w14:textId="77777777" w:rsidTr="00310130">
        <w:trPr>
          <w:trHeight w:val="315"/>
        </w:trPr>
        <w:tc>
          <w:tcPr>
            <w:tcW w:w="431" w:type="pct"/>
            <w:shd w:val="clear" w:color="auto" w:fill="auto"/>
            <w:vAlign w:val="center"/>
          </w:tcPr>
          <w:p w14:paraId="2F3EC79D" w14:textId="77777777" w:rsidR="00073236" w:rsidRPr="001E4247" w:rsidRDefault="00073236" w:rsidP="00073236">
            <w:pPr>
              <w:pStyle w:val="ListParagraph"/>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167CAE46" w14:textId="6A8B91C8" w:rsidR="00073236" w:rsidRPr="001E4247" w:rsidRDefault="00073236" w:rsidP="00073236">
            <w:pPr>
              <w:spacing w:before="60" w:after="60"/>
              <w:rPr>
                <w:lang w:val="el-GR" w:eastAsia="el-GR"/>
              </w:rPr>
            </w:pPr>
            <w:r w:rsidRPr="001E4247">
              <w:rPr>
                <w:lang w:val="el-GR"/>
              </w:rPr>
              <w:t>Κάλυψη απαιτήσεων του Έργου</w:t>
            </w:r>
            <w:r w:rsidRPr="001E4247">
              <w:rPr>
                <w:rFonts w:eastAsia="Tahoma"/>
                <w:lang w:val="el-GR"/>
              </w:rPr>
              <w:t xml:space="preserve"> </w:t>
            </w:r>
          </w:p>
        </w:tc>
        <w:tc>
          <w:tcPr>
            <w:tcW w:w="1056" w:type="pct"/>
            <w:shd w:val="clear" w:color="auto" w:fill="auto"/>
            <w:vAlign w:val="center"/>
          </w:tcPr>
          <w:p w14:paraId="48367DE9" w14:textId="0764A796" w:rsidR="00073236" w:rsidRPr="001E4247" w:rsidRDefault="00B11DC2" w:rsidP="00073236">
            <w:pPr>
              <w:spacing w:before="60" w:after="60"/>
              <w:rPr>
                <w:lang w:val="el-GR" w:eastAsia="el-GR"/>
              </w:rPr>
            </w:pPr>
            <w:hyperlink w:anchor="_Αντικείμενο_της_Σύμβασης" w:history="1">
              <w:r w:rsidR="00073236" w:rsidRPr="001E4247">
                <w:rPr>
                  <w:rStyle w:val="Hyperlink"/>
                  <w:rFonts w:eastAsia="Tahoma"/>
                  <w:lang w:val="el-GR"/>
                </w:rPr>
                <w:t xml:space="preserve">Παράρτημα Ι – παρ. 2.1 </w:t>
              </w:r>
            </w:hyperlink>
            <w:r w:rsidR="00073236" w:rsidRPr="001E4247">
              <w:rPr>
                <w:rFonts w:eastAsia="Tahoma"/>
                <w:lang w:val="el-GR"/>
              </w:rPr>
              <w:t xml:space="preserve"> </w:t>
            </w:r>
          </w:p>
        </w:tc>
      </w:tr>
      <w:tr w:rsidR="00073236" w:rsidRPr="001E4247" w14:paraId="5732A27F" w14:textId="77777777" w:rsidTr="00310130">
        <w:trPr>
          <w:trHeight w:val="315"/>
        </w:trPr>
        <w:tc>
          <w:tcPr>
            <w:tcW w:w="431" w:type="pct"/>
            <w:shd w:val="clear" w:color="auto" w:fill="auto"/>
            <w:vAlign w:val="center"/>
          </w:tcPr>
          <w:p w14:paraId="25BC98F0" w14:textId="77777777" w:rsidR="00073236" w:rsidRPr="001E4247" w:rsidRDefault="00073236" w:rsidP="00073236">
            <w:pPr>
              <w:pStyle w:val="ListParagraph"/>
              <w:numPr>
                <w:ilvl w:val="1"/>
                <w:numId w:val="21"/>
              </w:numPr>
              <w:spacing w:before="60" w:after="60"/>
              <w:ind w:left="0" w:firstLine="0"/>
              <w:contextualSpacing w:val="0"/>
              <w:jc w:val="center"/>
              <w:rPr>
                <w:lang w:val="el-GR"/>
              </w:rPr>
            </w:pPr>
          </w:p>
        </w:tc>
        <w:tc>
          <w:tcPr>
            <w:tcW w:w="3513" w:type="pct"/>
            <w:shd w:val="clear" w:color="auto" w:fill="auto"/>
            <w:vAlign w:val="center"/>
          </w:tcPr>
          <w:p w14:paraId="4F43EAE8" w14:textId="3B7DD79F" w:rsidR="00073236" w:rsidRPr="001E4247" w:rsidRDefault="00073236" w:rsidP="00073236">
            <w:pPr>
              <w:spacing w:before="60" w:after="60"/>
              <w:rPr>
                <w:lang w:val="el-GR"/>
              </w:rPr>
            </w:pPr>
            <w:r w:rsidRPr="001E4247">
              <w:rPr>
                <w:lang w:val="el-GR"/>
              </w:rPr>
              <w:t>Μεθοδολογική προσέγγιση υπηρεσιών Έργου</w:t>
            </w:r>
          </w:p>
        </w:tc>
        <w:tc>
          <w:tcPr>
            <w:tcW w:w="1056" w:type="pct"/>
            <w:shd w:val="clear" w:color="auto" w:fill="auto"/>
            <w:vAlign w:val="center"/>
          </w:tcPr>
          <w:p w14:paraId="7B979733" w14:textId="65C5B617" w:rsidR="00073236" w:rsidRPr="001E4247" w:rsidRDefault="00B11DC2" w:rsidP="00073236">
            <w:pPr>
              <w:spacing w:before="60" w:after="60"/>
              <w:rPr>
                <w:lang w:val="el-GR"/>
              </w:rPr>
            </w:pPr>
            <w:hyperlink w:anchor="_Αντικείμενο_της_Σύμβασης" w:history="1">
              <w:r w:rsidR="00073236" w:rsidRPr="001E4247">
                <w:rPr>
                  <w:rStyle w:val="Hyperlink"/>
                  <w:rFonts w:eastAsia="Tahoma"/>
                  <w:lang w:val="el-GR"/>
                </w:rPr>
                <w:t>Παράρτημα Ι – παρ. 2.1</w:t>
              </w:r>
            </w:hyperlink>
            <w:r w:rsidR="00073236" w:rsidRPr="001E4247">
              <w:rPr>
                <w:rFonts w:eastAsia="Tahoma"/>
                <w:lang w:val="el-GR"/>
              </w:rPr>
              <w:t xml:space="preserve">, </w:t>
            </w:r>
            <w:hyperlink w:anchor="_Υπηρεσίες" w:history="1">
              <w:r w:rsidR="00073236" w:rsidRPr="001E4247">
                <w:rPr>
                  <w:rStyle w:val="Hyperlink"/>
                  <w:rFonts w:eastAsia="Tahoma"/>
                  <w:lang w:val="el-GR"/>
                </w:rPr>
                <w:t>παρ. 3</w:t>
              </w:r>
            </w:hyperlink>
            <w:r w:rsidR="00073236" w:rsidRPr="001E4247">
              <w:rPr>
                <w:rFonts w:eastAsia="Tahoma"/>
                <w:lang w:val="el-GR"/>
              </w:rPr>
              <w:t xml:space="preserve"> </w:t>
            </w:r>
          </w:p>
        </w:tc>
      </w:tr>
      <w:tr w:rsidR="00073236" w:rsidRPr="001E4247" w14:paraId="0288880C" w14:textId="77777777" w:rsidTr="00310130">
        <w:trPr>
          <w:trHeight w:val="315"/>
        </w:trPr>
        <w:tc>
          <w:tcPr>
            <w:tcW w:w="431" w:type="pct"/>
            <w:shd w:val="clear" w:color="auto" w:fill="FBE4D5" w:themeFill="accent2" w:themeFillTint="33"/>
            <w:vAlign w:val="center"/>
          </w:tcPr>
          <w:p w14:paraId="6C2FFC41" w14:textId="77777777" w:rsidR="00073236" w:rsidRPr="001E4247" w:rsidRDefault="00073236" w:rsidP="00073236">
            <w:pPr>
              <w:pStyle w:val="ListParagraph"/>
              <w:numPr>
                <w:ilvl w:val="0"/>
                <w:numId w:val="21"/>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07ED3A02" w14:textId="6CE78D8F" w:rsidR="00073236" w:rsidRPr="001E4247" w:rsidRDefault="00073236" w:rsidP="00073236">
            <w:pPr>
              <w:spacing w:before="60" w:after="60"/>
              <w:rPr>
                <w:b/>
                <w:lang w:val="el-GR" w:eastAsia="el-GR"/>
              </w:rPr>
            </w:pPr>
            <w:r w:rsidRPr="001E4247">
              <w:rPr>
                <w:rFonts w:eastAsia="Tahoma"/>
                <w:b/>
                <w:bCs/>
                <w:color w:val="000000" w:themeColor="text1"/>
                <w:lang w:val="el-GR"/>
              </w:rPr>
              <w:t>Υπηρεσίες Έργου</w:t>
            </w:r>
          </w:p>
        </w:tc>
        <w:tc>
          <w:tcPr>
            <w:tcW w:w="1056" w:type="pct"/>
            <w:shd w:val="clear" w:color="auto" w:fill="FBE4D5" w:themeFill="accent2" w:themeFillTint="33"/>
            <w:vAlign w:val="center"/>
          </w:tcPr>
          <w:p w14:paraId="32D723E3" w14:textId="77777777" w:rsidR="00073236" w:rsidRPr="001E4247" w:rsidRDefault="00073236" w:rsidP="00073236">
            <w:pPr>
              <w:spacing w:before="60" w:after="60"/>
              <w:rPr>
                <w:lang w:val="el-GR" w:eastAsia="el-GR"/>
              </w:rPr>
            </w:pPr>
          </w:p>
        </w:tc>
      </w:tr>
      <w:tr w:rsidR="00073236" w:rsidRPr="001E4247" w14:paraId="34E6255D" w14:textId="77777777" w:rsidTr="00310130">
        <w:trPr>
          <w:trHeight w:val="315"/>
        </w:trPr>
        <w:tc>
          <w:tcPr>
            <w:tcW w:w="431" w:type="pct"/>
            <w:shd w:val="clear" w:color="auto" w:fill="auto"/>
            <w:vAlign w:val="center"/>
            <w:hideMark/>
          </w:tcPr>
          <w:p w14:paraId="4AD7D9E6" w14:textId="77777777" w:rsidR="00073236" w:rsidRPr="001E4247" w:rsidRDefault="00073236" w:rsidP="00073236">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hideMark/>
          </w:tcPr>
          <w:p w14:paraId="55CF2678" w14:textId="380F14AD" w:rsidR="00073236" w:rsidRPr="001E4247" w:rsidRDefault="00073236" w:rsidP="00073236">
            <w:pPr>
              <w:spacing w:before="60" w:after="60"/>
              <w:rPr>
                <w:lang w:val="el-GR"/>
              </w:rPr>
            </w:pPr>
            <w:r w:rsidRPr="001E4247">
              <w:rPr>
                <w:rFonts w:eastAsia="Tahoma"/>
                <w:lang w:val="el-GR"/>
              </w:rPr>
              <w:t>Καταγραφή της κατάστασης και των σχετικών πολιτικών σε άλλες ευρωπαϊκές χώρες και ανάλυση των δυνητικών εναλλακτικών επιλογών για το παροπλισμό του δικτύου χαλκού</w:t>
            </w:r>
          </w:p>
        </w:tc>
        <w:tc>
          <w:tcPr>
            <w:tcW w:w="1056" w:type="pct"/>
          </w:tcPr>
          <w:p w14:paraId="0703B93E" w14:textId="3598FE06" w:rsidR="00073236" w:rsidRPr="001E4247" w:rsidRDefault="00B11DC2" w:rsidP="00073236">
            <w:pPr>
              <w:spacing w:before="60" w:after="60"/>
              <w:rPr>
                <w:lang w:val="el-GR" w:eastAsia="el-GR"/>
              </w:rPr>
            </w:pPr>
            <w:hyperlink w:anchor="_Toc97195395" w:history="1">
              <w:r w:rsidR="00073236" w:rsidRPr="001E4247">
                <w:rPr>
                  <w:rStyle w:val="Hyperlink"/>
                  <w:rFonts w:eastAsia="Tahoma"/>
                  <w:lang w:val="el-GR"/>
                </w:rPr>
                <w:t>Παράρτημα Ι – παρ. 3.1</w:t>
              </w:r>
            </w:hyperlink>
            <w:r w:rsidR="00073236" w:rsidRPr="001E4247">
              <w:rPr>
                <w:rFonts w:eastAsia="Tahoma"/>
                <w:lang w:val="el-GR"/>
              </w:rPr>
              <w:t xml:space="preserve"> </w:t>
            </w:r>
          </w:p>
        </w:tc>
      </w:tr>
      <w:tr w:rsidR="00073236" w:rsidRPr="001E4247" w14:paraId="1872B47D" w14:textId="77777777" w:rsidTr="00310130">
        <w:trPr>
          <w:trHeight w:val="525"/>
        </w:trPr>
        <w:tc>
          <w:tcPr>
            <w:tcW w:w="431" w:type="pct"/>
            <w:shd w:val="clear" w:color="auto" w:fill="auto"/>
            <w:vAlign w:val="center"/>
            <w:hideMark/>
          </w:tcPr>
          <w:p w14:paraId="7C343035" w14:textId="77777777" w:rsidR="00073236" w:rsidRPr="001E4247" w:rsidRDefault="00073236" w:rsidP="00073236">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hideMark/>
          </w:tcPr>
          <w:p w14:paraId="792A4FC5" w14:textId="49560977" w:rsidR="00073236" w:rsidRPr="001E4247" w:rsidRDefault="00073236" w:rsidP="00073236">
            <w:pPr>
              <w:spacing w:before="60" w:after="60"/>
              <w:jc w:val="left"/>
              <w:rPr>
                <w:lang w:val="el-GR"/>
              </w:rPr>
            </w:pPr>
            <w:r w:rsidRPr="001E4247">
              <w:rPr>
                <w:rFonts w:eastAsia="Tahoma"/>
                <w:lang w:val="el-GR"/>
              </w:rPr>
              <w:t>Υπηρεσίες για την οργάνωση και διεξαγωγή διαβούλευσης</w:t>
            </w:r>
          </w:p>
        </w:tc>
        <w:tc>
          <w:tcPr>
            <w:tcW w:w="1056" w:type="pct"/>
          </w:tcPr>
          <w:p w14:paraId="674335C5" w14:textId="5432FEC5" w:rsidR="00073236" w:rsidRPr="001E4247" w:rsidRDefault="00B11DC2" w:rsidP="00073236">
            <w:pPr>
              <w:spacing w:before="60" w:after="60"/>
              <w:rPr>
                <w:lang w:val="el-GR" w:eastAsia="el-GR"/>
              </w:rPr>
            </w:pPr>
            <w:hyperlink w:anchor="_Υπηρεσίες_για_την" w:history="1">
              <w:r w:rsidR="00073236" w:rsidRPr="001E4247">
                <w:rPr>
                  <w:rStyle w:val="Hyperlink"/>
                  <w:rFonts w:eastAsia="Tahoma"/>
                  <w:lang w:val="el-GR"/>
                </w:rPr>
                <w:t>Παράρτημα Ι – παρ. 3.2</w:t>
              </w:r>
            </w:hyperlink>
            <w:r w:rsidR="00073236" w:rsidRPr="001E4247">
              <w:rPr>
                <w:rFonts w:eastAsia="Tahoma"/>
                <w:lang w:val="el-GR"/>
              </w:rPr>
              <w:t xml:space="preserve"> </w:t>
            </w:r>
          </w:p>
        </w:tc>
      </w:tr>
      <w:tr w:rsidR="00073236" w:rsidRPr="001E4247" w14:paraId="762AD983" w14:textId="77777777" w:rsidTr="00A2210E">
        <w:trPr>
          <w:trHeight w:val="525"/>
        </w:trPr>
        <w:tc>
          <w:tcPr>
            <w:tcW w:w="431" w:type="pct"/>
            <w:shd w:val="clear" w:color="auto" w:fill="auto"/>
            <w:vAlign w:val="center"/>
          </w:tcPr>
          <w:p w14:paraId="67B200BB" w14:textId="77777777" w:rsidR="00073236" w:rsidRPr="001E4247" w:rsidRDefault="00073236" w:rsidP="00073236">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tcPr>
          <w:p w14:paraId="32D2EBFD" w14:textId="7A3611D0" w:rsidR="00073236" w:rsidRPr="001E4247" w:rsidRDefault="00073236" w:rsidP="00073236">
            <w:pPr>
              <w:spacing w:before="60" w:after="60"/>
              <w:jc w:val="left"/>
              <w:rPr>
                <w:rFonts w:eastAsia="Tahoma"/>
                <w:lang w:val="el-GR"/>
              </w:rPr>
            </w:pPr>
            <w:r w:rsidRPr="001E4247">
              <w:rPr>
                <w:rFonts w:eastAsia="Tahoma"/>
                <w:lang w:val="el-GR"/>
              </w:rPr>
              <w:t>Υπηρεσίες για την εκπόνηση μελέτης κόστους – οφέλους από τον παροπλισμό του δικτύου χαλκού</w:t>
            </w:r>
          </w:p>
        </w:tc>
        <w:tc>
          <w:tcPr>
            <w:tcW w:w="1056" w:type="pct"/>
          </w:tcPr>
          <w:p w14:paraId="60B40B85" w14:textId="06120067" w:rsidR="00073236" w:rsidRPr="001E4247" w:rsidRDefault="00B11DC2" w:rsidP="00073236">
            <w:pPr>
              <w:spacing w:before="60" w:after="60"/>
              <w:rPr>
                <w:rFonts w:eastAsia="Tahoma"/>
                <w:lang w:val="el-GR"/>
              </w:rPr>
            </w:pPr>
            <w:hyperlink w:anchor="_Υπηρεσίες_για_την_1" w:history="1">
              <w:r w:rsidR="00073236" w:rsidRPr="001E4247">
                <w:rPr>
                  <w:rStyle w:val="Hyperlink"/>
                  <w:rFonts w:eastAsia="Tahoma"/>
                  <w:lang w:val="el-GR"/>
                </w:rPr>
                <w:t>Παράρτημα Ι – παρ. 3.</w:t>
              </w:r>
              <w:r w:rsidR="00073236" w:rsidRPr="001E4247">
                <w:rPr>
                  <w:rStyle w:val="Hyperlink"/>
                  <w:rFonts w:eastAsia="Tahoma"/>
                  <w:lang w:val="en-US"/>
                </w:rPr>
                <w:t>3</w:t>
              </w:r>
            </w:hyperlink>
            <w:r w:rsidR="00073236" w:rsidRPr="001E4247">
              <w:rPr>
                <w:rFonts w:eastAsia="Tahoma"/>
                <w:lang w:val="el-GR"/>
              </w:rPr>
              <w:t xml:space="preserve"> </w:t>
            </w:r>
          </w:p>
        </w:tc>
      </w:tr>
      <w:tr w:rsidR="00073236" w:rsidRPr="001E4247" w14:paraId="0B28A8D4" w14:textId="77777777" w:rsidTr="00A2210E">
        <w:trPr>
          <w:trHeight w:val="525"/>
        </w:trPr>
        <w:tc>
          <w:tcPr>
            <w:tcW w:w="431" w:type="pct"/>
            <w:shd w:val="clear" w:color="auto" w:fill="auto"/>
            <w:vAlign w:val="center"/>
          </w:tcPr>
          <w:p w14:paraId="74D9EF03" w14:textId="77777777" w:rsidR="00073236" w:rsidRPr="001E4247" w:rsidRDefault="00073236" w:rsidP="00073236">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tcPr>
          <w:p w14:paraId="67B34E62" w14:textId="07566282" w:rsidR="00073236" w:rsidRPr="001E4247" w:rsidRDefault="00073236" w:rsidP="00073236">
            <w:pPr>
              <w:spacing w:before="60" w:after="60"/>
              <w:jc w:val="left"/>
              <w:rPr>
                <w:rFonts w:eastAsia="Tahoma"/>
                <w:lang w:val="el-GR"/>
              </w:rPr>
            </w:pPr>
            <w:r w:rsidRPr="001E4247">
              <w:rPr>
                <w:rFonts w:eastAsia="Tahoma"/>
                <w:lang w:val="el-GR"/>
              </w:rPr>
              <w:t>Υπηρεσίες για τον καθορισμό των χρονικών στόχων για τον παροπλισμό και τον προσδιορισμό εναλλακτικών επιλογών δημόσιας παρέμβασης</w:t>
            </w:r>
          </w:p>
        </w:tc>
        <w:tc>
          <w:tcPr>
            <w:tcW w:w="1056" w:type="pct"/>
          </w:tcPr>
          <w:p w14:paraId="64D2EF06" w14:textId="341054C4" w:rsidR="00073236" w:rsidRPr="001E4247" w:rsidRDefault="00B11DC2" w:rsidP="00073236">
            <w:pPr>
              <w:spacing w:before="60" w:after="60"/>
              <w:rPr>
                <w:rFonts w:eastAsia="Tahoma"/>
                <w:lang w:val="el-GR"/>
              </w:rPr>
            </w:pPr>
            <w:hyperlink w:anchor="_Υπηρεσίες_για_τον" w:history="1">
              <w:r w:rsidR="00073236" w:rsidRPr="001E4247">
                <w:rPr>
                  <w:rStyle w:val="Hyperlink"/>
                  <w:rFonts w:eastAsia="Tahoma"/>
                  <w:lang w:val="el-GR"/>
                </w:rPr>
                <w:t>Παράρτημα Ι – παρ. 3.</w:t>
              </w:r>
              <w:r w:rsidR="00073236" w:rsidRPr="001E4247">
                <w:rPr>
                  <w:rStyle w:val="Hyperlink"/>
                  <w:rFonts w:eastAsia="Tahoma"/>
                  <w:lang w:val="en-US"/>
                </w:rPr>
                <w:t>4</w:t>
              </w:r>
            </w:hyperlink>
            <w:r w:rsidR="00073236" w:rsidRPr="001E4247">
              <w:rPr>
                <w:rFonts w:eastAsia="Tahoma"/>
                <w:lang w:val="el-GR"/>
              </w:rPr>
              <w:t xml:space="preserve"> </w:t>
            </w:r>
          </w:p>
        </w:tc>
      </w:tr>
      <w:tr w:rsidR="00073236" w:rsidRPr="001E4247" w14:paraId="7FEFEE7D" w14:textId="77777777" w:rsidTr="00A2210E">
        <w:trPr>
          <w:trHeight w:val="525"/>
        </w:trPr>
        <w:tc>
          <w:tcPr>
            <w:tcW w:w="431" w:type="pct"/>
            <w:shd w:val="clear" w:color="auto" w:fill="auto"/>
            <w:vAlign w:val="center"/>
          </w:tcPr>
          <w:p w14:paraId="609CA0C9" w14:textId="77777777" w:rsidR="00073236" w:rsidRPr="001E4247" w:rsidRDefault="00073236" w:rsidP="00073236">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tcPr>
          <w:p w14:paraId="73D12CDD" w14:textId="180DD824" w:rsidR="00073236" w:rsidRPr="001E4247" w:rsidRDefault="00073236" w:rsidP="00073236">
            <w:pPr>
              <w:spacing w:before="60" w:after="60"/>
              <w:jc w:val="left"/>
              <w:rPr>
                <w:rFonts w:eastAsia="Tahoma"/>
                <w:lang w:val="el-GR"/>
              </w:rPr>
            </w:pPr>
            <w:r w:rsidRPr="001E4247">
              <w:rPr>
                <w:rFonts w:eastAsia="Tahoma"/>
                <w:lang w:val="el-GR"/>
              </w:rPr>
              <w:t>Υπηρεσίες για τη διαμόρφωση του Οδικού Χάρτη για την υλοποίηση του παροπλισμού του δικτύου χαλκού</w:t>
            </w:r>
          </w:p>
        </w:tc>
        <w:tc>
          <w:tcPr>
            <w:tcW w:w="1056" w:type="pct"/>
          </w:tcPr>
          <w:p w14:paraId="3AB2FF10" w14:textId="1C46CFD7" w:rsidR="00073236" w:rsidRPr="001E4247" w:rsidRDefault="00B11DC2" w:rsidP="00073236">
            <w:pPr>
              <w:spacing w:before="60" w:after="60"/>
              <w:rPr>
                <w:rFonts w:eastAsia="Tahoma"/>
                <w:lang w:val="el-GR"/>
              </w:rPr>
            </w:pPr>
            <w:hyperlink w:anchor="_Υπηρεσίες_για_τη" w:history="1">
              <w:r w:rsidR="00073236" w:rsidRPr="001E4247">
                <w:rPr>
                  <w:rStyle w:val="Hyperlink"/>
                  <w:rFonts w:eastAsia="Tahoma"/>
                  <w:lang w:val="el-GR"/>
                </w:rPr>
                <w:t>Παράρτημα Ι – παρ. 3.</w:t>
              </w:r>
              <w:r w:rsidR="00073236" w:rsidRPr="001E4247">
                <w:rPr>
                  <w:rStyle w:val="Hyperlink"/>
                  <w:rFonts w:eastAsia="Tahoma"/>
                  <w:lang w:val="en-US"/>
                </w:rPr>
                <w:t>5</w:t>
              </w:r>
            </w:hyperlink>
            <w:r w:rsidR="00073236" w:rsidRPr="001E4247">
              <w:rPr>
                <w:rFonts w:eastAsia="Tahoma"/>
                <w:lang w:val="el-GR"/>
              </w:rPr>
              <w:t xml:space="preserve"> </w:t>
            </w:r>
          </w:p>
        </w:tc>
      </w:tr>
      <w:tr w:rsidR="00073236" w:rsidRPr="001E4247" w14:paraId="53378683" w14:textId="77777777" w:rsidTr="00310130">
        <w:trPr>
          <w:trHeight w:val="525"/>
        </w:trPr>
        <w:tc>
          <w:tcPr>
            <w:tcW w:w="431" w:type="pct"/>
            <w:shd w:val="clear" w:color="auto" w:fill="auto"/>
            <w:vAlign w:val="center"/>
          </w:tcPr>
          <w:p w14:paraId="705A31AE" w14:textId="77777777" w:rsidR="00073236" w:rsidRPr="001E4247" w:rsidRDefault="00073236" w:rsidP="00073236">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tcPr>
          <w:p w14:paraId="4F30DBD8" w14:textId="352F9798" w:rsidR="00073236" w:rsidRPr="001E4247" w:rsidRDefault="00073236" w:rsidP="00073236">
            <w:pPr>
              <w:spacing w:before="60" w:after="60"/>
              <w:jc w:val="left"/>
              <w:rPr>
                <w:rFonts w:eastAsia="Tahoma"/>
                <w:lang w:val="el-GR"/>
              </w:rPr>
            </w:pPr>
            <w:r w:rsidRPr="001E4247">
              <w:rPr>
                <w:rFonts w:eastAsia="Tahoma"/>
                <w:b/>
                <w:bCs/>
                <w:color w:val="000000" w:themeColor="text1"/>
                <w:lang w:val="el-GR"/>
              </w:rPr>
              <w:t>Μεθοδολογία Υλοποίησης – Διοίκησης Έργου</w:t>
            </w:r>
          </w:p>
        </w:tc>
        <w:tc>
          <w:tcPr>
            <w:tcW w:w="1056" w:type="pct"/>
            <w:vAlign w:val="center"/>
          </w:tcPr>
          <w:p w14:paraId="206EBC38" w14:textId="77777777" w:rsidR="00073236" w:rsidRPr="001E4247" w:rsidRDefault="00073236" w:rsidP="00073236">
            <w:pPr>
              <w:spacing w:before="60" w:after="60"/>
              <w:rPr>
                <w:rFonts w:eastAsia="Tahoma"/>
                <w:lang w:val="el-GR"/>
              </w:rPr>
            </w:pPr>
          </w:p>
        </w:tc>
      </w:tr>
      <w:tr w:rsidR="00073236" w:rsidRPr="001E4247" w14:paraId="57C7904E" w14:textId="77777777" w:rsidTr="00310130">
        <w:trPr>
          <w:trHeight w:val="525"/>
        </w:trPr>
        <w:tc>
          <w:tcPr>
            <w:tcW w:w="431" w:type="pct"/>
            <w:shd w:val="clear" w:color="auto" w:fill="auto"/>
            <w:vAlign w:val="center"/>
          </w:tcPr>
          <w:p w14:paraId="222788A3" w14:textId="77777777" w:rsidR="00073236" w:rsidRPr="001E4247" w:rsidRDefault="00073236" w:rsidP="00073236">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61B192A8" w14:textId="646A28E0" w:rsidR="00073236" w:rsidRPr="001E4247" w:rsidRDefault="00073236" w:rsidP="00073236">
            <w:pPr>
              <w:spacing w:before="60" w:after="60"/>
              <w:jc w:val="left"/>
              <w:rPr>
                <w:rFonts w:eastAsia="Tahoma"/>
                <w:b/>
                <w:bCs/>
                <w:color w:val="000000" w:themeColor="text1"/>
                <w:lang w:val="el-GR"/>
              </w:rPr>
            </w:pPr>
            <w:r w:rsidRPr="001E4247">
              <w:rPr>
                <w:rFonts w:eastAsia="Tahoma"/>
                <w:lang w:val="el-GR"/>
              </w:rPr>
              <w:t>Οργάνωση Υλοποίησης Έργου (Χρονοδιάγραμμα, Φάσεις Έργου, Παραδοτέα, Πακέτα Εργασίας)</w:t>
            </w:r>
          </w:p>
        </w:tc>
        <w:tc>
          <w:tcPr>
            <w:tcW w:w="1056" w:type="pct"/>
          </w:tcPr>
          <w:p w14:paraId="74540EC5" w14:textId="1265B8EC" w:rsidR="00073236" w:rsidRPr="001E4247" w:rsidRDefault="00B11DC2" w:rsidP="00073236">
            <w:pPr>
              <w:spacing w:before="60" w:after="60"/>
              <w:rPr>
                <w:rFonts w:eastAsia="Tahoma"/>
                <w:lang w:val="el-GR"/>
              </w:rPr>
            </w:pPr>
            <w:hyperlink w:anchor="_Χρονοδιάγραμμα" w:history="1">
              <w:r w:rsidR="00073236" w:rsidRPr="001E4247">
                <w:rPr>
                  <w:rStyle w:val="Hyperlink"/>
                  <w:rFonts w:eastAsia="Tahoma"/>
                  <w:lang w:val="el-GR"/>
                </w:rPr>
                <w:t>Παράρτημα Ι – παρ. 4.1</w:t>
              </w:r>
            </w:hyperlink>
            <w:r w:rsidR="00073236" w:rsidRPr="001E4247">
              <w:rPr>
                <w:rFonts w:eastAsia="Tahoma"/>
                <w:lang w:val="el-GR"/>
              </w:rPr>
              <w:t xml:space="preserve">, </w:t>
            </w:r>
            <w:hyperlink w:anchor="_Παραδοτέα" w:history="1">
              <w:r w:rsidR="00073236" w:rsidRPr="001E4247">
                <w:rPr>
                  <w:rStyle w:val="Hyperlink"/>
                  <w:rFonts w:eastAsia="Tahoma"/>
                  <w:lang w:val="el-GR"/>
                </w:rPr>
                <w:t>4.2</w:t>
              </w:r>
            </w:hyperlink>
          </w:p>
        </w:tc>
      </w:tr>
      <w:tr w:rsidR="00073236" w:rsidRPr="001E4247" w14:paraId="1A985764" w14:textId="77777777" w:rsidTr="00310130">
        <w:trPr>
          <w:trHeight w:val="525"/>
        </w:trPr>
        <w:tc>
          <w:tcPr>
            <w:tcW w:w="431" w:type="pct"/>
            <w:shd w:val="clear" w:color="auto" w:fill="auto"/>
            <w:vAlign w:val="center"/>
          </w:tcPr>
          <w:p w14:paraId="62BF26D8" w14:textId="77777777" w:rsidR="00073236" w:rsidRPr="001E4247" w:rsidRDefault="00073236" w:rsidP="00073236">
            <w:pPr>
              <w:pStyle w:val="ListParagraph"/>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5A420808" w14:textId="57AF16E1" w:rsidR="00073236" w:rsidRPr="001E4247" w:rsidRDefault="00073236" w:rsidP="00073236">
            <w:pPr>
              <w:spacing w:before="60" w:after="60"/>
              <w:jc w:val="left"/>
              <w:rPr>
                <w:rFonts w:eastAsia="Tahoma"/>
                <w:b/>
                <w:bCs/>
                <w:color w:val="000000" w:themeColor="text1"/>
                <w:lang w:val="el-GR"/>
              </w:rPr>
            </w:pPr>
            <w:r w:rsidRPr="001E4247">
              <w:rPr>
                <w:rFonts w:eastAsia="Tahoma"/>
                <w:lang w:val="el-GR"/>
              </w:rPr>
              <w:t>Προτεινόμενο σχήμα διοίκησης έργου</w:t>
            </w:r>
          </w:p>
        </w:tc>
        <w:tc>
          <w:tcPr>
            <w:tcW w:w="1056" w:type="pct"/>
          </w:tcPr>
          <w:p w14:paraId="323AF366" w14:textId="7286FA1D" w:rsidR="00073236" w:rsidRPr="001E4247" w:rsidRDefault="00B11DC2" w:rsidP="00073236">
            <w:pPr>
              <w:spacing w:before="60" w:after="60"/>
              <w:rPr>
                <w:rFonts w:eastAsia="Tahoma"/>
                <w:lang w:val="el-GR"/>
              </w:rPr>
            </w:pPr>
            <w:hyperlink w:anchor="_Ομάδα_Έργου/Σχήμα_Διοίκησης" w:history="1">
              <w:r w:rsidR="00073236" w:rsidRPr="001E4247">
                <w:rPr>
                  <w:rStyle w:val="Hyperlink"/>
                  <w:rFonts w:eastAsia="Tahoma"/>
                  <w:lang w:val="el-GR"/>
                </w:rPr>
                <w:t>Παράρτημα Ι – παρ. 4.3</w:t>
              </w:r>
            </w:hyperlink>
            <w:r w:rsidR="00073236" w:rsidRPr="001E4247">
              <w:rPr>
                <w:rFonts w:eastAsia="Tahoma"/>
                <w:lang w:val="el-GR"/>
              </w:rPr>
              <w:t xml:space="preserve">, </w:t>
            </w:r>
            <w:hyperlink w:anchor="_Μεθοδολογία_διοίκησης_και" w:history="1">
              <w:r w:rsidR="00073236" w:rsidRPr="001E4247">
                <w:rPr>
                  <w:rStyle w:val="Hyperlink"/>
                  <w:rFonts w:eastAsia="Tahoma"/>
                  <w:lang w:val="el-GR"/>
                </w:rPr>
                <w:t>4.4</w:t>
              </w:r>
            </w:hyperlink>
          </w:p>
        </w:tc>
      </w:tr>
      <w:tr w:rsidR="0071547F" w:rsidRPr="001E4247" w14:paraId="25D4927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382E4CC" w14:textId="77777777" w:rsidR="0071547F" w:rsidRPr="001E4247" w:rsidRDefault="0071547F" w:rsidP="0071547F">
            <w:pPr>
              <w:pStyle w:val="ListParagraph"/>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F90213A" w14:textId="77777777" w:rsidR="0071547F" w:rsidRPr="001E4247" w:rsidRDefault="0071547F" w:rsidP="0071547F">
            <w:pPr>
              <w:pStyle w:val="ListParagraph"/>
              <w:spacing w:before="60" w:after="60"/>
              <w:ind w:left="0"/>
              <w:contextualSpacing w:val="0"/>
              <w:jc w:val="left"/>
              <w:rPr>
                <w:b/>
                <w:lang w:val="el-GR" w:eastAsia="el-GR"/>
              </w:rPr>
            </w:pPr>
            <w:proofErr w:type="spellStart"/>
            <w:r w:rsidRPr="001E4247">
              <w:rPr>
                <w:b/>
              </w:rPr>
              <w:t>Πίν</w:t>
            </w:r>
            <w:proofErr w:type="spellEnd"/>
            <w:r w:rsidRPr="001E4247">
              <w:rPr>
                <w:b/>
              </w:rPr>
              <w:t xml:space="preserve">ακες </w:t>
            </w:r>
            <w:proofErr w:type="spellStart"/>
            <w:r w:rsidRPr="001E4247">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75793F9" w14:textId="29D58EA1" w:rsidR="0071547F" w:rsidRPr="001E4247" w:rsidRDefault="00B11DC2" w:rsidP="0071547F">
            <w:pPr>
              <w:pStyle w:val="ListParagraph"/>
              <w:spacing w:before="60" w:after="60"/>
              <w:ind w:left="0"/>
              <w:contextualSpacing w:val="0"/>
              <w:jc w:val="left"/>
              <w:rPr>
                <w:b/>
                <w:lang w:val="el-GR" w:eastAsia="el-GR"/>
              </w:rPr>
            </w:pPr>
            <w:hyperlink w:anchor="_ΠΑΡΑΡΤΗΜΑ_ΙΙ_–" w:history="1">
              <w:r w:rsidR="0071547F" w:rsidRPr="001E4247">
                <w:rPr>
                  <w:rStyle w:val="Hyperlink"/>
                  <w:b/>
                  <w:lang w:val="el-GR" w:eastAsia="el-GR"/>
                </w:rPr>
                <w:t>Παράρτημα ΙΙ</w:t>
              </w:r>
            </w:hyperlink>
          </w:p>
        </w:tc>
      </w:tr>
      <w:tr w:rsidR="0071547F" w:rsidRPr="001E4247" w14:paraId="11E676D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704E036" w14:textId="77777777" w:rsidR="0071547F" w:rsidRPr="001E4247" w:rsidRDefault="0071547F" w:rsidP="0071547F">
            <w:pPr>
              <w:pStyle w:val="ListParagraph"/>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11A5BCC" w14:textId="77777777" w:rsidR="0071547F" w:rsidRPr="001E4247" w:rsidRDefault="0071547F" w:rsidP="0071547F">
            <w:pPr>
              <w:spacing w:before="60" w:after="60"/>
              <w:jc w:val="left"/>
              <w:rPr>
                <w:b/>
                <w:u w:val="single"/>
              </w:rPr>
            </w:pPr>
            <w:proofErr w:type="spellStart"/>
            <w:r w:rsidRPr="001E4247">
              <w:rPr>
                <w:b/>
              </w:rPr>
              <w:t>Πίν</w:t>
            </w:r>
            <w:proofErr w:type="spellEnd"/>
            <w:r w:rsidRPr="001E4247">
              <w:rPr>
                <w:b/>
              </w:rPr>
              <w:t xml:space="preserve">ακες </w:t>
            </w:r>
            <w:proofErr w:type="spellStart"/>
            <w:r w:rsidRPr="001E4247">
              <w:rPr>
                <w:b/>
              </w:rPr>
              <w:t>Οικονομικής</w:t>
            </w:r>
            <w:proofErr w:type="spellEnd"/>
            <w:r w:rsidRPr="001E4247">
              <w:rPr>
                <w:b/>
              </w:rPr>
              <w:t xml:space="preserve"> </w:t>
            </w:r>
            <w:proofErr w:type="spellStart"/>
            <w:r w:rsidRPr="001E4247">
              <w:rPr>
                <w:b/>
              </w:rPr>
              <w:t>Προσφοράς</w:t>
            </w:r>
            <w:proofErr w:type="spellEnd"/>
            <w:r w:rsidRPr="001E4247">
              <w:rPr>
                <w:b/>
              </w:rPr>
              <w:t xml:space="preserve">, </w:t>
            </w:r>
            <w:proofErr w:type="spellStart"/>
            <w:r w:rsidRPr="001E4247">
              <w:rPr>
                <w:b/>
                <w:u w:val="single"/>
              </w:rPr>
              <w:t>χωρίς</w:t>
            </w:r>
            <w:proofErr w:type="spellEnd"/>
            <w:r w:rsidRPr="001E4247">
              <w:rPr>
                <w:b/>
                <w:u w:val="single"/>
              </w:rPr>
              <w:t xml:space="preserve"> </w:t>
            </w:r>
            <w:proofErr w:type="spellStart"/>
            <w:r w:rsidRPr="001E4247">
              <w:rPr>
                <w:b/>
                <w:u w:val="single"/>
              </w:rPr>
              <w:t>τιμές</w:t>
            </w:r>
            <w:proofErr w:type="spellEnd"/>
          </w:p>
          <w:p w14:paraId="2B407555" w14:textId="77777777" w:rsidR="0071547F" w:rsidRPr="001E4247" w:rsidRDefault="0071547F" w:rsidP="0071547F">
            <w:pPr>
              <w:pStyle w:val="ListParagraph"/>
              <w:spacing w:before="60" w:after="60"/>
              <w:ind w:left="0"/>
              <w:contextualSpacing w:val="0"/>
              <w:jc w:val="left"/>
              <w:rPr>
                <w:b/>
                <w:lang w:val="el-GR" w:eastAsia="el-GR"/>
              </w:rPr>
            </w:pPr>
            <w:r w:rsidRPr="001E4247">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E1F7A6" w14:textId="52C6217B" w:rsidR="0071547F" w:rsidRPr="001E4247" w:rsidRDefault="00B11DC2" w:rsidP="0071547F">
            <w:pPr>
              <w:pStyle w:val="ListParagraph"/>
              <w:spacing w:before="60" w:after="60"/>
              <w:ind w:left="0"/>
              <w:contextualSpacing w:val="0"/>
              <w:jc w:val="left"/>
              <w:rPr>
                <w:b/>
                <w:lang w:val="en-US"/>
              </w:rPr>
            </w:pPr>
            <w:hyperlink w:anchor="_ΠΑΡΑΡΤΗΜΑ_VI_–" w:history="1">
              <w:r w:rsidR="0071547F" w:rsidRPr="001E4247">
                <w:rPr>
                  <w:rStyle w:val="Hyperlink"/>
                  <w:b/>
                  <w:lang w:val="el-GR" w:eastAsia="el-GR"/>
                </w:rPr>
                <w:t xml:space="preserve">Παράρτημα </w:t>
              </w:r>
              <w:r w:rsidR="0071547F" w:rsidRPr="001E4247">
                <w:rPr>
                  <w:rStyle w:val="Hyperlink"/>
                  <w:b/>
                  <w:lang w:val="en-US" w:eastAsia="el-GR"/>
                </w:rPr>
                <w:t>VI</w:t>
              </w:r>
            </w:hyperlink>
          </w:p>
        </w:tc>
      </w:tr>
    </w:tbl>
    <w:p w14:paraId="516AFB23" w14:textId="77777777" w:rsidR="00E36548" w:rsidRPr="001E4247" w:rsidRDefault="00E36548" w:rsidP="00C93CF5">
      <w:pPr>
        <w:autoSpaceDE w:val="0"/>
        <w:autoSpaceDN w:val="0"/>
        <w:adjustRightInd w:val="0"/>
        <w:spacing w:after="0" w:line="276" w:lineRule="auto"/>
        <w:rPr>
          <w:bCs/>
          <w:i/>
          <w:iCs/>
          <w:color w:val="5B9BD5"/>
          <w:lang w:val="el-GR"/>
        </w:rPr>
      </w:pPr>
    </w:p>
    <w:p w14:paraId="10315B6A" w14:textId="77777777" w:rsidR="00E36548" w:rsidRPr="001E4247" w:rsidRDefault="00E36548" w:rsidP="00C93CF5">
      <w:pPr>
        <w:autoSpaceDE w:val="0"/>
        <w:autoSpaceDN w:val="0"/>
        <w:adjustRightInd w:val="0"/>
        <w:spacing w:after="0" w:line="276" w:lineRule="auto"/>
        <w:rPr>
          <w:lang w:val="el-GR"/>
        </w:rPr>
      </w:pPr>
    </w:p>
    <w:p w14:paraId="508CA1FC" w14:textId="77777777" w:rsidR="00C93CF5" w:rsidRPr="001E4247" w:rsidRDefault="00C93CF5" w:rsidP="00C93CF5">
      <w:pPr>
        <w:rPr>
          <w:lang w:val="el-GR"/>
        </w:rPr>
      </w:pPr>
    </w:p>
    <w:p w14:paraId="3E2F2E64" w14:textId="77777777" w:rsidR="003D154A" w:rsidRPr="001E4247" w:rsidRDefault="003D154A">
      <w:pPr>
        <w:pStyle w:val="normalwithoutspacing"/>
        <w:sectPr w:rsidR="003D154A" w:rsidRPr="001E4247" w:rsidSect="00DF02B0">
          <w:pgSz w:w="11906" w:h="16838"/>
          <w:pgMar w:top="1134" w:right="1134" w:bottom="1134" w:left="1134" w:header="720" w:footer="709" w:gutter="0"/>
          <w:cols w:space="720"/>
          <w:titlePg/>
          <w:docGrid w:linePitch="360"/>
        </w:sectPr>
      </w:pPr>
    </w:p>
    <w:p w14:paraId="3313971C" w14:textId="77777777" w:rsidR="008338F0" w:rsidRPr="001E4247" w:rsidRDefault="008338F0">
      <w:pPr>
        <w:rPr>
          <w:lang w:val="el-GR"/>
        </w:rPr>
      </w:pPr>
    </w:p>
    <w:p w14:paraId="1198CC6A" w14:textId="77777777" w:rsidR="008338F0" w:rsidRPr="001E4247" w:rsidRDefault="003355E7" w:rsidP="00F82A8D">
      <w:pPr>
        <w:pStyle w:val="Heading2"/>
        <w:numPr>
          <w:ilvl w:val="0"/>
          <w:numId w:val="0"/>
        </w:numPr>
        <w:ind w:left="576" w:hanging="576"/>
        <w:rPr>
          <w:rFonts w:cs="Tahoma"/>
          <w:lang w:val="el-GR"/>
        </w:rPr>
      </w:pPr>
      <w:bookmarkStart w:id="723" w:name="_ΠΑΡΑΡΤΗΜΑ_VI_–"/>
      <w:bookmarkStart w:id="724" w:name="_Ref510087099"/>
      <w:bookmarkStart w:id="725" w:name="_Ref40980023"/>
      <w:bookmarkStart w:id="726" w:name="_Ref40980058"/>
      <w:bookmarkStart w:id="727" w:name="_Ref40980548"/>
      <w:bookmarkStart w:id="728" w:name="_Ref55324421"/>
      <w:bookmarkStart w:id="729" w:name="_Toc97194378"/>
      <w:bookmarkStart w:id="730" w:name="_Toc97194482"/>
      <w:bookmarkStart w:id="731" w:name="_Toc97205016"/>
      <w:bookmarkStart w:id="732" w:name="_Toc129705150"/>
      <w:bookmarkEnd w:id="723"/>
      <w:r w:rsidRPr="001E4247">
        <w:rPr>
          <w:rFonts w:cs="Tahoma"/>
          <w:lang w:val="el-GR"/>
        </w:rPr>
        <w:t xml:space="preserve">ΠΑΡΑΡΤΗΜΑ </w:t>
      </w:r>
      <w:r w:rsidRPr="001E4247">
        <w:rPr>
          <w:rFonts w:cs="Tahoma"/>
        </w:rPr>
        <w:t>VI</w:t>
      </w:r>
      <w:r w:rsidRPr="001E4247">
        <w:rPr>
          <w:rFonts w:cs="Tahoma"/>
          <w:lang w:val="el-GR"/>
        </w:rPr>
        <w:t xml:space="preserve"> – </w:t>
      </w:r>
      <w:r w:rsidR="006E4901" w:rsidRPr="001E4247">
        <w:rPr>
          <w:rFonts w:cs="Tahoma"/>
          <w:lang w:val="el-GR"/>
        </w:rPr>
        <w:t>Υπόδειγμα Οικονομικής Προσφοράς</w:t>
      </w:r>
      <w:bookmarkEnd w:id="724"/>
      <w:bookmarkEnd w:id="725"/>
      <w:bookmarkEnd w:id="726"/>
      <w:bookmarkEnd w:id="727"/>
      <w:bookmarkEnd w:id="728"/>
      <w:bookmarkEnd w:id="729"/>
      <w:bookmarkEnd w:id="730"/>
      <w:bookmarkEnd w:id="731"/>
      <w:bookmarkEnd w:id="732"/>
      <w:r w:rsidR="00E1337D" w:rsidRPr="001E4247">
        <w:rPr>
          <w:rFonts w:cs="Tahoma"/>
          <w:lang w:val="el-GR"/>
        </w:rPr>
        <w:t xml:space="preserve"> </w:t>
      </w:r>
    </w:p>
    <w:p w14:paraId="2DE6BDAC" w14:textId="74534276" w:rsidR="008338F0" w:rsidRPr="001E4247" w:rsidRDefault="008338F0" w:rsidP="00A05D2C">
      <w:pPr>
        <w:pStyle w:val="normalwithoutspacing"/>
        <w:rPr>
          <w:i/>
          <w:color w:val="5B9BD5"/>
        </w:rPr>
      </w:pPr>
    </w:p>
    <w:p w14:paraId="08074E0C" w14:textId="77777777" w:rsidR="00623457" w:rsidRPr="001E4247" w:rsidRDefault="00623457">
      <w:pPr>
        <w:pStyle w:val="Heading3"/>
        <w:numPr>
          <w:ilvl w:val="2"/>
          <w:numId w:val="17"/>
        </w:numPr>
        <w:ind w:left="1134" w:hanging="414"/>
        <w:rPr>
          <w:rFonts w:cs="Tahoma"/>
          <w:lang w:val="el-GR"/>
        </w:rPr>
      </w:pPr>
      <w:bookmarkStart w:id="733" w:name="_Toc106629211"/>
      <w:bookmarkStart w:id="734" w:name="_Toc106629229"/>
      <w:bookmarkStart w:id="735" w:name="_Toc106629241"/>
      <w:bookmarkStart w:id="736" w:name="_Toc106629253"/>
      <w:bookmarkStart w:id="737" w:name="_Toc106629273"/>
      <w:bookmarkStart w:id="738" w:name="_Toc106629274"/>
      <w:bookmarkStart w:id="739" w:name="_Toc106629292"/>
      <w:bookmarkStart w:id="740" w:name="_Toc106629304"/>
      <w:bookmarkStart w:id="741" w:name="_Toc106629316"/>
      <w:bookmarkStart w:id="742" w:name="_Toc106629336"/>
      <w:bookmarkStart w:id="743" w:name="_Toc106629337"/>
      <w:bookmarkStart w:id="744" w:name="_Toc106629338"/>
      <w:bookmarkStart w:id="745" w:name="_Toc106629356"/>
      <w:bookmarkStart w:id="746" w:name="_Toc106629368"/>
      <w:bookmarkStart w:id="747" w:name="_Toc106629380"/>
      <w:bookmarkStart w:id="748" w:name="_Toc106629400"/>
      <w:bookmarkStart w:id="749" w:name="_Toc240445878"/>
      <w:bookmarkStart w:id="750" w:name="_Toc366852699"/>
      <w:bookmarkStart w:id="751" w:name="_Ref508304059"/>
      <w:bookmarkStart w:id="752" w:name="_Toc10632752"/>
      <w:bookmarkStart w:id="753" w:name="_Toc42167519"/>
      <w:bookmarkStart w:id="754" w:name="_Toc53671372"/>
      <w:bookmarkStart w:id="755" w:name="_Toc97194382"/>
      <w:bookmarkStart w:id="756" w:name="_Toc97194486"/>
      <w:bookmarkStart w:id="757" w:name="_Toc97205020"/>
      <w:bookmarkStart w:id="758" w:name="_Toc129705151"/>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r w:rsidRPr="001E4247">
        <w:rPr>
          <w:rFonts w:cs="Tahoma"/>
          <w:lang w:val="el-GR"/>
        </w:rPr>
        <w:t>Υπηρεσίες</w:t>
      </w:r>
      <w:bookmarkEnd w:id="749"/>
      <w:bookmarkEnd w:id="750"/>
      <w:bookmarkEnd w:id="751"/>
      <w:bookmarkEnd w:id="752"/>
      <w:bookmarkEnd w:id="753"/>
      <w:bookmarkEnd w:id="754"/>
      <w:bookmarkEnd w:id="755"/>
      <w:bookmarkEnd w:id="756"/>
      <w:bookmarkEnd w:id="757"/>
      <w:bookmarkEnd w:id="758"/>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55"/>
        <w:gridCol w:w="837"/>
        <w:gridCol w:w="1099"/>
        <w:gridCol w:w="953"/>
        <w:gridCol w:w="1034"/>
        <w:gridCol w:w="1152"/>
      </w:tblGrid>
      <w:tr w:rsidR="00623457" w:rsidRPr="001E4247" w14:paraId="30D64E42" w14:textId="77777777" w:rsidTr="00AC42AE">
        <w:trPr>
          <w:cantSplit/>
          <w:tblHeader/>
        </w:trPr>
        <w:tc>
          <w:tcPr>
            <w:tcW w:w="251" w:type="pct"/>
            <w:vMerge w:val="restart"/>
            <w:shd w:val="pct15" w:color="auto" w:fill="FFFFFF"/>
            <w:vAlign w:val="center"/>
          </w:tcPr>
          <w:p w14:paraId="1B49DEAE" w14:textId="77777777" w:rsidR="00623457" w:rsidRPr="001E4247" w:rsidRDefault="00623457" w:rsidP="00C4217E">
            <w:pPr>
              <w:keepNext/>
              <w:keepLines/>
              <w:spacing w:before="60" w:after="60"/>
              <w:ind w:right="-191"/>
              <w:rPr>
                <w:sz w:val="18"/>
                <w:szCs w:val="18"/>
                <w:lang w:val="el-GR"/>
              </w:rPr>
            </w:pPr>
            <w:r w:rsidRPr="001E4247">
              <w:rPr>
                <w:sz w:val="18"/>
                <w:szCs w:val="18"/>
                <w:lang w:val="el-GR"/>
              </w:rPr>
              <w:t>Α/Α</w:t>
            </w:r>
          </w:p>
        </w:tc>
        <w:tc>
          <w:tcPr>
            <w:tcW w:w="2080" w:type="pct"/>
            <w:vMerge w:val="restart"/>
            <w:shd w:val="pct15" w:color="auto" w:fill="FFFFFF"/>
            <w:vAlign w:val="center"/>
          </w:tcPr>
          <w:p w14:paraId="7BF07526"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ΠΕΡΙΓΡΑΦΗ</w:t>
            </w:r>
          </w:p>
        </w:tc>
        <w:tc>
          <w:tcPr>
            <w:tcW w:w="440" w:type="pct"/>
            <w:vMerge w:val="restart"/>
            <w:shd w:val="pct15" w:color="auto" w:fill="FFFFFF"/>
            <w:vAlign w:val="center"/>
          </w:tcPr>
          <w:p w14:paraId="52CB3EFF" w14:textId="77777777" w:rsidR="00623457" w:rsidRPr="001E4247" w:rsidRDefault="00623457" w:rsidP="00C4217E">
            <w:pPr>
              <w:keepNext/>
              <w:keepLines/>
              <w:spacing w:before="60" w:after="60"/>
              <w:ind w:left="-100" w:right="-11"/>
              <w:jc w:val="center"/>
              <w:rPr>
                <w:sz w:val="18"/>
                <w:szCs w:val="18"/>
                <w:lang w:val="el-GR"/>
              </w:rPr>
            </w:pPr>
            <w:r w:rsidRPr="001E4247">
              <w:rPr>
                <w:sz w:val="18"/>
                <w:szCs w:val="18"/>
                <w:lang w:val="el-GR"/>
              </w:rPr>
              <w:t>Ανθρωπομήνες</w:t>
            </w:r>
          </w:p>
        </w:tc>
        <w:tc>
          <w:tcPr>
            <w:tcW w:w="1079" w:type="pct"/>
            <w:gridSpan w:val="2"/>
            <w:tcBorders>
              <w:bottom w:val="single" w:sz="4" w:space="0" w:color="auto"/>
            </w:tcBorders>
            <w:shd w:val="pct15" w:color="auto" w:fill="FFFFFF"/>
            <w:vAlign w:val="center"/>
          </w:tcPr>
          <w:p w14:paraId="5A3C90C8" w14:textId="77777777" w:rsidR="00623457" w:rsidRPr="001E4247" w:rsidRDefault="00623457" w:rsidP="00C4217E">
            <w:pPr>
              <w:keepNext/>
              <w:keepLines/>
              <w:spacing w:before="60" w:after="60"/>
              <w:rPr>
                <w:sz w:val="18"/>
                <w:szCs w:val="18"/>
                <w:lang w:val="el-GR"/>
              </w:rPr>
            </w:pPr>
            <w:r w:rsidRPr="001E4247">
              <w:rPr>
                <w:sz w:val="18"/>
                <w:szCs w:val="18"/>
                <w:lang w:val="el-GR"/>
              </w:rPr>
              <w:t>ΑΞΙΑ ΧΩΡΙΣ ΦΠΑ [€]</w:t>
            </w:r>
          </w:p>
        </w:tc>
        <w:tc>
          <w:tcPr>
            <w:tcW w:w="544" w:type="pct"/>
            <w:vMerge w:val="restart"/>
            <w:shd w:val="pct15" w:color="auto" w:fill="FFFFFF"/>
            <w:vAlign w:val="center"/>
          </w:tcPr>
          <w:p w14:paraId="608B21D2" w14:textId="77777777" w:rsidR="00623457" w:rsidRPr="001E4247" w:rsidRDefault="00623457" w:rsidP="00C4217E">
            <w:pPr>
              <w:keepNext/>
              <w:keepLines/>
              <w:spacing w:before="60" w:after="60"/>
              <w:rPr>
                <w:sz w:val="18"/>
                <w:szCs w:val="18"/>
                <w:lang w:val="el-GR"/>
              </w:rPr>
            </w:pPr>
            <w:r w:rsidRPr="001E4247">
              <w:rPr>
                <w:sz w:val="18"/>
                <w:szCs w:val="18"/>
                <w:lang w:val="el-GR"/>
              </w:rPr>
              <w:t>ΦΠΑ [€]</w:t>
            </w:r>
          </w:p>
        </w:tc>
        <w:tc>
          <w:tcPr>
            <w:tcW w:w="606" w:type="pct"/>
            <w:vMerge w:val="restart"/>
            <w:shd w:val="pct15" w:color="auto" w:fill="FFFFFF"/>
            <w:vAlign w:val="center"/>
          </w:tcPr>
          <w:p w14:paraId="549D54F9" w14:textId="77777777" w:rsidR="00623457" w:rsidRPr="001E4247" w:rsidRDefault="00623457" w:rsidP="00C4217E">
            <w:pPr>
              <w:keepNext/>
              <w:keepLines/>
              <w:spacing w:before="60" w:after="60"/>
              <w:rPr>
                <w:sz w:val="18"/>
                <w:szCs w:val="18"/>
                <w:lang w:val="el-GR"/>
              </w:rPr>
            </w:pPr>
            <w:r w:rsidRPr="001E4247">
              <w:rPr>
                <w:sz w:val="18"/>
                <w:szCs w:val="18"/>
                <w:lang w:val="el-GR"/>
              </w:rPr>
              <w:t xml:space="preserve">ΣΥΝΟΛΙΚΗ ΑΞΙΑ </w:t>
            </w:r>
          </w:p>
          <w:p w14:paraId="32D1AC93" w14:textId="77777777" w:rsidR="00623457" w:rsidRPr="001E4247" w:rsidRDefault="00623457" w:rsidP="00C4217E">
            <w:pPr>
              <w:keepNext/>
              <w:keepLines/>
              <w:spacing w:before="60" w:after="60"/>
              <w:rPr>
                <w:sz w:val="18"/>
                <w:szCs w:val="18"/>
                <w:lang w:val="el-GR"/>
              </w:rPr>
            </w:pPr>
            <w:r w:rsidRPr="001E4247">
              <w:rPr>
                <w:sz w:val="18"/>
                <w:szCs w:val="18"/>
                <w:lang w:val="el-GR"/>
              </w:rPr>
              <w:t>ΜΕ ΦΠΑ [€]</w:t>
            </w:r>
          </w:p>
        </w:tc>
      </w:tr>
      <w:tr w:rsidR="00623457" w:rsidRPr="001E4247" w14:paraId="6ACE810D" w14:textId="77777777" w:rsidTr="00AC42AE">
        <w:tc>
          <w:tcPr>
            <w:tcW w:w="251" w:type="pct"/>
            <w:vMerge/>
            <w:shd w:val="clear" w:color="auto" w:fill="FFFFFF"/>
            <w:vAlign w:val="center"/>
          </w:tcPr>
          <w:p w14:paraId="2884FF10" w14:textId="77777777" w:rsidR="00623457" w:rsidRPr="001E4247" w:rsidRDefault="00623457" w:rsidP="00C4217E">
            <w:pPr>
              <w:keepNext/>
              <w:keepLines/>
              <w:spacing w:before="60" w:after="60"/>
              <w:rPr>
                <w:sz w:val="18"/>
                <w:szCs w:val="18"/>
                <w:lang w:val="el-GR"/>
              </w:rPr>
            </w:pPr>
          </w:p>
        </w:tc>
        <w:tc>
          <w:tcPr>
            <w:tcW w:w="2080" w:type="pct"/>
            <w:vMerge/>
            <w:shd w:val="clear" w:color="auto" w:fill="FFFFFF"/>
            <w:vAlign w:val="center"/>
          </w:tcPr>
          <w:p w14:paraId="1139CE6D" w14:textId="77777777" w:rsidR="00623457" w:rsidRPr="001E4247" w:rsidRDefault="00623457" w:rsidP="00C4217E">
            <w:pPr>
              <w:keepNext/>
              <w:keepLines/>
              <w:spacing w:before="60" w:after="60"/>
              <w:rPr>
                <w:sz w:val="18"/>
                <w:szCs w:val="18"/>
                <w:lang w:val="el-GR"/>
              </w:rPr>
            </w:pPr>
          </w:p>
        </w:tc>
        <w:tc>
          <w:tcPr>
            <w:tcW w:w="440" w:type="pct"/>
            <w:vMerge/>
            <w:shd w:val="clear" w:color="auto" w:fill="FFFFFF"/>
            <w:vAlign w:val="center"/>
          </w:tcPr>
          <w:p w14:paraId="71B0D541" w14:textId="77777777" w:rsidR="00623457" w:rsidRPr="001E4247" w:rsidRDefault="00623457" w:rsidP="00C4217E">
            <w:pPr>
              <w:keepNext/>
              <w:keepLines/>
              <w:spacing w:before="60" w:after="60"/>
              <w:rPr>
                <w:sz w:val="18"/>
                <w:szCs w:val="18"/>
                <w:lang w:val="el-GR"/>
              </w:rPr>
            </w:pPr>
          </w:p>
        </w:tc>
        <w:tc>
          <w:tcPr>
            <w:tcW w:w="578" w:type="pct"/>
            <w:shd w:val="pct15" w:color="auto" w:fill="FFFFFF"/>
            <w:vAlign w:val="center"/>
          </w:tcPr>
          <w:p w14:paraId="27F21E85"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ΤΙΜΗ ΜΟΝΑΔΑΣ</w:t>
            </w:r>
          </w:p>
        </w:tc>
        <w:tc>
          <w:tcPr>
            <w:tcW w:w="501" w:type="pct"/>
            <w:shd w:val="pct15" w:color="auto" w:fill="FFFFFF"/>
            <w:vAlign w:val="center"/>
          </w:tcPr>
          <w:p w14:paraId="0E898A31"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ΣΥΝΟΛΟ</w:t>
            </w:r>
          </w:p>
        </w:tc>
        <w:tc>
          <w:tcPr>
            <w:tcW w:w="544" w:type="pct"/>
            <w:vMerge/>
            <w:shd w:val="clear" w:color="auto" w:fill="FFFFFF"/>
            <w:vAlign w:val="center"/>
          </w:tcPr>
          <w:p w14:paraId="4D874447" w14:textId="77777777" w:rsidR="00623457" w:rsidRPr="001E4247" w:rsidRDefault="00623457" w:rsidP="00C4217E">
            <w:pPr>
              <w:keepNext/>
              <w:keepLines/>
              <w:spacing w:before="60" w:after="60"/>
              <w:rPr>
                <w:sz w:val="18"/>
                <w:szCs w:val="18"/>
                <w:lang w:val="el-GR"/>
              </w:rPr>
            </w:pPr>
          </w:p>
        </w:tc>
        <w:tc>
          <w:tcPr>
            <w:tcW w:w="606" w:type="pct"/>
            <w:vMerge/>
            <w:shd w:val="clear" w:color="auto" w:fill="FFFFFF"/>
            <w:vAlign w:val="center"/>
          </w:tcPr>
          <w:p w14:paraId="595346C3" w14:textId="77777777" w:rsidR="00623457" w:rsidRPr="001E4247" w:rsidRDefault="00623457" w:rsidP="00C4217E">
            <w:pPr>
              <w:keepNext/>
              <w:keepLines/>
              <w:spacing w:before="60" w:after="60"/>
              <w:rPr>
                <w:sz w:val="18"/>
                <w:szCs w:val="18"/>
                <w:lang w:val="el-GR"/>
              </w:rPr>
            </w:pPr>
          </w:p>
        </w:tc>
      </w:tr>
      <w:tr w:rsidR="00D92F32" w:rsidRPr="00BC235C" w14:paraId="19E29EDF" w14:textId="77777777" w:rsidTr="00AC42AE">
        <w:trPr>
          <w:trHeight w:val="284"/>
        </w:trPr>
        <w:tc>
          <w:tcPr>
            <w:tcW w:w="251" w:type="pct"/>
            <w:shd w:val="clear" w:color="auto" w:fill="FFFFFF"/>
            <w:vAlign w:val="center"/>
          </w:tcPr>
          <w:p w14:paraId="0F39C43D" w14:textId="77777777" w:rsidR="004F10EE" w:rsidRPr="001E4247" w:rsidRDefault="004F10EE" w:rsidP="004F10EE">
            <w:pPr>
              <w:keepNext/>
              <w:keepLines/>
              <w:spacing w:before="60" w:after="60"/>
              <w:rPr>
                <w:sz w:val="18"/>
                <w:szCs w:val="18"/>
                <w:lang w:val="el-GR"/>
              </w:rPr>
            </w:pPr>
            <w:r w:rsidRPr="001E4247">
              <w:rPr>
                <w:sz w:val="18"/>
                <w:szCs w:val="18"/>
                <w:lang w:val="el-GR"/>
              </w:rPr>
              <w:t>1.</w:t>
            </w:r>
          </w:p>
        </w:tc>
        <w:tc>
          <w:tcPr>
            <w:tcW w:w="2080" w:type="pct"/>
            <w:shd w:val="clear" w:color="auto" w:fill="FFFFFF"/>
          </w:tcPr>
          <w:p w14:paraId="362A1D05" w14:textId="506E7DD7" w:rsidR="004F10EE" w:rsidRPr="001E4247" w:rsidRDefault="00AC42AE" w:rsidP="004F10EE">
            <w:pPr>
              <w:keepNext/>
              <w:keepLines/>
              <w:spacing w:before="60" w:after="60"/>
              <w:rPr>
                <w:sz w:val="18"/>
                <w:szCs w:val="18"/>
                <w:lang w:val="el-GR"/>
              </w:rPr>
            </w:pPr>
            <w:r w:rsidRPr="001E4247">
              <w:rPr>
                <w:rFonts w:eastAsia="Tahoma"/>
                <w:lang w:val="el-GR"/>
              </w:rPr>
              <w:t>Καταγραφή της κατάστασης και των σχετικών πολιτικών σε άλλες ευρωπαϊκές χώρες και ανάλυση των δυνητικών εναλλακτικών επιλογών για το παροπλισμό του δικτύου χαλκού</w:t>
            </w:r>
          </w:p>
        </w:tc>
        <w:tc>
          <w:tcPr>
            <w:tcW w:w="440" w:type="pct"/>
            <w:shd w:val="clear" w:color="auto" w:fill="FFFFFF"/>
            <w:vAlign w:val="center"/>
          </w:tcPr>
          <w:p w14:paraId="08A81FE3" w14:textId="77777777" w:rsidR="004F10EE" w:rsidRPr="001E4247" w:rsidRDefault="004F10EE" w:rsidP="004F10EE">
            <w:pPr>
              <w:keepNext/>
              <w:keepLines/>
              <w:spacing w:before="60" w:after="60"/>
              <w:rPr>
                <w:sz w:val="18"/>
                <w:szCs w:val="18"/>
                <w:lang w:val="el-GR"/>
              </w:rPr>
            </w:pPr>
          </w:p>
        </w:tc>
        <w:tc>
          <w:tcPr>
            <w:tcW w:w="578" w:type="pct"/>
            <w:shd w:val="clear" w:color="auto" w:fill="FFFFFF"/>
            <w:vAlign w:val="center"/>
          </w:tcPr>
          <w:p w14:paraId="34DBFD7D" w14:textId="77777777" w:rsidR="004F10EE" w:rsidRPr="001E4247" w:rsidRDefault="004F10EE" w:rsidP="004F10EE">
            <w:pPr>
              <w:keepNext/>
              <w:keepLines/>
              <w:spacing w:before="60" w:after="60"/>
              <w:rPr>
                <w:sz w:val="18"/>
                <w:szCs w:val="18"/>
                <w:lang w:val="el-GR"/>
              </w:rPr>
            </w:pPr>
          </w:p>
        </w:tc>
        <w:tc>
          <w:tcPr>
            <w:tcW w:w="501" w:type="pct"/>
            <w:shd w:val="clear" w:color="auto" w:fill="FFFFFF"/>
            <w:vAlign w:val="center"/>
          </w:tcPr>
          <w:p w14:paraId="76987CD3" w14:textId="77777777" w:rsidR="004F10EE" w:rsidRPr="001E4247" w:rsidRDefault="004F10EE" w:rsidP="004F10EE">
            <w:pPr>
              <w:keepNext/>
              <w:keepLines/>
              <w:spacing w:before="60" w:after="60"/>
              <w:rPr>
                <w:sz w:val="18"/>
                <w:szCs w:val="18"/>
                <w:lang w:val="el-GR"/>
              </w:rPr>
            </w:pPr>
          </w:p>
        </w:tc>
        <w:tc>
          <w:tcPr>
            <w:tcW w:w="544" w:type="pct"/>
            <w:shd w:val="clear" w:color="auto" w:fill="FFFFFF"/>
            <w:vAlign w:val="center"/>
          </w:tcPr>
          <w:p w14:paraId="52F99161" w14:textId="77777777" w:rsidR="004F10EE" w:rsidRPr="001E4247" w:rsidRDefault="004F10EE" w:rsidP="004F10EE">
            <w:pPr>
              <w:keepNext/>
              <w:keepLines/>
              <w:spacing w:before="60" w:after="60"/>
              <w:rPr>
                <w:sz w:val="18"/>
                <w:szCs w:val="18"/>
                <w:lang w:val="el-GR"/>
              </w:rPr>
            </w:pPr>
          </w:p>
        </w:tc>
        <w:tc>
          <w:tcPr>
            <w:tcW w:w="606" w:type="pct"/>
            <w:shd w:val="clear" w:color="auto" w:fill="FFFFFF"/>
            <w:vAlign w:val="center"/>
          </w:tcPr>
          <w:p w14:paraId="4B4B1147" w14:textId="77777777" w:rsidR="004F10EE" w:rsidRPr="001E4247" w:rsidRDefault="004F10EE" w:rsidP="004F10EE">
            <w:pPr>
              <w:keepNext/>
              <w:keepLines/>
              <w:spacing w:before="60" w:after="60"/>
              <w:rPr>
                <w:sz w:val="18"/>
                <w:szCs w:val="18"/>
                <w:lang w:val="el-GR"/>
              </w:rPr>
            </w:pPr>
          </w:p>
        </w:tc>
      </w:tr>
      <w:tr w:rsidR="00D92F32" w:rsidRPr="00BC235C" w14:paraId="74E9D60C" w14:textId="77777777" w:rsidTr="00AC42AE">
        <w:trPr>
          <w:trHeight w:val="284"/>
        </w:trPr>
        <w:tc>
          <w:tcPr>
            <w:tcW w:w="251" w:type="pct"/>
            <w:shd w:val="clear" w:color="auto" w:fill="FFFFFF"/>
            <w:vAlign w:val="center"/>
          </w:tcPr>
          <w:p w14:paraId="25F58ED4" w14:textId="0DF2D10E" w:rsidR="004F10EE" w:rsidRPr="001E4247" w:rsidRDefault="00AC42AE" w:rsidP="004F10EE">
            <w:pPr>
              <w:keepNext/>
              <w:keepLines/>
              <w:spacing w:before="60" w:after="60"/>
              <w:rPr>
                <w:sz w:val="18"/>
                <w:szCs w:val="18"/>
                <w:lang w:val="el-GR"/>
              </w:rPr>
            </w:pPr>
            <w:r>
              <w:rPr>
                <w:sz w:val="18"/>
                <w:szCs w:val="18"/>
                <w:lang w:val="el-GR"/>
              </w:rPr>
              <w:t>2.</w:t>
            </w:r>
          </w:p>
        </w:tc>
        <w:tc>
          <w:tcPr>
            <w:tcW w:w="2080" w:type="pct"/>
            <w:shd w:val="clear" w:color="auto" w:fill="FFFFFF"/>
          </w:tcPr>
          <w:p w14:paraId="58752F3C" w14:textId="374ABD4F" w:rsidR="004F10EE" w:rsidRPr="001E4247" w:rsidRDefault="00AC42AE" w:rsidP="004F10EE">
            <w:pPr>
              <w:keepNext/>
              <w:keepLines/>
              <w:spacing w:before="60" w:after="60"/>
              <w:rPr>
                <w:sz w:val="18"/>
                <w:szCs w:val="18"/>
                <w:lang w:val="el-GR"/>
              </w:rPr>
            </w:pPr>
            <w:r w:rsidRPr="001E4247">
              <w:rPr>
                <w:rFonts w:eastAsia="Tahoma"/>
                <w:lang w:val="el-GR"/>
              </w:rPr>
              <w:t>Υπηρεσίες για την οργάνωση και διεξαγωγή διαβούλευσης</w:t>
            </w:r>
          </w:p>
        </w:tc>
        <w:tc>
          <w:tcPr>
            <w:tcW w:w="440" w:type="pct"/>
            <w:tcBorders>
              <w:bottom w:val="single" w:sz="4" w:space="0" w:color="auto"/>
            </w:tcBorders>
            <w:shd w:val="clear" w:color="auto" w:fill="FFFFFF"/>
            <w:vAlign w:val="center"/>
          </w:tcPr>
          <w:p w14:paraId="22A1F0EF" w14:textId="77777777" w:rsidR="004F10EE" w:rsidRPr="001E4247" w:rsidRDefault="004F10EE" w:rsidP="004F10E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9A4B606" w14:textId="77777777" w:rsidR="004F10EE" w:rsidRPr="001E4247" w:rsidRDefault="004F10EE" w:rsidP="004F10EE">
            <w:pPr>
              <w:keepNext/>
              <w:keepLines/>
              <w:spacing w:before="60" w:after="60"/>
              <w:rPr>
                <w:sz w:val="18"/>
                <w:szCs w:val="18"/>
                <w:lang w:val="el-GR"/>
              </w:rPr>
            </w:pPr>
          </w:p>
        </w:tc>
        <w:tc>
          <w:tcPr>
            <w:tcW w:w="501" w:type="pct"/>
            <w:shd w:val="clear" w:color="auto" w:fill="FFFFFF"/>
            <w:vAlign w:val="center"/>
          </w:tcPr>
          <w:p w14:paraId="7EE7DCAB" w14:textId="77777777" w:rsidR="004F10EE" w:rsidRPr="001E4247" w:rsidRDefault="004F10EE" w:rsidP="004F10EE">
            <w:pPr>
              <w:keepNext/>
              <w:keepLines/>
              <w:spacing w:before="60" w:after="60"/>
              <w:rPr>
                <w:sz w:val="18"/>
                <w:szCs w:val="18"/>
                <w:lang w:val="el-GR"/>
              </w:rPr>
            </w:pPr>
          </w:p>
        </w:tc>
        <w:tc>
          <w:tcPr>
            <w:tcW w:w="544" w:type="pct"/>
            <w:shd w:val="clear" w:color="auto" w:fill="FFFFFF"/>
            <w:vAlign w:val="center"/>
          </w:tcPr>
          <w:p w14:paraId="200979D2" w14:textId="77777777" w:rsidR="004F10EE" w:rsidRPr="001E4247" w:rsidRDefault="004F10EE" w:rsidP="004F10EE">
            <w:pPr>
              <w:keepNext/>
              <w:keepLines/>
              <w:spacing w:before="60" w:after="60"/>
              <w:rPr>
                <w:sz w:val="18"/>
                <w:szCs w:val="18"/>
                <w:lang w:val="el-GR"/>
              </w:rPr>
            </w:pPr>
          </w:p>
        </w:tc>
        <w:tc>
          <w:tcPr>
            <w:tcW w:w="606" w:type="pct"/>
            <w:shd w:val="clear" w:color="auto" w:fill="FFFFFF"/>
            <w:vAlign w:val="center"/>
          </w:tcPr>
          <w:p w14:paraId="26931DC5" w14:textId="77777777" w:rsidR="004F10EE" w:rsidRPr="001E4247" w:rsidRDefault="004F10EE" w:rsidP="004F10EE">
            <w:pPr>
              <w:keepNext/>
              <w:keepLines/>
              <w:spacing w:before="60" w:after="60"/>
              <w:rPr>
                <w:sz w:val="18"/>
                <w:szCs w:val="18"/>
                <w:lang w:val="el-GR"/>
              </w:rPr>
            </w:pPr>
          </w:p>
        </w:tc>
      </w:tr>
      <w:tr w:rsidR="00AC42AE" w:rsidRPr="00BC235C" w14:paraId="764AB4CF" w14:textId="77777777" w:rsidTr="00AC42AE">
        <w:trPr>
          <w:trHeight w:val="284"/>
        </w:trPr>
        <w:tc>
          <w:tcPr>
            <w:tcW w:w="251" w:type="pct"/>
            <w:shd w:val="clear" w:color="auto" w:fill="FFFFFF"/>
            <w:vAlign w:val="center"/>
          </w:tcPr>
          <w:p w14:paraId="6D81B63A" w14:textId="36B03D78" w:rsidR="00AC42AE" w:rsidRPr="001E4247" w:rsidRDefault="00AC42AE" w:rsidP="004F10EE">
            <w:pPr>
              <w:keepNext/>
              <w:keepLines/>
              <w:spacing w:before="60" w:after="60"/>
              <w:rPr>
                <w:sz w:val="18"/>
                <w:szCs w:val="18"/>
                <w:lang w:val="el-GR"/>
              </w:rPr>
            </w:pPr>
            <w:r>
              <w:rPr>
                <w:sz w:val="18"/>
                <w:szCs w:val="18"/>
                <w:lang w:val="el-GR"/>
              </w:rPr>
              <w:t>3.</w:t>
            </w:r>
          </w:p>
        </w:tc>
        <w:tc>
          <w:tcPr>
            <w:tcW w:w="2080" w:type="pct"/>
            <w:shd w:val="clear" w:color="auto" w:fill="FFFFFF"/>
          </w:tcPr>
          <w:p w14:paraId="2438B75F" w14:textId="41A890A4" w:rsidR="00AC42AE" w:rsidRPr="001E4247" w:rsidRDefault="00AC42AE" w:rsidP="004F10EE">
            <w:pPr>
              <w:keepNext/>
              <w:keepLines/>
              <w:spacing w:before="60" w:after="60"/>
              <w:rPr>
                <w:sz w:val="18"/>
                <w:szCs w:val="18"/>
                <w:lang w:val="el-GR"/>
              </w:rPr>
            </w:pPr>
            <w:r w:rsidRPr="001E4247">
              <w:rPr>
                <w:rFonts w:eastAsia="Tahoma"/>
                <w:lang w:val="el-GR"/>
              </w:rPr>
              <w:t>Υπηρεσίες για την εκπόνηση μελέτης κόστους – οφέλους από τον παροπλισμό του δικτύου χαλκού</w:t>
            </w:r>
          </w:p>
        </w:tc>
        <w:tc>
          <w:tcPr>
            <w:tcW w:w="440" w:type="pct"/>
            <w:tcBorders>
              <w:bottom w:val="single" w:sz="4" w:space="0" w:color="auto"/>
            </w:tcBorders>
            <w:shd w:val="clear" w:color="auto" w:fill="FFFFFF"/>
            <w:vAlign w:val="center"/>
          </w:tcPr>
          <w:p w14:paraId="2EDF8B5C" w14:textId="77777777" w:rsidR="00AC42AE" w:rsidRPr="001E4247" w:rsidRDefault="00AC42AE" w:rsidP="004F10E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0F205B6" w14:textId="77777777" w:rsidR="00AC42AE" w:rsidRPr="001E4247" w:rsidRDefault="00AC42AE" w:rsidP="004F10EE">
            <w:pPr>
              <w:keepNext/>
              <w:keepLines/>
              <w:spacing w:before="60" w:after="60"/>
              <w:rPr>
                <w:sz w:val="18"/>
                <w:szCs w:val="18"/>
                <w:lang w:val="el-GR"/>
              </w:rPr>
            </w:pPr>
          </w:p>
        </w:tc>
        <w:tc>
          <w:tcPr>
            <w:tcW w:w="501" w:type="pct"/>
            <w:shd w:val="clear" w:color="auto" w:fill="FFFFFF"/>
            <w:vAlign w:val="center"/>
          </w:tcPr>
          <w:p w14:paraId="6FD20748" w14:textId="77777777" w:rsidR="00AC42AE" w:rsidRPr="001E4247" w:rsidRDefault="00AC42AE" w:rsidP="004F10EE">
            <w:pPr>
              <w:keepNext/>
              <w:keepLines/>
              <w:spacing w:before="60" w:after="60"/>
              <w:rPr>
                <w:sz w:val="18"/>
                <w:szCs w:val="18"/>
                <w:lang w:val="el-GR"/>
              </w:rPr>
            </w:pPr>
          </w:p>
        </w:tc>
        <w:tc>
          <w:tcPr>
            <w:tcW w:w="544" w:type="pct"/>
            <w:shd w:val="clear" w:color="auto" w:fill="FFFFFF"/>
            <w:vAlign w:val="center"/>
          </w:tcPr>
          <w:p w14:paraId="676E5222" w14:textId="77777777" w:rsidR="00AC42AE" w:rsidRPr="001E4247" w:rsidRDefault="00AC42AE" w:rsidP="004F10EE">
            <w:pPr>
              <w:keepNext/>
              <w:keepLines/>
              <w:spacing w:before="60" w:after="60"/>
              <w:rPr>
                <w:sz w:val="18"/>
                <w:szCs w:val="18"/>
                <w:lang w:val="el-GR"/>
              </w:rPr>
            </w:pPr>
          </w:p>
        </w:tc>
        <w:tc>
          <w:tcPr>
            <w:tcW w:w="606" w:type="pct"/>
            <w:shd w:val="clear" w:color="auto" w:fill="FFFFFF"/>
            <w:vAlign w:val="center"/>
          </w:tcPr>
          <w:p w14:paraId="0E51E1A8" w14:textId="77777777" w:rsidR="00AC42AE" w:rsidRPr="001E4247" w:rsidRDefault="00AC42AE" w:rsidP="004F10EE">
            <w:pPr>
              <w:keepNext/>
              <w:keepLines/>
              <w:spacing w:before="60" w:after="60"/>
              <w:rPr>
                <w:sz w:val="18"/>
                <w:szCs w:val="18"/>
                <w:lang w:val="el-GR"/>
              </w:rPr>
            </w:pPr>
          </w:p>
        </w:tc>
      </w:tr>
      <w:tr w:rsidR="00AC42AE" w:rsidRPr="00BC235C" w14:paraId="74ED95EE" w14:textId="77777777" w:rsidTr="00AC42AE">
        <w:trPr>
          <w:trHeight w:val="284"/>
        </w:trPr>
        <w:tc>
          <w:tcPr>
            <w:tcW w:w="251" w:type="pct"/>
            <w:shd w:val="clear" w:color="auto" w:fill="FFFFFF"/>
            <w:vAlign w:val="center"/>
          </w:tcPr>
          <w:p w14:paraId="5BFF6E76" w14:textId="73649C5F" w:rsidR="00AC42AE" w:rsidRPr="001E4247" w:rsidRDefault="00AC42AE" w:rsidP="004F10EE">
            <w:pPr>
              <w:keepNext/>
              <w:keepLines/>
              <w:spacing w:before="60" w:after="60"/>
              <w:rPr>
                <w:sz w:val="18"/>
                <w:szCs w:val="18"/>
                <w:lang w:val="el-GR"/>
              </w:rPr>
            </w:pPr>
            <w:r>
              <w:rPr>
                <w:sz w:val="18"/>
                <w:szCs w:val="18"/>
                <w:lang w:val="el-GR"/>
              </w:rPr>
              <w:t>4.</w:t>
            </w:r>
          </w:p>
        </w:tc>
        <w:tc>
          <w:tcPr>
            <w:tcW w:w="2080" w:type="pct"/>
            <w:shd w:val="clear" w:color="auto" w:fill="FFFFFF"/>
          </w:tcPr>
          <w:p w14:paraId="713D81ED" w14:textId="1A842CF0" w:rsidR="00AC42AE" w:rsidRPr="001E4247" w:rsidRDefault="00AC42AE" w:rsidP="004F10EE">
            <w:pPr>
              <w:keepNext/>
              <w:keepLines/>
              <w:spacing w:before="60" w:after="60"/>
              <w:rPr>
                <w:sz w:val="18"/>
                <w:szCs w:val="18"/>
                <w:lang w:val="el-GR"/>
              </w:rPr>
            </w:pPr>
            <w:r w:rsidRPr="001E4247">
              <w:rPr>
                <w:rFonts w:eastAsia="Tahoma"/>
                <w:lang w:val="el-GR"/>
              </w:rPr>
              <w:t>Υπηρεσίες για τον καθορισμό των χρονικών στόχων για τον παροπλισμό και τον προσδιορισμό εναλλακτικών επιλογών δημόσιας παρέμβασης</w:t>
            </w:r>
          </w:p>
        </w:tc>
        <w:tc>
          <w:tcPr>
            <w:tcW w:w="440" w:type="pct"/>
            <w:tcBorders>
              <w:bottom w:val="single" w:sz="4" w:space="0" w:color="auto"/>
            </w:tcBorders>
            <w:shd w:val="clear" w:color="auto" w:fill="FFFFFF"/>
            <w:vAlign w:val="center"/>
          </w:tcPr>
          <w:p w14:paraId="5FAE51DD" w14:textId="77777777" w:rsidR="00AC42AE" w:rsidRPr="001E4247" w:rsidRDefault="00AC42AE" w:rsidP="004F10E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D87735C" w14:textId="77777777" w:rsidR="00AC42AE" w:rsidRPr="001E4247" w:rsidRDefault="00AC42AE" w:rsidP="004F10EE">
            <w:pPr>
              <w:keepNext/>
              <w:keepLines/>
              <w:spacing w:before="60" w:after="60"/>
              <w:rPr>
                <w:sz w:val="18"/>
                <w:szCs w:val="18"/>
                <w:lang w:val="el-GR"/>
              </w:rPr>
            </w:pPr>
          </w:p>
        </w:tc>
        <w:tc>
          <w:tcPr>
            <w:tcW w:w="501" w:type="pct"/>
            <w:shd w:val="clear" w:color="auto" w:fill="FFFFFF"/>
            <w:vAlign w:val="center"/>
          </w:tcPr>
          <w:p w14:paraId="106175BA" w14:textId="77777777" w:rsidR="00AC42AE" w:rsidRPr="001E4247" w:rsidRDefault="00AC42AE" w:rsidP="004F10EE">
            <w:pPr>
              <w:keepNext/>
              <w:keepLines/>
              <w:spacing w:before="60" w:after="60"/>
              <w:rPr>
                <w:sz w:val="18"/>
                <w:szCs w:val="18"/>
                <w:lang w:val="el-GR"/>
              </w:rPr>
            </w:pPr>
          </w:p>
        </w:tc>
        <w:tc>
          <w:tcPr>
            <w:tcW w:w="544" w:type="pct"/>
            <w:shd w:val="clear" w:color="auto" w:fill="FFFFFF"/>
            <w:vAlign w:val="center"/>
          </w:tcPr>
          <w:p w14:paraId="05EE2A3B" w14:textId="77777777" w:rsidR="00AC42AE" w:rsidRPr="001E4247" w:rsidRDefault="00AC42AE" w:rsidP="004F10EE">
            <w:pPr>
              <w:keepNext/>
              <w:keepLines/>
              <w:spacing w:before="60" w:after="60"/>
              <w:rPr>
                <w:sz w:val="18"/>
                <w:szCs w:val="18"/>
                <w:lang w:val="el-GR"/>
              </w:rPr>
            </w:pPr>
          </w:p>
        </w:tc>
        <w:tc>
          <w:tcPr>
            <w:tcW w:w="606" w:type="pct"/>
            <w:shd w:val="clear" w:color="auto" w:fill="FFFFFF"/>
            <w:vAlign w:val="center"/>
          </w:tcPr>
          <w:p w14:paraId="1CD6BBC1" w14:textId="77777777" w:rsidR="00AC42AE" w:rsidRPr="001E4247" w:rsidRDefault="00AC42AE" w:rsidP="004F10EE">
            <w:pPr>
              <w:keepNext/>
              <w:keepLines/>
              <w:spacing w:before="60" w:after="60"/>
              <w:rPr>
                <w:sz w:val="18"/>
                <w:szCs w:val="18"/>
                <w:lang w:val="el-GR"/>
              </w:rPr>
            </w:pPr>
          </w:p>
        </w:tc>
      </w:tr>
      <w:tr w:rsidR="00AC42AE" w:rsidRPr="00BC235C" w14:paraId="3119F156" w14:textId="77777777" w:rsidTr="00AC42AE">
        <w:trPr>
          <w:trHeight w:val="284"/>
        </w:trPr>
        <w:tc>
          <w:tcPr>
            <w:tcW w:w="251" w:type="pct"/>
            <w:shd w:val="clear" w:color="auto" w:fill="FFFFFF"/>
            <w:vAlign w:val="center"/>
          </w:tcPr>
          <w:p w14:paraId="16CFD194" w14:textId="6E80C2DE" w:rsidR="00AC42AE" w:rsidRPr="001E4247" w:rsidRDefault="00AC42AE" w:rsidP="00AC42AE">
            <w:pPr>
              <w:keepNext/>
              <w:keepLines/>
              <w:spacing w:before="60" w:after="60"/>
              <w:rPr>
                <w:sz w:val="18"/>
                <w:szCs w:val="18"/>
                <w:lang w:val="el-GR"/>
              </w:rPr>
            </w:pPr>
            <w:r>
              <w:rPr>
                <w:sz w:val="18"/>
                <w:szCs w:val="18"/>
                <w:lang w:val="el-GR"/>
              </w:rPr>
              <w:t>5.</w:t>
            </w:r>
          </w:p>
        </w:tc>
        <w:tc>
          <w:tcPr>
            <w:tcW w:w="2080" w:type="pct"/>
            <w:shd w:val="clear" w:color="auto" w:fill="FFFFFF"/>
          </w:tcPr>
          <w:p w14:paraId="3DA7E312" w14:textId="5C82A31D" w:rsidR="00AC42AE" w:rsidRPr="001E4247" w:rsidRDefault="00AC42AE" w:rsidP="00AC42AE">
            <w:pPr>
              <w:keepNext/>
              <w:keepLines/>
              <w:spacing w:before="60" w:after="60"/>
              <w:rPr>
                <w:sz w:val="18"/>
                <w:szCs w:val="18"/>
                <w:lang w:val="el-GR"/>
              </w:rPr>
            </w:pPr>
            <w:r w:rsidRPr="001E4247">
              <w:rPr>
                <w:rFonts w:eastAsia="Tahoma"/>
                <w:lang w:val="el-GR"/>
              </w:rPr>
              <w:t>Υπηρεσίες για τη διαμόρφωση του Οδικού Χάρτη για την υλοποίηση του παροπλισμού του δικτύου χαλκού</w:t>
            </w:r>
          </w:p>
        </w:tc>
        <w:tc>
          <w:tcPr>
            <w:tcW w:w="440" w:type="pct"/>
            <w:tcBorders>
              <w:bottom w:val="single" w:sz="4" w:space="0" w:color="auto"/>
            </w:tcBorders>
            <w:shd w:val="clear" w:color="auto" w:fill="FFFFFF"/>
            <w:vAlign w:val="center"/>
          </w:tcPr>
          <w:p w14:paraId="6CBF0E3E" w14:textId="77777777" w:rsidR="00AC42AE" w:rsidRPr="001E4247" w:rsidRDefault="00AC42AE" w:rsidP="00AC42A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78923F28" w14:textId="77777777" w:rsidR="00AC42AE" w:rsidRPr="001E4247" w:rsidRDefault="00AC42AE" w:rsidP="00AC42AE">
            <w:pPr>
              <w:keepNext/>
              <w:keepLines/>
              <w:spacing w:before="60" w:after="60"/>
              <w:rPr>
                <w:sz w:val="18"/>
                <w:szCs w:val="18"/>
                <w:lang w:val="el-GR"/>
              </w:rPr>
            </w:pPr>
          </w:p>
        </w:tc>
        <w:tc>
          <w:tcPr>
            <w:tcW w:w="501" w:type="pct"/>
            <w:shd w:val="clear" w:color="auto" w:fill="FFFFFF"/>
            <w:vAlign w:val="center"/>
          </w:tcPr>
          <w:p w14:paraId="1D8DCB42" w14:textId="77777777" w:rsidR="00AC42AE" w:rsidRPr="001E4247" w:rsidRDefault="00AC42AE" w:rsidP="00AC42AE">
            <w:pPr>
              <w:keepNext/>
              <w:keepLines/>
              <w:spacing w:before="60" w:after="60"/>
              <w:rPr>
                <w:sz w:val="18"/>
                <w:szCs w:val="18"/>
                <w:lang w:val="el-GR"/>
              </w:rPr>
            </w:pPr>
          </w:p>
        </w:tc>
        <w:tc>
          <w:tcPr>
            <w:tcW w:w="544" w:type="pct"/>
            <w:shd w:val="clear" w:color="auto" w:fill="FFFFFF"/>
            <w:vAlign w:val="center"/>
          </w:tcPr>
          <w:p w14:paraId="63BB61D7" w14:textId="77777777" w:rsidR="00AC42AE" w:rsidRPr="001E4247" w:rsidRDefault="00AC42AE" w:rsidP="00AC42AE">
            <w:pPr>
              <w:keepNext/>
              <w:keepLines/>
              <w:spacing w:before="60" w:after="60"/>
              <w:rPr>
                <w:sz w:val="18"/>
                <w:szCs w:val="18"/>
                <w:lang w:val="el-GR"/>
              </w:rPr>
            </w:pPr>
          </w:p>
        </w:tc>
        <w:tc>
          <w:tcPr>
            <w:tcW w:w="606" w:type="pct"/>
            <w:shd w:val="clear" w:color="auto" w:fill="FFFFFF"/>
            <w:vAlign w:val="center"/>
          </w:tcPr>
          <w:p w14:paraId="26A55E28" w14:textId="77777777" w:rsidR="00AC42AE" w:rsidRPr="001E4247" w:rsidRDefault="00AC42AE" w:rsidP="00AC42AE">
            <w:pPr>
              <w:keepNext/>
              <w:keepLines/>
              <w:spacing w:before="60" w:after="60"/>
              <w:rPr>
                <w:sz w:val="18"/>
                <w:szCs w:val="18"/>
                <w:lang w:val="el-GR"/>
              </w:rPr>
            </w:pPr>
          </w:p>
        </w:tc>
      </w:tr>
      <w:tr w:rsidR="00AC42AE" w:rsidRPr="001E4247" w14:paraId="6E3E1AC1" w14:textId="77777777" w:rsidTr="00AC42AE">
        <w:trPr>
          <w:trHeight w:val="284"/>
        </w:trPr>
        <w:tc>
          <w:tcPr>
            <w:tcW w:w="2331" w:type="pct"/>
            <w:gridSpan w:val="2"/>
            <w:tcBorders>
              <w:right w:val="single" w:sz="4" w:space="0" w:color="auto"/>
            </w:tcBorders>
            <w:shd w:val="pct15" w:color="auto" w:fill="auto"/>
            <w:vAlign w:val="center"/>
          </w:tcPr>
          <w:p w14:paraId="49C56F23" w14:textId="77777777" w:rsidR="00AC42AE" w:rsidRPr="001E4247" w:rsidRDefault="00AC42AE" w:rsidP="00AC42AE">
            <w:pPr>
              <w:keepNext/>
              <w:keepLines/>
              <w:spacing w:before="60" w:after="60"/>
              <w:jc w:val="center"/>
              <w:rPr>
                <w:sz w:val="18"/>
                <w:szCs w:val="18"/>
              </w:rPr>
            </w:pPr>
            <w:r w:rsidRPr="001E4247">
              <w:rPr>
                <w:b/>
                <w:sz w:val="18"/>
                <w:szCs w:val="18"/>
                <w:lang w:val="el-GR"/>
              </w:rPr>
              <w:t>ΣΥΝΟΛΟ</w:t>
            </w:r>
          </w:p>
        </w:tc>
        <w:tc>
          <w:tcPr>
            <w:tcW w:w="440" w:type="pct"/>
            <w:tcBorders>
              <w:right w:val="single" w:sz="4" w:space="0" w:color="auto"/>
            </w:tcBorders>
            <w:shd w:val="pct15" w:color="auto" w:fill="auto"/>
            <w:vAlign w:val="center"/>
          </w:tcPr>
          <w:p w14:paraId="36457765" w14:textId="77777777" w:rsidR="00AC42AE" w:rsidRPr="001E4247" w:rsidRDefault="00AC42AE" w:rsidP="00AC42AE">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220223D4" w14:textId="77777777" w:rsidR="00AC42AE" w:rsidRPr="001E4247" w:rsidRDefault="00AC42AE" w:rsidP="00AC42AE">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47253017" w14:textId="77777777" w:rsidR="00AC42AE" w:rsidRPr="001E4247" w:rsidRDefault="00AC42AE" w:rsidP="00AC42AE">
            <w:pPr>
              <w:keepNext/>
              <w:keepLines/>
              <w:spacing w:before="60" w:after="60"/>
              <w:rPr>
                <w:sz w:val="18"/>
                <w:szCs w:val="18"/>
              </w:rPr>
            </w:pPr>
          </w:p>
        </w:tc>
        <w:tc>
          <w:tcPr>
            <w:tcW w:w="544" w:type="pct"/>
            <w:shd w:val="clear" w:color="auto" w:fill="D9D9D9" w:themeFill="background1" w:themeFillShade="D9"/>
            <w:vAlign w:val="center"/>
          </w:tcPr>
          <w:p w14:paraId="78B2C568" w14:textId="77777777" w:rsidR="00AC42AE" w:rsidRPr="001E4247" w:rsidRDefault="00AC42AE" w:rsidP="00AC42AE">
            <w:pPr>
              <w:keepNext/>
              <w:keepLines/>
              <w:spacing w:before="60" w:after="60"/>
              <w:rPr>
                <w:sz w:val="18"/>
                <w:szCs w:val="18"/>
              </w:rPr>
            </w:pPr>
          </w:p>
        </w:tc>
        <w:tc>
          <w:tcPr>
            <w:tcW w:w="606" w:type="pct"/>
            <w:shd w:val="clear" w:color="auto" w:fill="D9D9D9" w:themeFill="background1" w:themeFillShade="D9"/>
            <w:vAlign w:val="center"/>
          </w:tcPr>
          <w:p w14:paraId="7D4C2BED" w14:textId="77777777" w:rsidR="00AC42AE" w:rsidRPr="001E4247" w:rsidRDefault="00AC42AE" w:rsidP="00AC42AE">
            <w:pPr>
              <w:keepNext/>
              <w:keepLines/>
              <w:spacing w:before="60" w:after="60"/>
              <w:rPr>
                <w:sz w:val="18"/>
                <w:szCs w:val="18"/>
              </w:rPr>
            </w:pPr>
          </w:p>
        </w:tc>
      </w:tr>
    </w:tbl>
    <w:p w14:paraId="5F956176" w14:textId="77777777" w:rsidR="00623457" w:rsidRPr="001E4247" w:rsidRDefault="00623457" w:rsidP="00623457">
      <w:pPr>
        <w:rPr>
          <w:lang w:val="el-GR"/>
        </w:rPr>
      </w:pPr>
      <w:bookmarkStart w:id="759" w:name="_Toc240445879"/>
      <w:bookmarkStart w:id="760" w:name="_Toc366852700"/>
      <w:bookmarkStart w:id="761" w:name="_Ref508304072"/>
      <w:bookmarkStart w:id="762" w:name="_Toc10632753"/>
      <w:bookmarkStart w:id="763" w:name="_Toc42167520"/>
    </w:p>
    <w:p w14:paraId="00C8D5BF" w14:textId="77777777" w:rsidR="00623457" w:rsidRPr="001E4247" w:rsidRDefault="00623457">
      <w:pPr>
        <w:pStyle w:val="Heading3"/>
        <w:numPr>
          <w:ilvl w:val="2"/>
          <w:numId w:val="17"/>
        </w:numPr>
        <w:ind w:left="1134" w:hanging="414"/>
        <w:rPr>
          <w:rFonts w:cs="Tahoma"/>
          <w:lang w:val="el-GR"/>
        </w:rPr>
      </w:pPr>
      <w:bookmarkStart w:id="764" w:name="_Toc106629402"/>
      <w:bookmarkStart w:id="765" w:name="_Toc106629403"/>
      <w:bookmarkStart w:id="766" w:name="_Toc106629425"/>
      <w:bookmarkStart w:id="767" w:name="_Toc106629434"/>
      <w:bookmarkStart w:id="768" w:name="_Toc106629443"/>
      <w:bookmarkStart w:id="769" w:name="_Toc106629461"/>
      <w:bookmarkStart w:id="770" w:name="_Toc106629470"/>
      <w:bookmarkStart w:id="771" w:name="_Toc106629479"/>
      <w:bookmarkStart w:id="772" w:name="_Toc106629497"/>
      <w:bookmarkStart w:id="773" w:name="_Toc106629506"/>
      <w:bookmarkStart w:id="774" w:name="_Toc106629515"/>
      <w:bookmarkStart w:id="775" w:name="_Toc106629533"/>
      <w:bookmarkStart w:id="776" w:name="_Toc106629542"/>
      <w:bookmarkStart w:id="777" w:name="_Toc106629551"/>
      <w:bookmarkStart w:id="778" w:name="_Toc106629569"/>
      <w:bookmarkStart w:id="779" w:name="_Toc106629578"/>
      <w:bookmarkStart w:id="780" w:name="_Toc106629587"/>
      <w:bookmarkStart w:id="781" w:name="_Toc106629603"/>
      <w:bookmarkStart w:id="782" w:name="_Toc106629604"/>
      <w:bookmarkStart w:id="783" w:name="_Toc107832113"/>
      <w:bookmarkStart w:id="784" w:name="_Toc53671373"/>
      <w:bookmarkStart w:id="785" w:name="_Toc97194383"/>
      <w:bookmarkStart w:id="786" w:name="_Toc97194487"/>
      <w:bookmarkStart w:id="787" w:name="_Toc97205021"/>
      <w:bookmarkStart w:id="788" w:name="_Toc129705152"/>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E4247">
        <w:rPr>
          <w:rFonts w:cs="Tahoma"/>
          <w:lang w:val="el-GR"/>
        </w:rPr>
        <w:t>Άλλες δαπάνες</w:t>
      </w:r>
      <w:bookmarkEnd w:id="759"/>
      <w:bookmarkEnd w:id="760"/>
      <w:bookmarkEnd w:id="761"/>
      <w:bookmarkEnd w:id="762"/>
      <w:bookmarkEnd w:id="763"/>
      <w:bookmarkEnd w:id="784"/>
      <w:bookmarkEnd w:id="785"/>
      <w:bookmarkEnd w:id="786"/>
      <w:bookmarkEnd w:id="787"/>
      <w:bookmarkEnd w:id="788"/>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1E4247" w14:paraId="3DB5B573" w14:textId="77777777" w:rsidTr="00C4217E">
        <w:trPr>
          <w:cantSplit/>
        </w:trPr>
        <w:tc>
          <w:tcPr>
            <w:tcW w:w="260" w:type="pct"/>
            <w:vMerge w:val="restart"/>
            <w:shd w:val="clear" w:color="auto" w:fill="E6E6E6"/>
            <w:vAlign w:val="center"/>
          </w:tcPr>
          <w:p w14:paraId="33BCA6C0"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Α/Α</w:t>
            </w:r>
          </w:p>
        </w:tc>
        <w:tc>
          <w:tcPr>
            <w:tcW w:w="1619" w:type="pct"/>
            <w:vMerge w:val="restart"/>
            <w:shd w:val="clear" w:color="auto" w:fill="E6E6E6"/>
            <w:vAlign w:val="center"/>
          </w:tcPr>
          <w:p w14:paraId="6755ED97"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ΠΕΡΙΓΡΑΦΗ</w:t>
            </w:r>
          </w:p>
        </w:tc>
        <w:tc>
          <w:tcPr>
            <w:tcW w:w="650" w:type="pct"/>
            <w:vMerge w:val="restart"/>
            <w:shd w:val="clear" w:color="auto" w:fill="E6E6E6"/>
            <w:vAlign w:val="center"/>
          </w:tcPr>
          <w:p w14:paraId="66889707"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ΠΟΣΟΤΗΤΑ</w:t>
            </w:r>
          </w:p>
        </w:tc>
        <w:tc>
          <w:tcPr>
            <w:tcW w:w="1173" w:type="pct"/>
            <w:gridSpan w:val="2"/>
            <w:shd w:val="clear" w:color="auto" w:fill="E6E6E6"/>
            <w:vAlign w:val="center"/>
          </w:tcPr>
          <w:p w14:paraId="2116CF8C"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ΑΞΙΑ ΧΩΡΙΣ ΦΠΑ [€]</w:t>
            </w:r>
          </w:p>
        </w:tc>
        <w:tc>
          <w:tcPr>
            <w:tcW w:w="621" w:type="pct"/>
            <w:vMerge w:val="restart"/>
            <w:shd w:val="clear" w:color="auto" w:fill="E6E6E6"/>
            <w:vAlign w:val="center"/>
          </w:tcPr>
          <w:p w14:paraId="0324E5D6"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ΦΠΑ [€]</w:t>
            </w:r>
          </w:p>
        </w:tc>
        <w:tc>
          <w:tcPr>
            <w:tcW w:w="677" w:type="pct"/>
            <w:vMerge w:val="restart"/>
            <w:shd w:val="clear" w:color="auto" w:fill="E6E6E6"/>
            <w:vAlign w:val="center"/>
          </w:tcPr>
          <w:p w14:paraId="3991EA28"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 xml:space="preserve">ΣΥΝΟΛΙΚΗ ΑΞΙΑ </w:t>
            </w:r>
          </w:p>
          <w:p w14:paraId="2DD0C8D7"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ΜΕ ΦΠΑ [€]</w:t>
            </w:r>
          </w:p>
        </w:tc>
      </w:tr>
      <w:tr w:rsidR="00623457" w:rsidRPr="001E4247" w14:paraId="0641B6B3" w14:textId="77777777" w:rsidTr="00C4217E">
        <w:trPr>
          <w:cantSplit/>
        </w:trPr>
        <w:tc>
          <w:tcPr>
            <w:tcW w:w="229" w:type="pct"/>
            <w:vMerge/>
            <w:shd w:val="clear" w:color="auto" w:fill="E6E6E6"/>
            <w:vAlign w:val="center"/>
          </w:tcPr>
          <w:p w14:paraId="7EFED258" w14:textId="77777777" w:rsidR="00623457" w:rsidRPr="001E4247" w:rsidRDefault="00623457" w:rsidP="00C4217E">
            <w:pPr>
              <w:spacing w:before="60" w:after="60"/>
              <w:rPr>
                <w:sz w:val="18"/>
                <w:szCs w:val="18"/>
                <w:lang w:val="el-GR"/>
              </w:rPr>
            </w:pPr>
          </w:p>
        </w:tc>
        <w:tc>
          <w:tcPr>
            <w:tcW w:w="1623" w:type="pct"/>
            <w:vMerge/>
            <w:shd w:val="clear" w:color="auto" w:fill="E6E6E6"/>
            <w:vAlign w:val="center"/>
          </w:tcPr>
          <w:p w14:paraId="10D86472" w14:textId="77777777" w:rsidR="00623457" w:rsidRPr="001E4247" w:rsidRDefault="00623457" w:rsidP="00C4217E">
            <w:pPr>
              <w:spacing w:before="60" w:after="60"/>
              <w:rPr>
                <w:sz w:val="18"/>
                <w:szCs w:val="18"/>
                <w:lang w:val="el-GR"/>
              </w:rPr>
            </w:pPr>
          </w:p>
        </w:tc>
        <w:tc>
          <w:tcPr>
            <w:tcW w:w="655" w:type="pct"/>
            <w:vMerge/>
            <w:shd w:val="clear" w:color="auto" w:fill="E6E6E6"/>
            <w:vAlign w:val="center"/>
          </w:tcPr>
          <w:p w14:paraId="5892213C" w14:textId="77777777" w:rsidR="00623457" w:rsidRPr="001E4247" w:rsidRDefault="00623457" w:rsidP="00C4217E">
            <w:pPr>
              <w:spacing w:before="60" w:after="60"/>
              <w:rPr>
                <w:sz w:val="18"/>
                <w:szCs w:val="18"/>
                <w:lang w:val="el-GR"/>
              </w:rPr>
            </w:pPr>
          </w:p>
        </w:tc>
        <w:tc>
          <w:tcPr>
            <w:tcW w:w="621" w:type="pct"/>
            <w:shd w:val="clear" w:color="auto" w:fill="E6E6E6"/>
            <w:vAlign w:val="center"/>
          </w:tcPr>
          <w:p w14:paraId="7911E0FF" w14:textId="77777777" w:rsidR="00623457" w:rsidRPr="001E4247" w:rsidRDefault="00623457" w:rsidP="00C4217E">
            <w:pPr>
              <w:spacing w:before="60" w:after="60"/>
              <w:jc w:val="center"/>
              <w:rPr>
                <w:sz w:val="18"/>
                <w:szCs w:val="18"/>
                <w:lang w:val="el-GR"/>
              </w:rPr>
            </w:pPr>
            <w:r w:rsidRPr="001E4247">
              <w:rPr>
                <w:sz w:val="18"/>
                <w:szCs w:val="18"/>
                <w:lang w:val="el-GR"/>
              </w:rPr>
              <w:t>ΤΙΜΗ ΜΟΝΑΔΑΣ</w:t>
            </w:r>
          </w:p>
        </w:tc>
        <w:tc>
          <w:tcPr>
            <w:tcW w:w="563" w:type="pct"/>
            <w:shd w:val="clear" w:color="auto" w:fill="E6E6E6"/>
            <w:vAlign w:val="center"/>
          </w:tcPr>
          <w:p w14:paraId="3DF18D8C" w14:textId="77777777" w:rsidR="00623457" w:rsidRPr="001E4247" w:rsidRDefault="00623457" w:rsidP="00C4217E">
            <w:pPr>
              <w:spacing w:before="60" w:after="60"/>
              <w:jc w:val="center"/>
              <w:rPr>
                <w:sz w:val="18"/>
                <w:szCs w:val="18"/>
                <w:lang w:val="el-GR"/>
              </w:rPr>
            </w:pPr>
            <w:r w:rsidRPr="001E4247">
              <w:rPr>
                <w:sz w:val="18"/>
                <w:szCs w:val="18"/>
                <w:lang w:val="el-GR"/>
              </w:rPr>
              <w:t>ΣΥΝΟΛΟ</w:t>
            </w:r>
          </w:p>
        </w:tc>
        <w:tc>
          <w:tcPr>
            <w:tcW w:w="626" w:type="pct"/>
            <w:vMerge/>
            <w:shd w:val="clear" w:color="auto" w:fill="E6E6E6"/>
            <w:vAlign w:val="center"/>
          </w:tcPr>
          <w:p w14:paraId="76D017E3" w14:textId="77777777" w:rsidR="00623457" w:rsidRPr="001E4247" w:rsidRDefault="00623457" w:rsidP="00C4217E">
            <w:pPr>
              <w:spacing w:before="60" w:after="60"/>
              <w:rPr>
                <w:sz w:val="18"/>
                <w:szCs w:val="18"/>
                <w:lang w:val="el-GR"/>
              </w:rPr>
            </w:pPr>
          </w:p>
        </w:tc>
        <w:tc>
          <w:tcPr>
            <w:tcW w:w="682" w:type="pct"/>
            <w:vMerge/>
            <w:shd w:val="clear" w:color="auto" w:fill="E6E6E6"/>
            <w:vAlign w:val="center"/>
          </w:tcPr>
          <w:p w14:paraId="28314C1D" w14:textId="77777777" w:rsidR="00623457" w:rsidRPr="001E4247" w:rsidRDefault="00623457" w:rsidP="00C4217E">
            <w:pPr>
              <w:spacing w:before="60" w:after="60"/>
              <w:rPr>
                <w:sz w:val="18"/>
                <w:szCs w:val="18"/>
                <w:lang w:val="el-GR"/>
              </w:rPr>
            </w:pPr>
          </w:p>
        </w:tc>
      </w:tr>
      <w:tr w:rsidR="00623457" w:rsidRPr="001E4247" w14:paraId="3042E6B0" w14:textId="77777777" w:rsidTr="00C4217E">
        <w:trPr>
          <w:trHeight w:val="284"/>
        </w:trPr>
        <w:tc>
          <w:tcPr>
            <w:tcW w:w="229" w:type="pct"/>
            <w:vAlign w:val="center"/>
          </w:tcPr>
          <w:p w14:paraId="220AB36A" w14:textId="77777777" w:rsidR="00623457" w:rsidRPr="001E4247" w:rsidRDefault="00623457" w:rsidP="00C4217E">
            <w:pPr>
              <w:spacing w:before="60" w:after="60"/>
              <w:rPr>
                <w:sz w:val="18"/>
                <w:szCs w:val="18"/>
                <w:lang w:val="el-GR"/>
              </w:rPr>
            </w:pPr>
          </w:p>
        </w:tc>
        <w:tc>
          <w:tcPr>
            <w:tcW w:w="1623" w:type="pct"/>
            <w:vAlign w:val="center"/>
          </w:tcPr>
          <w:p w14:paraId="0F91C0CD" w14:textId="77777777" w:rsidR="00623457" w:rsidRPr="001E4247" w:rsidRDefault="00623457" w:rsidP="00C4217E">
            <w:pPr>
              <w:spacing w:before="60" w:after="60"/>
              <w:rPr>
                <w:sz w:val="18"/>
                <w:szCs w:val="18"/>
                <w:lang w:val="el-GR"/>
              </w:rPr>
            </w:pPr>
          </w:p>
        </w:tc>
        <w:tc>
          <w:tcPr>
            <w:tcW w:w="655" w:type="pct"/>
            <w:vAlign w:val="center"/>
          </w:tcPr>
          <w:p w14:paraId="659E4366" w14:textId="77777777" w:rsidR="00623457" w:rsidRPr="001E4247" w:rsidRDefault="00623457" w:rsidP="00C4217E">
            <w:pPr>
              <w:spacing w:before="60" w:after="60"/>
              <w:rPr>
                <w:sz w:val="18"/>
                <w:szCs w:val="18"/>
                <w:lang w:val="el-GR"/>
              </w:rPr>
            </w:pPr>
          </w:p>
        </w:tc>
        <w:tc>
          <w:tcPr>
            <w:tcW w:w="621" w:type="pct"/>
            <w:vAlign w:val="center"/>
          </w:tcPr>
          <w:p w14:paraId="038C9279" w14:textId="77777777" w:rsidR="00623457" w:rsidRPr="001E4247" w:rsidRDefault="00623457" w:rsidP="00C4217E">
            <w:pPr>
              <w:spacing w:before="60" w:after="60"/>
              <w:rPr>
                <w:sz w:val="18"/>
                <w:szCs w:val="18"/>
                <w:lang w:val="el-GR"/>
              </w:rPr>
            </w:pPr>
          </w:p>
        </w:tc>
        <w:tc>
          <w:tcPr>
            <w:tcW w:w="563" w:type="pct"/>
            <w:vAlign w:val="center"/>
          </w:tcPr>
          <w:p w14:paraId="42DBED72" w14:textId="77777777" w:rsidR="00623457" w:rsidRPr="001E4247" w:rsidRDefault="00623457" w:rsidP="00C4217E">
            <w:pPr>
              <w:spacing w:before="60" w:after="60"/>
              <w:rPr>
                <w:sz w:val="18"/>
                <w:szCs w:val="18"/>
                <w:lang w:val="el-GR"/>
              </w:rPr>
            </w:pPr>
          </w:p>
        </w:tc>
        <w:tc>
          <w:tcPr>
            <w:tcW w:w="626" w:type="pct"/>
            <w:vAlign w:val="center"/>
          </w:tcPr>
          <w:p w14:paraId="0A30FED1" w14:textId="77777777" w:rsidR="00623457" w:rsidRPr="001E4247" w:rsidRDefault="00623457" w:rsidP="00C4217E">
            <w:pPr>
              <w:spacing w:before="60" w:after="60"/>
              <w:rPr>
                <w:sz w:val="18"/>
                <w:szCs w:val="18"/>
                <w:lang w:val="el-GR"/>
              </w:rPr>
            </w:pPr>
          </w:p>
        </w:tc>
        <w:tc>
          <w:tcPr>
            <w:tcW w:w="682" w:type="pct"/>
            <w:vAlign w:val="center"/>
          </w:tcPr>
          <w:p w14:paraId="14AC4795" w14:textId="77777777" w:rsidR="00623457" w:rsidRPr="001E4247" w:rsidRDefault="00623457" w:rsidP="00C4217E">
            <w:pPr>
              <w:spacing w:before="60" w:after="60"/>
              <w:rPr>
                <w:sz w:val="18"/>
                <w:szCs w:val="18"/>
                <w:lang w:val="el-GR"/>
              </w:rPr>
            </w:pPr>
          </w:p>
        </w:tc>
      </w:tr>
      <w:tr w:rsidR="00623457" w:rsidRPr="001E4247" w14:paraId="2B5A0A19" w14:textId="77777777" w:rsidTr="00C4217E">
        <w:trPr>
          <w:trHeight w:val="284"/>
        </w:trPr>
        <w:tc>
          <w:tcPr>
            <w:tcW w:w="229" w:type="pct"/>
            <w:vAlign w:val="center"/>
          </w:tcPr>
          <w:p w14:paraId="1198B353" w14:textId="77777777" w:rsidR="00623457" w:rsidRPr="001E4247" w:rsidRDefault="00623457" w:rsidP="00C4217E">
            <w:pPr>
              <w:spacing w:before="60" w:after="60"/>
              <w:rPr>
                <w:sz w:val="18"/>
                <w:szCs w:val="18"/>
                <w:lang w:val="el-GR"/>
              </w:rPr>
            </w:pPr>
          </w:p>
        </w:tc>
        <w:tc>
          <w:tcPr>
            <w:tcW w:w="1623" w:type="pct"/>
            <w:vAlign w:val="center"/>
          </w:tcPr>
          <w:p w14:paraId="2A243246" w14:textId="77777777" w:rsidR="00623457" w:rsidRPr="001E4247" w:rsidRDefault="00623457" w:rsidP="00C4217E">
            <w:pPr>
              <w:spacing w:before="60" w:after="60"/>
              <w:rPr>
                <w:sz w:val="18"/>
                <w:szCs w:val="18"/>
                <w:lang w:val="el-GR"/>
              </w:rPr>
            </w:pPr>
          </w:p>
        </w:tc>
        <w:tc>
          <w:tcPr>
            <w:tcW w:w="655" w:type="pct"/>
            <w:tcBorders>
              <w:bottom w:val="single" w:sz="4" w:space="0" w:color="auto"/>
            </w:tcBorders>
            <w:vAlign w:val="center"/>
          </w:tcPr>
          <w:p w14:paraId="49A966F8" w14:textId="77777777" w:rsidR="00623457" w:rsidRPr="001E4247" w:rsidRDefault="00623457" w:rsidP="00C4217E">
            <w:pPr>
              <w:spacing w:before="60" w:after="60"/>
              <w:rPr>
                <w:sz w:val="18"/>
                <w:szCs w:val="18"/>
                <w:lang w:val="el-GR"/>
              </w:rPr>
            </w:pPr>
          </w:p>
        </w:tc>
        <w:tc>
          <w:tcPr>
            <w:tcW w:w="621" w:type="pct"/>
            <w:tcBorders>
              <w:bottom w:val="single" w:sz="4" w:space="0" w:color="auto"/>
            </w:tcBorders>
            <w:vAlign w:val="center"/>
          </w:tcPr>
          <w:p w14:paraId="02E01323" w14:textId="77777777" w:rsidR="00623457" w:rsidRPr="001E4247" w:rsidRDefault="00623457" w:rsidP="00C4217E">
            <w:pPr>
              <w:spacing w:before="60" w:after="60"/>
              <w:rPr>
                <w:sz w:val="18"/>
                <w:szCs w:val="18"/>
                <w:lang w:val="el-GR"/>
              </w:rPr>
            </w:pPr>
          </w:p>
        </w:tc>
        <w:tc>
          <w:tcPr>
            <w:tcW w:w="563" w:type="pct"/>
            <w:vAlign w:val="center"/>
          </w:tcPr>
          <w:p w14:paraId="694ACD6D" w14:textId="77777777" w:rsidR="00623457" w:rsidRPr="001E4247" w:rsidRDefault="00623457" w:rsidP="00C4217E">
            <w:pPr>
              <w:spacing w:before="60" w:after="60"/>
              <w:rPr>
                <w:sz w:val="18"/>
                <w:szCs w:val="18"/>
                <w:lang w:val="el-GR"/>
              </w:rPr>
            </w:pPr>
          </w:p>
        </w:tc>
        <w:tc>
          <w:tcPr>
            <w:tcW w:w="626" w:type="pct"/>
            <w:vAlign w:val="center"/>
          </w:tcPr>
          <w:p w14:paraId="75B7B2C7" w14:textId="77777777" w:rsidR="00623457" w:rsidRPr="001E4247" w:rsidRDefault="00623457" w:rsidP="00C4217E">
            <w:pPr>
              <w:spacing w:before="60" w:after="60"/>
              <w:rPr>
                <w:sz w:val="18"/>
                <w:szCs w:val="18"/>
                <w:lang w:val="el-GR"/>
              </w:rPr>
            </w:pPr>
          </w:p>
        </w:tc>
        <w:tc>
          <w:tcPr>
            <w:tcW w:w="682" w:type="pct"/>
            <w:vAlign w:val="center"/>
          </w:tcPr>
          <w:p w14:paraId="23526784" w14:textId="77777777" w:rsidR="00623457" w:rsidRPr="001E4247" w:rsidRDefault="00623457" w:rsidP="00C4217E">
            <w:pPr>
              <w:spacing w:before="60" w:after="60"/>
              <w:rPr>
                <w:sz w:val="18"/>
                <w:szCs w:val="18"/>
                <w:lang w:val="el-GR"/>
              </w:rPr>
            </w:pPr>
          </w:p>
        </w:tc>
      </w:tr>
      <w:tr w:rsidR="00623457" w:rsidRPr="001E4247" w14:paraId="46FAC75F" w14:textId="77777777" w:rsidTr="00C4217E">
        <w:trPr>
          <w:trHeight w:val="284"/>
        </w:trPr>
        <w:tc>
          <w:tcPr>
            <w:tcW w:w="229" w:type="pct"/>
            <w:tcBorders>
              <w:bottom w:val="single" w:sz="4" w:space="0" w:color="auto"/>
            </w:tcBorders>
            <w:vAlign w:val="center"/>
          </w:tcPr>
          <w:p w14:paraId="38421E13" w14:textId="77777777" w:rsidR="00623457" w:rsidRPr="001E4247" w:rsidRDefault="00623457" w:rsidP="00C4217E">
            <w:pPr>
              <w:spacing w:before="60" w:after="60"/>
              <w:rPr>
                <w:sz w:val="18"/>
                <w:szCs w:val="18"/>
                <w:lang w:val="el-GR"/>
              </w:rPr>
            </w:pPr>
          </w:p>
        </w:tc>
        <w:tc>
          <w:tcPr>
            <w:tcW w:w="1623" w:type="pct"/>
            <w:tcBorders>
              <w:bottom w:val="single" w:sz="4" w:space="0" w:color="auto"/>
            </w:tcBorders>
            <w:vAlign w:val="center"/>
          </w:tcPr>
          <w:p w14:paraId="5B889332" w14:textId="77777777" w:rsidR="00623457" w:rsidRPr="001E4247" w:rsidRDefault="00623457" w:rsidP="00C4217E">
            <w:pPr>
              <w:spacing w:before="60" w:after="60"/>
              <w:rPr>
                <w:sz w:val="18"/>
                <w:szCs w:val="18"/>
                <w:lang w:val="el-GR"/>
              </w:rPr>
            </w:pPr>
          </w:p>
        </w:tc>
        <w:tc>
          <w:tcPr>
            <w:tcW w:w="655" w:type="pct"/>
            <w:tcBorders>
              <w:bottom w:val="single" w:sz="4" w:space="0" w:color="auto"/>
            </w:tcBorders>
            <w:vAlign w:val="center"/>
          </w:tcPr>
          <w:p w14:paraId="2183CC44" w14:textId="77777777" w:rsidR="00623457" w:rsidRPr="001E4247" w:rsidRDefault="00623457" w:rsidP="00C4217E">
            <w:pPr>
              <w:spacing w:before="60" w:after="60"/>
              <w:rPr>
                <w:sz w:val="18"/>
                <w:szCs w:val="18"/>
                <w:lang w:val="el-GR"/>
              </w:rPr>
            </w:pPr>
          </w:p>
        </w:tc>
        <w:tc>
          <w:tcPr>
            <w:tcW w:w="621" w:type="pct"/>
            <w:tcBorders>
              <w:bottom w:val="single" w:sz="4" w:space="0" w:color="auto"/>
            </w:tcBorders>
            <w:vAlign w:val="center"/>
          </w:tcPr>
          <w:p w14:paraId="58402425" w14:textId="77777777" w:rsidR="00623457" w:rsidRPr="001E4247" w:rsidRDefault="00623457" w:rsidP="00C4217E">
            <w:pPr>
              <w:spacing w:before="60" w:after="60"/>
              <w:rPr>
                <w:sz w:val="18"/>
                <w:szCs w:val="18"/>
                <w:lang w:val="el-GR"/>
              </w:rPr>
            </w:pPr>
          </w:p>
        </w:tc>
        <w:tc>
          <w:tcPr>
            <w:tcW w:w="563" w:type="pct"/>
            <w:tcBorders>
              <w:bottom w:val="single" w:sz="4" w:space="0" w:color="auto"/>
            </w:tcBorders>
            <w:vAlign w:val="center"/>
          </w:tcPr>
          <w:p w14:paraId="2FB7784F" w14:textId="77777777" w:rsidR="00623457" w:rsidRPr="001E4247" w:rsidRDefault="00623457" w:rsidP="00C4217E">
            <w:pPr>
              <w:spacing w:before="60" w:after="60"/>
              <w:rPr>
                <w:sz w:val="18"/>
                <w:szCs w:val="18"/>
                <w:lang w:val="el-GR"/>
              </w:rPr>
            </w:pPr>
          </w:p>
        </w:tc>
        <w:tc>
          <w:tcPr>
            <w:tcW w:w="626" w:type="pct"/>
            <w:vAlign w:val="center"/>
          </w:tcPr>
          <w:p w14:paraId="2C8F3283" w14:textId="77777777" w:rsidR="00623457" w:rsidRPr="001E4247" w:rsidRDefault="00623457" w:rsidP="00C4217E">
            <w:pPr>
              <w:spacing w:before="60" w:after="60"/>
              <w:rPr>
                <w:sz w:val="18"/>
                <w:szCs w:val="18"/>
                <w:lang w:val="el-GR"/>
              </w:rPr>
            </w:pPr>
          </w:p>
        </w:tc>
        <w:tc>
          <w:tcPr>
            <w:tcW w:w="682" w:type="pct"/>
            <w:vAlign w:val="center"/>
          </w:tcPr>
          <w:p w14:paraId="0C918DD4" w14:textId="77777777" w:rsidR="00623457" w:rsidRPr="001E4247" w:rsidRDefault="00623457" w:rsidP="00C4217E">
            <w:pPr>
              <w:spacing w:before="60" w:after="60"/>
              <w:rPr>
                <w:sz w:val="18"/>
                <w:szCs w:val="18"/>
                <w:lang w:val="el-GR"/>
              </w:rPr>
            </w:pPr>
          </w:p>
        </w:tc>
      </w:tr>
      <w:tr w:rsidR="00623457" w:rsidRPr="001E4247" w14:paraId="64131F55"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1DBF5AAF" w14:textId="77777777" w:rsidR="00623457" w:rsidRPr="001E4247" w:rsidRDefault="00623457" w:rsidP="00C4217E">
            <w:pPr>
              <w:spacing w:before="60" w:after="60"/>
              <w:jc w:val="center"/>
              <w:rPr>
                <w:sz w:val="18"/>
                <w:szCs w:val="18"/>
                <w:lang w:val="el-GR"/>
              </w:rPr>
            </w:pPr>
            <w:bookmarkStart w:id="789" w:name="_Toc240445880"/>
            <w:r w:rsidRPr="001E424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5106B6E0" w14:textId="77777777" w:rsidR="00623457" w:rsidRPr="001E4247" w:rsidRDefault="00623457" w:rsidP="00C4217E">
            <w:pPr>
              <w:spacing w:before="60" w:after="60"/>
              <w:rPr>
                <w:sz w:val="18"/>
                <w:szCs w:val="18"/>
                <w:lang w:val="el-GR"/>
              </w:rPr>
            </w:pPr>
          </w:p>
        </w:tc>
        <w:tc>
          <w:tcPr>
            <w:tcW w:w="626" w:type="pct"/>
            <w:shd w:val="clear" w:color="auto" w:fill="FFFFFF"/>
            <w:vAlign w:val="center"/>
          </w:tcPr>
          <w:p w14:paraId="09A29E46" w14:textId="77777777" w:rsidR="00623457" w:rsidRPr="001E4247" w:rsidRDefault="00623457" w:rsidP="00C4217E">
            <w:pPr>
              <w:spacing w:before="60" w:after="60"/>
              <w:rPr>
                <w:sz w:val="18"/>
                <w:szCs w:val="18"/>
                <w:lang w:val="el-GR"/>
              </w:rPr>
            </w:pPr>
          </w:p>
        </w:tc>
        <w:tc>
          <w:tcPr>
            <w:tcW w:w="682" w:type="pct"/>
            <w:shd w:val="clear" w:color="auto" w:fill="FFFFFF"/>
            <w:vAlign w:val="center"/>
          </w:tcPr>
          <w:p w14:paraId="3E9E9050" w14:textId="77777777" w:rsidR="00623457" w:rsidRPr="001E4247" w:rsidRDefault="00623457" w:rsidP="00C4217E">
            <w:pPr>
              <w:spacing w:before="60" w:after="60"/>
              <w:rPr>
                <w:sz w:val="18"/>
                <w:szCs w:val="18"/>
                <w:lang w:val="el-GR"/>
              </w:rPr>
            </w:pPr>
          </w:p>
        </w:tc>
      </w:tr>
    </w:tbl>
    <w:p w14:paraId="4CA5EAA7" w14:textId="44582831" w:rsidR="00623457" w:rsidRDefault="00623457" w:rsidP="00623457">
      <w:pPr>
        <w:rPr>
          <w:lang w:val="el-GR"/>
        </w:rPr>
      </w:pPr>
      <w:bookmarkStart w:id="790" w:name="_Toc46178225"/>
      <w:bookmarkStart w:id="791" w:name="_Toc46178713"/>
      <w:bookmarkStart w:id="792" w:name="_Toc46179200"/>
      <w:bookmarkStart w:id="793" w:name="_Toc63254467"/>
      <w:bookmarkStart w:id="794" w:name="_Ref104352824"/>
      <w:bookmarkStart w:id="795" w:name="_Ref104352827"/>
      <w:bookmarkStart w:id="796" w:name="_Ref104352962"/>
      <w:bookmarkStart w:id="797" w:name="_Toc240445882"/>
      <w:bookmarkStart w:id="798" w:name="_Toc366852703"/>
      <w:bookmarkStart w:id="799" w:name="_Toc10632754"/>
      <w:bookmarkStart w:id="800" w:name="_Toc42167521"/>
      <w:bookmarkEnd w:id="789"/>
      <w:bookmarkEnd w:id="790"/>
      <w:bookmarkEnd w:id="791"/>
      <w:bookmarkEnd w:id="792"/>
    </w:p>
    <w:p w14:paraId="050AA902" w14:textId="050276F7" w:rsidR="004C0311" w:rsidRPr="004C0311" w:rsidRDefault="004C0311" w:rsidP="004C0311">
      <w:pPr>
        <w:rPr>
          <w:lang w:val="el-GR"/>
        </w:rPr>
      </w:pPr>
    </w:p>
    <w:p w14:paraId="4A9A8EE9" w14:textId="26696ECA" w:rsidR="004C0311" w:rsidRPr="004C0311" w:rsidRDefault="004C0311" w:rsidP="004C0311">
      <w:pPr>
        <w:rPr>
          <w:lang w:val="el-GR"/>
        </w:rPr>
      </w:pPr>
    </w:p>
    <w:p w14:paraId="35CC15AC" w14:textId="71683C9A" w:rsidR="004C0311" w:rsidRPr="004C0311" w:rsidRDefault="004C0311" w:rsidP="004C0311">
      <w:pPr>
        <w:rPr>
          <w:lang w:val="el-GR"/>
        </w:rPr>
      </w:pPr>
    </w:p>
    <w:p w14:paraId="46E9C6F9" w14:textId="11830F02" w:rsidR="004C0311" w:rsidRPr="004C0311" w:rsidRDefault="004C0311" w:rsidP="004C0311">
      <w:pPr>
        <w:rPr>
          <w:lang w:val="el-GR"/>
        </w:rPr>
      </w:pPr>
    </w:p>
    <w:p w14:paraId="6BE37D51" w14:textId="77777777" w:rsidR="004C0311" w:rsidRPr="004C0311" w:rsidRDefault="004C0311" w:rsidP="004C0311">
      <w:pPr>
        <w:jc w:val="right"/>
        <w:rPr>
          <w:lang w:val="el-GR"/>
        </w:rPr>
      </w:pPr>
    </w:p>
    <w:p w14:paraId="1427DC4A" w14:textId="77777777" w:rsidR="00623457" w:rsidRPr="001E4247" w:rsidRDefault="00623457">
      <w:pPr>
        <w:pStyle w:val="Heading3"/>
        <w:numPr>
          <w:ilvl w:val="2"/>
          <w:numId w:val="17"/>
        </w:numPr>
        <w:ind w:left="1134" w:hanging="414"/>
        <w:rPr>
          <w:rFonts w:cs="Tahoma"/>
          <w:lang w:val="el-GR"/>
        </w:rPr>
      </w:pPr>
      <w:bookmarkStart w:id="801" w:name="_Ref52978018"/>
      <w:bookmarkStart w:id="802" w:name="_Toc53671374"/>
      <w:bookmarkStart w:id="803" w:name="_Toc97194384"/>
      <w:bookmarkStart w:id="804" w:name="_Toc97194488"/>
      <w:bookmarkStart w:id="805" w:name="_Toc97205022"/>
      <w:bookmarkStart w:id="806" w:name="_Toc129705153"/>
      <w:r w:rsidRPr="001E4247">
        <w:rPr>
          <w:rFonts w:cs="Tahoma"/>
          <w:lang w:val="el-GR"/>
        </w:rPr>
        <w:lastRenderedPageBreak/>
        <w:t>Συγκεντρωτικός Πίνακας Οικονομικής Προσφοράς</w:t>
      </w:r>
      <w:bookmarkEnd w:id="793"/>
      <w:r w:rsidRPr="001E4247">
        <w:rPr>
          <w:rFonts w:cs="Tahoma"/>
          <w:lang w:val="el-GR"/>
        </w:rPr>
        <w:t xml:space="preserve"> Έργου</w:t>
      </w:r>
      <w:bookmarkEnd w:id="794"/>
      <w:bookmarkEnd w:id="795"/>
      <w:bookmarkEnd w:id="796"/>
      <w:bookmarkEnd w:id="797"/>
      <w:bookmarkEnd w:id="798"/>
      <w:bookmarkEnd w:id="799"/>
      <w:bookmarkEnd w:id="800"/>
      <w:bookmarkEnd w:id="801"/>
      <w:bookmarkEnd w:id="802"/>
      <w:bookmarkEnd w:id="803"/>
      <w:bookmarkEnd w:id="804"/>
      <w:bookmarkEnd w:id="805"/>
      <w:bookmarkEnd w:id="8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1E4247" w14:paraId="595166F6" w14:textId="77777777" w:rsidTr="00C4217E">
        <w:trPr>
          <w:cantSplit/>
          <w:trHeight w:val="280"/>
        </w:trPr>
        <w:tc>
          <w:tcPr>
            <w:tcW w:w="290" w:type="pct"/>
            <w:vMerge w:val="restart"/>
            <w:shd w:val="pct15" w:color="auto" w:fill="FFFFFF"/>
            <w:vAlign w:val="center"/>
          </w:tcPr>
          <w:p w14:paraId="583AD1A2" w14:textId="77777777" w:rsidR="00623457" w:rsidRPr="001E4247" w:rsidRDefault="00623457" w:rsidP="00C4217E">
            <w:pPr>
              <w:keepNext/>
              <w:keepLines/>
              <w:spacing w:before="60" w:after="60"/>
              <w:rPr>
                <w:sz w:val="18"/>
                <w:szCs w:val="18"/>
                <w:lang w:val="el-GR"/>
              </w:rPr>
            </w:pPr>
            <w:r w:rsidRPr="001E4247">
              <w:rPr>
                <w:sz w:val="18"/>
                <w:szCs w:val="18"/>
                <w:lang w:val="el-GR"/>
              </w:rPr>
              <w:t>Α/Α</w:t>
            </w:r>
          </w:p>
        </w:tc>
        <w:tc>
          <w:tcPr>
            <w:tcW w:w="2173" w:type="pct"/>
            <w:vMerge w:val="restart"/>
            <w:shd w:val="pct15" w:color="auto" w:fill="FFFFFF"/>
            <w:vAlign w:val="center"/>
          </w:tcPr>
          <w:p w14:paraId="63890A04" w14:textId="77777777" w:rsidR="00623457" w:rsidRPr="001E4247" w:rsidRDefault="00623457" w:rsidP="00C4217E">
            <w:pPr>
              <w:keepNext/>
              <w:keepLines/>
              <w:spacing w:before="60" w:after="60"/>
              <w:rPr>
                <w:sz w:val="18"/>
                <w:szCs w:val="18"/>
                <w:lang w:val="el-GR"/>
              </w:rPr>
            </w:pPr>
            <w:r w:rsidRPr="001E4247">
              <w:rPr>
                <w:sz w:val="18"/>
                <w:szCs w:val="18"/>
                <w:lang w:val="el-GR"/>
              </w:rPr>
              <w:t>ΠΕΡΙΓΡΑΦΗ</w:t>
            </w:r>
          </w:p>
        </w:tc>
        <w:tc>
          <w:tcPr>
            <w:tcW w:w="845" w:type="pct"/>
            <w:vMerge w:val="restart"/>
            <w:shd w:val="pct15" w:color="auto" w:fill="FFFFFF"/>
            <w:vAlign w:val="center"/>
          </w:tcPr>
          <w:p w14:paraId="1B523750"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ΣΥΝΟΛΙΚΗ ΑΞΙΑ ΕΡΓΟΥ</w:t>
            </w:r>
          </w:p>
          <w:p w14:paraId="3C20B534"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ΧΩΡΙΣ ΦΠΑ [€]</w:t>
            </w:r>
          </w:p>
        </w:tc>
        <w:tc>
          <w:tcPr>
            <w:tcW w:w="846" w:type="pct"/>
            <w:vMerge w:val="restart"/>
            <w:shd w:val="pct15" w:color="auto" w:fill="FFFFFF"/>
            <w:vAlign w:val="center"/>
          </w:tcPr>
          <w:p w14:paraId="4DD46E1F"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ΦΠΑ [€]</w:t>
            </w:r>
          </w:p>
        </w:tc>
        <w:tc>
          <w:tcPr>
            <w:tcW w:w="846" w:type="pct"/>
            <w:vMerge w:val="restart"/>
            <w:shd w:val="pct15" w:color="auto" w:fill="FFFFFF"/>
            <w:vAlign w:val="center"/>
          </w:tcPr>
          <w:p w14:paraId="69917A1E"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ΣΥΝΟΛΙΚΗ ΑΞΙΑ ΕΡΓΟΥ</w:t>
            </w:r>
          </w:p>
          <w:p w14:paraId="0D06CF75" w14:textId="77777777" w:rsidR="00623457" w:rsidRPr="001E4247" w:rsidRDefault="00623457" w:rsidP="00C4217E">
            <w:pPr>
              <w:keepNext/>
              <w:keepLines/>
              <w:spacing w:before="60" w:after="60"/>
              <w:jc w:val="center"/>
              <w:rPr>
                <w:sz w:val="18"/>
                <w:szCs w:val="18"/>
                <w:lang w:val="el-GR"/>
              </w:rPr>
            </w:pPr>
            <w:r w:rsidRPr="001E4247">
              <w:rPr>
                <w:sz w:val="18"/>
                <w:szCs w:val="18"/>
                <w:lang w:val="el-GR"/>
              </w:rPr>
              <w:t>ΜΕ ΦΠΑ [€]</w:t>
            </w:r>
          </w:p>
        </w:tc>
      </w:tr>
      <w:tr w:rsidR="00623457" w:rsidRPr="001E4247" w14:paraId="49AD7E4E" w14:textId="77777777" w:rsidTr="00C4217E">
        <w:trPr>
          <w:cantSplit/>
          <w:trHeight w:val="340"/>
        </w:trPr>
        <w:tc>
          <w:tcPr>
            <w:tcW w:w="290" w:type="pct"/>
            <w:vMerge/>
            <w:shd w:val="pct15" w:color="auto" w:fill="FFFFFF"/>
            <w:vAlign w:val="center"/>
          </w:tcPr>
          <w:p w14:paraId="22E7D2B2" w14:textId="77777777" w:rsidR="00623457" w:rsidRPr="001E4247" w:rsidRDefault="00623457" w:rsidP="00C4217E">
            <w:pPr>
              <w:keepNext/>
              <w:keepLines/>
              <w:spacing w:before="60" w:after="60"/>
              <w:rPr>
                <w:sz w:val="18"/>
                <w:szCs w:val="18"/>
                <w:lang w:val="el-GR"/>
              </w:rPr>
            </w:pPr>
          </w:p>
        </w:tc>
        <w:tc>
          <w:tcPr>
            <w:tcW w:w="2173" w:type="pct"/>
            <w:vMerge/>
            <w:shd w:val="pct15" w:color="auto" w:fill="FFFFFF"/>
            <w:vAlign w:val="center"/>
          </w:tcPr>
          <w:p w14:paraId="328ABCA6" w14:textId="77777777" w:rsidR="00623457" w:rsidRPr="001E4247" w:rsidRDefault="00623457" w:rsidP="00C4217E">
            <w:pPr>
              <w:keepNext/>
              <w:keepLines/>
              <w:spacing w:before="60" w:after="60"/>
              <w:rPr>
                <w:sz w:val="18"/>
                <w:szCs w:val="18"/>
                <w:lang w:val="el-GR"/>
              </w:rPr>
            </w:pPr>
          </w:p>
        </w:tc>
        <w:tc>
          <w:tcPr>
            <w:tcW w:w="845" w:type="pct"/>
            <w:vMerge/>
            <w:shd w:val="pct15" w:color="auto" w:fill="FFFFFF"/>
            <w:vAlign w:val="center"/>
          </w:tcPr>
          <w:p w14:paraId="0F73F8CF" w14:textId="77777777" w:rsidR="00623457" w:rsidRPr="001E4247" w:rsidRDefault="00623457" w:rsidP="00C4217E">
            <w:pPr>
              <w:keepNext/>
              <w:keepLines/>
              <w:spacing w:before="60" w:after="60"/>
              <w:rPr>
                <w:sz w:val="18"/>
                <w:szCs w:val="18"/>
                <w:lang w:val="el-GR"/>
              </w:rPr>
            </w:pPr>
          </w:p>
        </w:tc>
        <w:tc>
          <w:tcPr>
            <w:tcW w:w="846" w:type="pct"/>
            <w:vMerge/>
            <w:shd w:val="pct15" w:color="auto" w:fill="FFFFFF"/>
            <w:vAlign w:val="center"/>
          </w:tcPr>
          <w:p w14:paraId="6F1CE221" w14:textId="77777777" w:rsidR="00623457" w:rsidRPr="001E4247" w:rsidRDefault="00623457" w:rsidP="00C4217E">
            <w:pPr>
              <w:keepNext/>
              <w:keepLines/>
              <w:spacing w:before="60" w:after="60"/>
              <w:rPr>
                <w:sz w:val="18"/>
                <w:szCs w:val="18"/>
                <w:lang w:val="el-GR"/>
              </w:rPr>
            </w:pPr>
          </w:p>
        </w:tc>
        <w:tc>
          <w:tcPr>
            <w:tcW w:w="846" w:type="pct"/>
            <w:vMerge/>
            <w:shd w:val="pct15" w:color="auto" w:fill="FFFFFF"/>
            <w:vAlign w:val="center"/>
          </w:tcPr>
          <w:p w14:paraId="421C1063" w14:textId="77777777" w:rsidR="00623457" w:rsidRPr="001E4247" w:rsidRDefault="00623457" w:rsidP="00C4217E">
            <w:pPr>
              <w:keepNext/>
              <w:keepLines/>
              <w:spacing w:before="60" w:after="60"/>
              <w:rPr>
                <w:sz w:val="18"/>
                <w:szCs w:val="18"/>
                <w:lang w:val="el-GR"/>
              </w:rPr>
            </w:pPr>
          </w:p>
        </w:tc>
      </w:tr>
      <w:tr w:rsidR="00623457" w:rsidRPr="001E4247" w14:paraId="4602E046" w14:textId="77777777" w:rsidTr="00C4217E">
        <w:trPr>
          <w:trHeight w:val="284"/>
        </w:trPr>
        <w:tc>
          <w:tcPr>
            <w:tcW w:w="290" w:type="pct"/>
            <w:vAlign w:val="center"/>
          </w:tcPr>
          <w:p w14:paraId="1FD35619" w14:textId="4A1EB105" w:rsidR="00623457" w:rsidRPr="001E4247" w:rsidRDefault="00694F14" w:rsidP="00C4217E">
            <w:pPr>
              <w:keepNext/>
              <w:keepLines/>
              <w:spacing w:before="60" w:after="60"/>
              <w:rPr>
                <w:sz w:val="18"/>
                <w:szCs w:val="18"/>
                <w:lang w:val="el-GR"/>
              </w:rPr>
            </w:pPr>
            <w:r w:rsidRPr="001E4247">
              <w:rPr>
                <w:sz w:val="18"/>
                <w:szCs w:val="18"/>
                <w:lang w:val="el-GR"/>
              </w:rPr>
              <w:t>1</w:t>
            </w:r>
          </w:p>
        </w:tc>
        <w:tc>
          <w:tcPr>
            <w:tcW w:w="2173" w:type="pct"/>
            <w:vAlign w:val="center"/>
          </w:tcPr>
          <w:p w14:paraId="099AB5CE" w14:textId="60053082" w:rsidR="00623457" w:rsidRPr="001E4247" w:rsidRDefault="00623457" w:rsidP="00C4217E">
            <w:pPr>
              <w:keepNext/>
              <w:keepLines/>
              <w:spacing w:before="60" w:after="60"/>
              <w:rPr>
                <w:sz w:val="18"/>
                <w:szCs w:val="18"/>
                <w:lang w:val="el-GR"/>
              </w:rPr>
            </w:pPr>
            <w:r w:rsidRPr="001E4247">
              <w:rPr>
                <w:sz w:val="18"/>
                <w:szCs w:val="18"/>
                <w:lang w:val="el-GR"/>
              </w:rPr>
              <w:t xml:space="preserve">Υπηρεσίες (Πίνακας </w:t>
            </w:r>
            <w:r w:rsidR="008D024A" w:rsidRPr="001E4247">
              <w:rPr>
                <w:lang w:val="el-GR"/>
              </w:rPr>
              <w:t>1</w:t>
            </w:r>
            <w:r w:rsidRPr="001E4247">
              <w:rPr>
                <w:sz w:val="18"/>
                <w:szCs w:val="18"/>
                <w:lang w:val="el-GR"/>
              </w:rPr>
              <w:t>)</w:t>
            </w:r>
          </w:p>
        </w:tc>
        <w:tc>
          <w:tcPr>
            <w:tcW w:w="845" w:type="pct"/>
            <w:vAlign w:val="center"/>
          </w:tcPr>
          <w:p w14:paraId="0F3D6692" w14:textId="77777777" w:rsidR="00623457" w:rsidRPr="001E4247" w:rsidRDefault="00623457" w:rsidP="00C4217E">
            <w:pPr>
              <w:keepNext/>
              <w:keepLines/>
              <w:spacing w:before="60" w:after="60"/>
              <w:rPr>
                <w:sz w:val="18"/>
                <w:szCs w:val="18"/>
                <w:lang w:val="el-GR"/>
              </w:rPr>
            </w:pPr>
          </w:p>
        </w:tc>
        <w:tc>
          <w:tcPr>
            <w:tcW w:w="846" w:type="pct"/>
            <w:vAlign w:val="center"/>
          </w:tcPr>
          <w:p w14:paraId="4194B47F" w14:textId="77777777" w:rsidR="00623457" w:rsidRPr="001E4247" w:rsidRDefault="00623457" w:rsidP="00C4217E">
            <w:pPr>
              <w:keepNext/>
              <w:keepLines/>
              <w:spacing w:before="60" w:after="60"/>
              <w:rPr>
                <w:sz w:val="18"/>
                <w:szCs w:val="18"/>
                <w:lang w:val="el-GR"/>
              </w:rPr>
            </w:pPr>
          </w:p>
        </w:tc>
        <w:tc>
          <w:tcPr>
            <w:tcW w:w="846" w:type="pct"/>
            <w:vAlign w:val="center"/>
          </w:tcPr>
          <w:p w14:paraId="00DD5497" w14:textId="77777777" w:rsidR="00623457" w:rsidRPr="001E4247" w:rsidRDefault="00623457" w:rsidP="00C4217E">
            <w:pPr>
              <w:keepNext/>
              <w:keepLines/>
              <w:spacing w:before="60" w:after="60"/>
              <w:rPr>
                <w:sz w:val="18"/>
                <w:szCs w:val="18"/>
                <w:lang w:val="el-GR"/>
              </w:rPr>
            </w:pPr>
          </w:p>
        </w:tc>
      </w:tr>
      <w:tr w:rsidR="00623457" w:rsidRPr="001E4247" w14:paraId="5EC08060" w14:textId="77777777" w:rsidTr="00C4217E">
        <w:trPr>
          <w:trHeight w:val="284"/>
        </w:trPr>
        <w:tc>
          <w:tcPr>
            <w:tcW w:w="290" w:type="pct"/>
            <w:vAlign w:val="center"/>
          </w:tcPr>
          <w:p w14:paraId="7762B8D7" w14:textId="4222DAF2" w:rsidR="00623457" w:rsidRPr="001E4247" w:rsidRDefault="00694F14" w:rsidP="00C4217E">
            <w:pPr>
              <w:keepNext/>
              <w:keepLines/>
              <w:spacing w:before="60" w:after="60"/>
              <w:rPr>
                <w:sz w:val="18"/>
                <w:szCs w:val="18"/>
                <w:lang w:val="el-GR"/>
              </w:rPr>
            </w:pPr>
            <w:r w:rsidRPr="001E4247">
              <w:rPr>
                <w:sz w:val="18"/>
                <w:szCs w:val="18"/>
                <w:lang w:val="el-GR"/>
              </w:rPr>
              <w:t>2</w:t>
            </w:r>
          </w:p>
        </w:tc>
        <w:tc>
          <w:tcPr>
            <w:tcW w:w="2173" w:type="pct"/>
            <w:vAlign w:val="center"/>
          </w:tcPr>
          <w:p w14:paraId="215A0C7D" w14:textId="139E9C4C" w:rsidR="00623457" w:rsidRPr="001E4247" w:rsidRDefault="00623457" w:rsidP="00C4217E">
            <w:pPr>
              <w:keepNext/>
              <w:keepLines/>
              <w:spacing w:before="60" w:after="60"/>
              <w:rPr>
                <w:sz w:val="18"/>
                <w:szCs w:val="18"/>
                <w:lang w:val="el-GR"/>
              </w:rPr>
            </w:pPr>
            <w:r w:rsidRPr="001E4247">
              <w:rPr>
                <w:sz w:val="18"/>
                <w:szCs w:val="18"/>
                <w:lang w:val="el-GR"/>
              </w:rPr>
              <w:t xml:space="preserve">Άλλες δαπάνες (Πίνακας </w:t>
            </w:r>
            <w:r w:rsidR="008D024A" w:rsidRPr="001E4247">
              <w:rPr>
                <w:lang w:val="el-GR"/>
              </w:rPr>
              <w:t>2</w:t>
            </w:r>
            <w:r w:rsidRPr="001E4247">
              <w:rPr>
                <w:sz w:val="18"/>
                <w:szCs w:val="18"/>
                <w:lang w:val="el-GR"/>
              </w:rPr>
              <w:t>)</w:t>
            </w:r>
          </w:p>
        </w:tc>
        <w:tc>
          <w:tcPr>
            <w:tcW w:w="845" w:type="pct"/>
            <w:vAlign w:val="center"/>
          </w:tcPr>
          <w:p w14:paraId="169DDEF8" w14:textId="77777777" w:rsidR="00623457" w:rsidRPr="001E4247" w:rsidRDefault="00623457" w:rsidP="00C4217E">
            <w:pPr>
              <w:keepNext/>
              <w:keepLines/>
              <w:spacing w:before="60" w:after="60"/>
              <w:rPr>
                <w:sz w:val="18"/>
                <w:szCs w:val="18"/>
                <w:lang w:val="el-GR"/>
              </w:rPr>
            </w:pPr>
          </w:p>
        </w:tc>
        <w:tc>
          <w:tcPr>
            <w:tcW w:w="846" w:type="pct"/>
            <w:vAlign w:val="center"/>
          </w:tcPr>
          <w:p w14:paraId="417F957A" w14:textId="77777777" w:rsidR="00623457" w:rsidRPr="001E4247" w:rsidRDefault="00623457" w:rsidP="00C4217E">
            <w:pPr>
              <w:keepNext/>
              <w:keepLines/>
              <w:spacing w:before="60" w:after="60"/>
              <w:rPr>
                <w:sz w:val="18"/>
                <w:szCs w:val="18"/>
                <w:lang w:val="el-GR"/>
              </w:rPr>
            </w:pPr>
          </w:p>
        </w:tc>
        <w:tc>
          <w:tcPr>
            <w:tcW w:w="846" w:type="pct"/>
            <w:vAlign w:val="center"/>
          </w:tcPr>
          <w:p w14:paraId="56964ACD" w14:textId="77777777" w:rsidR="00623457" w:rsidRPr="001E4247" w:rsidRDefault="00623457" w:rsidP="00C4217E">
            <w:pPr>
              <w:keepNext/>
              <w:keepLines/>
              <w:spacing w:before="60" w:after="60"/>
              <w:rPr>
                <w:sz w:val="18"/>
                <w:szCs w:val="18"/>
                <w:lang w:val="el-GR"/>
              </w:rPr>
            </w:pPr>
          </w:p>
        </w:tc>
      </w:tr>
      <w:tr w:rsidR="00623457" w:rsidRPr="001E4247" w14:paraId="642EB539" w14:textId="77777777" w:rsidTr="00C4217E">
        <w:trPr>
          <w:trHeight w:val="284"/>
        </w:trPr>
        <w:tc>
          <w:tcPr>
            <w:tcW w:w="290" w:type="pct"/>
            <w:shd w:val="clear" w:color="auto" w:fill="A0A0A0"/>
            <w:vAlign w:val="center"/>
          </w:tcPr>
          <w:p w14:paraId="1A09BDEA" w14:textId="77777777" w:rsidR="00623457" w:rsidRPr="001E4247" w:rsidRDefault="00623457" w:rsidP="00C4217E">
            <w:pPr>
              <w:keepNext/>
              <w:keepLines/>
              <w:spacing w:before="60" w:after="60"/>
              <w:rPr>
                <w:sz w:val="18"/>
                <w:szCs w:val="18"/>
                <w:lang w:val="el-GR"/>
              </w:rPr>
            </w:pPr>
          </w:p>
        </w:tc>
        <w:tc>
          <w:tcPr>
            <w:tcW w:w="2173" w:type="pct"/>
            <w:shd w:val="clear" w:color="auto" w:fill="A0A0A0"/>
            <w:vAlign w:val="center"/>
          </w:tcPr>
          <w:p w14:paraId="02C78816" w14:textId="77777777" w:rsidR="00623457" w:rsidRPr="001E4247" w:rsidRDefault="00623457" w:rsidP="00C4217E">
            <w:pPr>
              <w:pStyle w:val="CommentText"/>
              <w:keepNext/>
              <w:keepLines/>
              <w:spacing w:before="60" w:after="60"/>
              <w:rPr>
                <w:b/>
                <w:sz w:val="18"/>
                <w:szCs w:val="18"/>
                <w:lang w:val="el-GR"/>
              </w:rPr>
            </w:pPr>
            <w:r w:rsidRPr="001E4247">
              <w:rPr>
                <w:b/>
                <w:sz w:val="18"/>
                <w:szCs w:val="18"/>
                <w:lang w:val="el-GR"/>
              </w:rPr>
              <w:t>ΓΕΝΙΚΟ ΣΥΝΟΛΟ</w:t>
            </w:r>
          </w:p>
        </w:tc>
        <w:tc>
          <w:tcPr>
            <w:tcW w:w="845" w:type="pct"/>
            <w:shd w:val="clear" w:color="auto" w:fill="A0A0A0"/>
            <w:vAlign w:val="center"/>
          </w:tcPr>
          <w:p w14:paraId="3BBC71CF" w14:textId="77777777" w:rsidR="00623457" w:rsidRPr="001E4247" w:rsidRDefault="00623457" w:rsidP="00C4217E">
            <w:pPr>
              <w:keepNext/>
              <w:keepLines/>
              <w:spacing w:before="60" w:after="60"/>
              <w:rPr>
                <w:sz w:val="18"/>
                <w:szCs w:val="18"/>
                <w:lang w:val="el-GR"/>
              </w:rPr>
            </w:pPr>
          </w:p>
        </w:tc>
        <w:tc>
          <w:tcPr>
            <w:tcW w:w="846" w:type="pct"/>
            <w:shd w:val="clear" w:color="auto" w:fill="A0A0A0"/>
            <w:vAlign w:val="center"/>
          </w:tcPr>
          <w:p w14:paraId="4766E66C" w14:textId="77777777" w:rsidR="00623457" w:rsidRPr="001E4247" w:rsidRDefault="00623457" w:rsidP="00C4217E">
            <w:pPr>
              <w:keepNext/>
              <w:keepLines/>
              <w:spacing w:before="60" w:after="60"/>
              <w:rPr>
                <w:sz w:val="18"/>
                <w:szCs w:val="18"/>
                <w:lang w:val="el-GR"/>
              </w:rPr>
            </w:pPr>
          </w:p>
        </w:tc>
        <w:tc>
          <w:tcPr>
            <w:tcW w:w="846" w:type="pct"/>
            <w:shd w:val="clear" w:color="auto" w:fill="A0A0A0"/>
            <w:vAlign w:val="center"/>
          </w:tcPr>
          <w:p w14:paraId="51A28E02" w14:textId="77777777" w:rsidR="00623457" w:rsidRPr="001E4247" w:rsidRDefault="00623457" w:rsidP="00C4217E">
            <w:pPr>
              <w:keepNext/>
              <w:keepLines/>
              <w:spacing w:before="60" w:after="60"/>
              <w:rPr>
                <w:sz w:val="18"/>
                <w:szCs w:val="18"/>
                <w:lang w:val="el-GR"/>
              </w:rPr>
            </w:pPr>
          </w:p>
        </w:tc>
      </w:tr>
    </w:tbl>
    <w:p w14:paraId="6EEB2505" w14:textId="77777777" w:rsidR="00623457" w:rsidRPr="001E4247" w:rsidRDefault="00623457" w:rsidP="00623457">
      <w:pPr>
        <w:rPr>
          <w:b/>
        </w:rPr>
      </w:pPr>
      <w:bookmarkStart w:id="807" w:name="_Ref104352863"/>
      <w:bookmarkStart w:id="808" w:name="_Ref104352865"/>
      <w:bookmarkStart w:id="809" w:name="_Ref104352990"/>
      <w:bookmarkStart w:id="810" w:name="_Toc240445883"/>
      <w:bookmarkStart w:id="811" w:name="_Toc366852704"/>
      <w:bookmarkStart w:id="812" w:name="_Toc10632755"/>
      <w:bookmarkStart w:id="813" w:name="_Toc42167522"/>
    </w:p>
    <w:bookmarkEnd w:id="807"/>
    <w:bookmarkEnd w:id="808"/>
    <w:bookmarkEnd w:id="809"/>
    <w:bookmarkEnd w:id="810"/>
    <w:bookmarkEnd w:id="811"/>
    <w:bookmarkEnd w:id="812"/>
    <w:bookmarkEnd w:id="813"/>
    <w:p w14:paraId="4DF81E70" w14:textId="77777777" w:rsidR="00623457" w:rsidRPr="001E4247" w:rsidRDefault="00623457" w:rsidP="00623457">
      <w:pPr>
        <w:rPr>
          <w:lang w:val="el-GR"/>
        </w:rPr>
        <w:sectPr w:rsidR="00623457" w:rsidRPr="001E4247" w:rsidSect="00DF02B0">
          <w:headerReference w:type="first" r:id="rId34"/>
          <w:pgSz w:w="11906" w:h="16838"/>
          <w:pgMar w:top="1134" w:right="1134" w:bottom="1134" w:left="1134" w:header="720" w:footer="709" w:gutter="0"/>
          <w:cols w:space="720"/>
          <w:titlePg/>
          <w:docGrid w:linePitch="360"/>
        </w:sectPr>
      </w:pPr>
    </w:p>
    <w:p w14:paraId="42B47EA3" w14:textId="77777777" w:rsidR="008338F0" w:rsidRPr="001E4247" w:rsidRDefault="003355E7" w:rsidP="00A05D2C">
      <w:pPr>
        <w:pStyle w:val="Heading2"/>
        <w:numPr>
          <w:ilvl w:val="0"/>
          <w:numId w:val="0"/>
        </w:numPr>
        <w:ind w:left="576" w:hanging="576"/>
        <w:rPr>
          <w:rFonts w:cs="Tahoma"/>
          <w:lang w:val="el-GR"/>
        </w:rPr>
      </w:pPr>
      <w:bookmarkStart w:id="814" w:name="_Ref494118533"/>
      <w:bookmarkStart w:id="815" w:name="_Ref40984039"/>
      <w:bookmarkStart w:id="816" w:name="_Toc97194386"/>
      <w:bookmarkStart w:id="817" w:name="_Toc97194490"/>
      <w:bookmarkStart w:id="818" w:name="_Toc97205024"/>
      <w:bookmarkStart w:id="819" w:name="_Toc129705154"/>
      <w:bookmarkStart w:id="820" w:name="_Hlk118712588"/>
      <w:r w:rsidRPr="001E4247">
        <w:rPr>
          <w:rFonts w:cs="Tahoma"/>
          <w:lang w:val="el-GR"/>
        </w:rPr>
        <w:lastRenderedPageBreak/>
        <w:t xml:space="preserve">ΠΑΡΑΡΤΗΜΑ </w:t>
      </w:r>
      <w:r w:rsidRPr="001E4247">
        <w:rPr>
          <w:rFonts w:cs="Tahoma"/>
        </w:rPr>
        <w:t>VI</w:t>
      </w:r>
      <w:r w:rsidRPr="001E4247">
        <w:rPr>
          <w:rFonts w:cs="Tahoma"/>
          <w:lang w:val="el-GR"/>
        </w:rPr>
        <w:t xml:space="preserve">Ι – </w:t>
      </w:r>
      <w:r w:rsidR="006E4901" w:rsidRPr="001E4247">
        <w:rPr>
          <w:rFonts w:cs="Tahoma"/>
          <w:lang w:val="el-GR"/>
        </w:rPr>
        <w:t>Άλλες Δηλώσεις</w:t>
      </w:r>
      <w:bookmarkEnd w:id="814"/>
      <w:bookmarkEnd w:id="815"/>
      <w:bookmarkEnd w:id="816"/>
      <w:bookmarkEnd w:id="817"/>
      <w:bookmarkEnd w:id="818"/>
      <w:bookmarkEnd w:id="819"/>
      <w:r w:rsidR="00E1337D" w:rsidRPr="001E4247">
        <w:rPr>
          <w:rFonts w:cs="Tahoma"/>
          <w:lang w:val="el-GR"/>
        </w:rPr>
        <w:t xml:space="preserve"> </w:t>
      </w:r>
    </w:p>
    <w:p w14:paraId="69434250" w14:textId="77777777" w:rsidR="00CD4F51" w:rsidRPr="001E4247" w:rsidRDefault="00CD4F51" w:rsidP="00582A79">
      <w:pPr>
        <w:jc w:val="center"/>
        <w:rPr>
          <w:rFonts w:eastAsia="SimSun"/>
          <w:bCs/>
          <w:lang w:val="el-GR" w:eastAsia="el-GR" w:bidi="he-IL"/>
        </w:rPr>
      </w:pPr>
      <w:r w:rsidRPr="001E4247">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453DDB7" w14:textId="77777777" w:rsidR="00CD4F51" w:rsidRPr="001E4247" w:rsidRDefault="00CD4F51" w:rsidP="00CD4F51">
      <w:pPr>
        <w:rPr>
          <w:lang w:val="el-GR"/>
        </w:rPr>
      </w:pPr>
    </w:p>
    <w:p w14:paraId="306D897A" w14:textId="77777777" w:rsidR="00CD4F51" w:rsidRPr="001E4247" w:rsidRDefault="00CD4F51" w:rsidP="00CD4F51">
      <w:pPr>
        <w:pStyle w:val="Default"/>
        <w:spacing w:before="120" w:after="120"/>
        <w:jc w:val="both"/>
        <w:rPr>
          <w:rFonts w:ascii="Tahoma" w:hAnsi="Tahoma" w:cs="Tahoma"/>
          <w:color w:val="auto"/>
          <w:sz w:val="22"/>
          <w:szCs w:val="22"/>
          <w:lang w:eastAsia="el-GR" w:bidi="he-IL"/>
        </w:rPr>
      </w:pPr>
      <w:r w:rsidRPr="001E4247">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1E4247">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753FD88C" w14:textId="77777777" w:rsidR="00CD4F51" w:rsidRPr="001E4247" w:rsidRDefault="00CD4F51">
      <w:pPr>
        <w:pStyle w:val="ListParagraph"/>
        <w:numPr>
          <w:ilvl w:val="0"/>
          <w:numId w:val="38"/>
        </w:numPr>
        <w:suppressAutoHyphens w:val="0"/>
        <w:autoSpaceDE w:val="0"/>
        <w:autoSpaceDN w:val="0"/>
        <w:adjustRightInd w:val="0"/>
        <w:spacing w:before="120"/>
        <w:ind w:left="714" w:hanging="357"/>
        <w:contextualSpacing w:val="0"/>
        <w:rPr>
          <w:lang w:val="el-GR" w:eastAsia="el-GR" w:bidi="he-IL"/>
        </w:rPr>
      </w:pPr>
      <w:r w:rsidRPr="001E4247">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2D635AC9" w14:textId="77777777" w:rsidR="00CD4F51" w:rsidRPr="001E4247" w:rsidRDefault="00CD4F51">
      <w:pPr>
        <w:pStyle w:val="ListParagraph"/>
        <w:numPr>
          <w:ilvl w:val="0"/>
          <w:numId w:val="38"/>
        </w:numPr>
        <w:suppressAutoHyphens w:val="0"/>
        <w:autoSpaceDE w:val="0"/>
        <w:autoSpaceDN w:val="0"/>
        <w:adjustRightInd w:val="0"/>
        <w:spacing w:before="120"/>
        <w:ind w:left="714" w:hanging="357"/>
        <w:contextualSpacing w:val="0"/>
        <w:rPr>
          <w:lang w:val="el-GR" w:eastAsia="el-GR" w:bidi="he-IL"/>
        </w:rPr>
      </w:pPr>
      <w:r w:rsidRPr="001E4247">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79EA876" w14:textId="77777777" w:rsidR="00CD4F51" w:rsidRPr="001E4247" w:rsidRDefault="00CD4F51">
      <w:pPr>
        <w:pStyle w:val="ListParagraph"/>
        <w:numPr>
          <w:ilvl w:val="0"/>
          <w:numId w:val="38"/>
        </w:numPr>
        <w:suppressAutoHyphens w:val="0"/>
        <w:autoSpaceDE w:val="0"/>
        <w:autoSpaceDN w:val="0"/>
        <w:adjustRightInd w:val="0"/>
        <w:spacing w:before="120"/>
        <w:ind w:left="714" w:hanging="357"/>
        <w:contextualSpacing w:val="0"/>
        <w:rPr>
          <w:lang w:val="el-GR" w:eastAsia="el-GR" w:bidi="he-IL"/>
        </w:rPr>
      </w:pPr>
      <w:r w:rsidRPr="001E4247">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CB18FBB" w14:textId="64F28370" w:rsidR="00CD4F51" w:rsidRPr="001E4247" w:rsidRDefault="00CD4F51">
      <w:pPr>
        <w:pStyle w:val="ListParagraph"/>
        <w:numPr>
          <w:ilvl w:val="0"/>
          <w:numId w:val="38"/>
        </w:numPr>
        <w:suppressAutoHyphens w:val="0"/>
        <w:spacing w:before="120"/>
        <w:ind w:left="714" w:hanging="357"/>
        <w:contextualSpacing w:val="0"/>
        <w:rPr>
          <w:lang w:val="el-GR"/>
        </w:rPr>
      </w:pPr>
      <w:r w:rsidRPr="001E4247">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820"/>
    <w:p w14:paraId="42E3E31B" w14:textId="7A6BF6C0" w:rsidR="001C43EC" w:rsidRDefault="001C43EC">
      <w:pPr>
        <w:suppressAutoHyphens w:val="0"/>
        <w:spacing w:after="0"/>
        <w:jc w:val="left"/>
        <w:rPr>
          <w:lang w:val="el-GR"/>
        </w:rPr>
      </w:pPr>
      <w:r>
        <w:rPr>
          <w:lang w:val="el-GR"/>
        </w:rPr>
        <w:br w:type="page"/>
      </w:r>
    </w:p>
    <w:p w14:paraId="1AE614F8" w14:textId="77777777" w:rsidR="008338F0" w:rsidRPr="001E4247" w:rsidRDefault="008338F0">
      <w:pPr>
        <w:rPr>
          <w:lang w:val="el-GR"/>
        </w:rPr>
      </w:pPr>
    </w:p>
    <w:p w14:paraId="216B05CA" w14:textId="77777777" w:rsidR="008338F0" w:rsidRPr="001E4247" w:rsidRDefault="003355E7" w:rsidP="003329FF">
      <w:pPr>
        <w:pStyle w:val="Heading2"/>
        <w:numPr>
          <w:ilvl w:val="0"/>
          <w:numId w:val="0"/>
        </w:numPr>
        <w:ind w:left="576" w:hanging="576"/>
        <w:rPr>
          <w:rFonts w:cs="Tahoma"/>
          <w:lang w:val="el-GR"/>
        </w:rPr>
      </w:pPr>
      <w:bookmarkStart w:id="821" w:name="_Toc97205025"/>
      <w:bookmarkStart w:id="822" w:name="_Ref496623895"/>
      <w:bookmarkStart w:id="823" w:name="_Ref496624676"/>
      <w:bookmarkStart w:id="824" w:name="_Ref496625135"/>
      <w:bookmarkStart w:id="825" w:name="_Toc97194387"/>
      <w:bookmarkStart w:id="826" w:name="_Toc97194491"/>
      <w:bookmarkStart w:id="827" w:name="_Toc129705155"/>
      <w:r w:rsidRPr="001E4247">
        <w:rPr>
          <w:rFonts w:cs="Tahoma"/>
          <w:lang w:val="el-GR"/>
        </w:rPr>
        <w:t xml:space="preserve">ΠΑΡΑΡΤΗΜΑ </w:t>
      </w:r>
      <w:r w:rsidRPr="001E4247">
        <w:rPr>
          <w:rFonts w:cs="Tahoma"/>
        </w:rPr>
        <w:t>VIII</w:t>
      </w:r>
      <w:r w:rsidRPr="001E4247">
        <w:rPr>
          <w:rFonts w:cs="Tahoma"/>
          <w:lang w:val="el-GR"/>
        </w:rPr>
        <w:t xml:space="preserve"> – Υποδείγματα Εγγυητικών Επιστολών</w:t>
      </w:r>
      <w:bookmarkEnd w:id="821"/>
      <w:bookmarkEnd w:id="822"/>
      <w:bookmarkEnd w:id="823"/>
      <w:bookmarkEnd w:id="824"/>
      <w:bookmarkEnd w:id="825"/>
      <w:bookmarkEnd w:id="826"/>
      <w:bookmarkEnd w:id="827"/>
      <w:r w:rsidRPr="001E4247">
        <w:rPr>
          <w:rFonts w:cs="Tahoma"/>
          <w:lang w:val="el-GR"/>
        </w:rPr>
        <w:t xml:space="preserve"> </w:t>
      </w:r>
    </w:p>
    <w:p w14:paraId="21C9D04E" w14:textId="77777777" w:rsidR="009B6AAD" w:rsidRPr="001E4247" w:rsidRDefault="009B6AAD">
      <w:pPr>
        <w:pStyle w:val="Heading3"/>
        <w:numPr>
          <w:ilvl w:val="0"/>
          <w:numId w:val="8"/>
        </w:numPr>
        <w:rPr>
          <w:rFonts w:cs="Tahoma"/>
          <w:szCs w:val="22"/>
          <w:u w:val="single"/>
          <w:lang w:val="el-GR"/>
        </w:rPr>
      </w:pPr>
      <w:bookmarkStart w:id="828" w:name="_Toc43634808"/>
      <w:bookmarkStart w:id="829" w:name="_Toc44821188"/>
      <w:bookmarkStart w:id="830" w:name="_Toc48552980"/>
      <w:bookmarkStart w:id="831" w:name="_Toc49073807"/>
      <w:bookmarkStart w:id="832" w:name="_Toc62559079"/>
      <w:bookmarkStart w:id="833" w:name="_Toc487799701"/>
      <w:bookmarkStart w:id="834" w:name="_Toc97194388"/>
      <w:bookmarkStart w:id="835" w:name="_Toc97194492"/>
      <w:bookmarkStart w:id="836" w:name="_Toc97205026"/>
      <w:bookmarkStart w:id="837" w:name="_Toc129705156"/>
      <w:r w:rsidRPr="001E4247">
        <w:rPr>
          <w:rFonts w:cs="Tahoma"/>
          <w:szCs w:val="22"/>
          <w:u w:val="single"/>
          <w:lang w:val="el-GR"/>
        </w:rPr>
        <w:t>Εγγυητική Επιστολή Συμμετοχής</w:t>
      </w:r>
      <w:bookmarkEnd w:id="828"/>
      <w:bookmarkEnd w:id="829"/>
      <w:bookmarkEnd w:id="830"/>
      <w:bookmarkEnd w:id="831"/>
      <w:bookmarkEnd w:id="832"/>
      <w:bookmarkEnd w:id="833"/>
      <w:bookmarkEnd w:id="834"/>
      <w:bookmarkEnd w:id="835"/>
      <w:bookmarkEnd w:id="836"/>
      <w:bookmarkEnd w:id="837"/>
    </w:p>
    <w:p w14:paraId="56490378" w14:textId="77777777" w:rsidR="007A7DCA" w:rsidRPr="001E4247" w:rsidRDefault="007A7DCA" w:rsidP="009B6AAD">
      <w:pPr>
        <w:rPr>
          <w:lang w:val="el-GR" w:eastAsia="el-GR"/>
        </w:rPr>
      </w:pPr>
    </w:p>
    <w:p w14:paraId="4A170934" w14:textId="77777777" w:rsidR="009B6AAD" w:rsidRPr="001E4247" w:rsidRDefault="009B6AAD" w:rsidP="009B6AAD">
      <w:pPr>
        <w:rPr>
          <w:lang w:val="el-GR" w:eastAsia="el-GR"/>
        </w:rPr>
      </w:pPr>
      <w:r w:rsidRPr="001E4247">
        <w:rPr>
          <w:lang w:val="el-GR" w:eastAsia="el-GR"/>
        </w:rPr>
        <w:t xml:space="preserve">ΕΚΔΟΤΗΣ </w:t>
      </w:r>
      <w:r w:rsidRPr="001E4247">
        <w:rPr>
          <w:lang w:val="el-GR"/>
        </w:rPr>
        <w:t>(Πλήρης επωνυμία).</w:t>
      </w:r>
      <w:r w:rsidRPr="001E4247">
        <w:rPr>
          <w:lang w:val="el-GR" w:eastAsia="el-GR"/>
        </w:rPr>
        <w:t>.......................................................................</w:t>
      </w:r>
    </w:p>
    <w:p w14:paraId="70C8FE55" w14:textId="77777777" w:rsidR="009B6AAD" w:rsidRPr="001E4247" w:rsidRDefault="009B6AAD" w:rsidP="009B6AAD">
      <w:pPr>
        <w:jc w:val="right"/>
        <w:rPr>
          <w:lang w:val="el-GR" w:eastAsia="el-GR"/>
        </w:rPr>
      </w:pPr>
      <w:r w:rsidRPr="001E4247">
        <w:rPr>
          <w:lang w:val="el-GR" w:eastAsia="el-GR"/>
        </w:rPr>
        <w:t>Ημερομηνία έκδοσης...........................</w:t>
      </w:r>
    </w:p>
    <w:p w14:paraId="69D1F90A" w14:textId="77777777" w:rsidR="009B6AAD" w:rsidRPr="001E4247" w:rsidRDefault="009B6AAD" w:rsidP="009B6AAD">
      <w:pPr>
        <w:rPr>
          <w:lang w:val="el-GR" w:eastAsia="el-GR"/>
        </w:rPr>
      </w:pPr>
      <w:r w:rsidRPr="001E4247">
        <w:rPr>
          <w:lang w:val="el-GR" w:eastAsia="el-GR"/>
        </w:rPr>
        <w:t xml:space="preserve">Προς: Την Κοινωνία της Πληροφορίας </w:t>
      </w:r>
      <w:r w:rsidR="00483953" w:rsidRPr="001E4247">
        <w:rPr>
          <w:lang w:val="el-GR" w:eastAsia="el-GR"/>
        </w:rPr>
        <w:t>Μ</w:t>
      </w:r>
      <w:r w:rsidRPr="001E4247">
        <w:rPr>
          <w:lang w:val="el-GR" w:eastAsia="el-GR"/>
        </w:rPr>
        <w:t>ΑΕ</w:t>
      </w:r>
    </w:p>
    <w:p w14:paraId="374BDFB5" w14:textId="77777777" w:rsidR="00483953" w:rsidRPr="001E4247" w:rsidRDefault="00483953" w:rsidP="00483953">
      <w:pPr>
        <w:rPr>
          <w:lang w:val="el-GR" w:eastAsia="el-GR"/>
        </w:rPr>
      </w:pPr>
      <w:proofErr w:type="spellStart"/>
      <w:r w:rsidRPr="001E4247">
        <w:rPr>
          <w:color w:val="000000"/>
          <w:lang w:val="el-GR"/>
        </w:rPr>
        <w:t>Λεωφ</w:t>
      </w:r>
      <w:proofErr w:type="spellEnd"/>
      <w:r w:rsidRPr="001E4247">
        <w:rPr>
          <w:color w:val="000000"/>
          <w:lang w:val="el-GR"/>
        </w:rPr>
        <w:t>. Συγγρού 194, 176 71 Καλλιθέα Αθήνα</w:t>
      </w:r>
    </w:p>
    <w:p w14:paraId="74D1EBE2" w14:textId="77777777" w:rsidR="009B6AAD" w:rsidRPr="001E4247" w:rsidRDefault="009B6AAD" w:rsidP="009B6AAD">
      <w:pPr>
        <w:rPr>
          <w:lang w:val="el-GR" w:eastAsia="el-GR"/>
        </w:rPr>
      </w:pPr>
      <w:r w:rsidRPr="001E4247">
        <w:rPr>
          <w:lang w:val="el-GR" w:eastAsia="el-GR"/>
        </w:rPr>
        <w:t xml:space="preserve">Εγγύηση μας υπ’ </w:t>
      </w:r>
      <w:proofErr w:type="spellStart"/>
      <w:r w:rsidRPr="001E4247">
        <w:rPr>
          <w:lang w:val="el-GR" w:eastAsia="el-GR"/>
        </w:rPr>
        <w:t>αριθμ</w:t>
      </w:r>
      <w:proofErr w:type="spellEnd"/>
      <w:r w:rsidRPr="001E4247">
        <w:rPr>
          <w:lang w:val="el-GR" w:eastAsia="el-GR"/>
        </w:rPr>
        <w:t xml:space="preserve">. ……………….. ποσού ………………….……. ευρώ </w:t>
      </w:r>
    </w:p>
    <w:p w14:paraId="345321BB" w14:textId="77777777" w:rsidR="009B6AAD" w:rsidRPr="001E4247" w:rsidRDefault="009B6AAD" w:rsidP="009B6AAD">
      <w:pPr>
        <w:rPr>
          <w:lang w:val="el-GR" w:eastAsia="el-GR"/>
        </w:rPr>
      </w:pPr>
      <w:r w:rsidRPr="001E4247">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E4247">
        <w:rPr>
          <w:lang w:val="el-GR" w:eastAsia="el-GR"/>
        </w:rPr>
        <w:t>διζήσεως</w:t>
      </w:r>
      <w:proofErr w:type="spellEnd"/>
      <w:r w:rsidRPr="001E4247">
        <w:rPr>
          <w:lang w:val="el-GR" w:eastAsia="el-GR"/>
        </w:rPr>
        <w:t>, μέχρι του ποσού των ευρώ</w:t>
      </w:r>
      <w:r w:rsidR="00E1337D" w:rsidRPr="001E4247">
        <w:rPr>
          <w:lang w:val="el-GR" w:eastAsia="el-GR"/>
        </w:rPr>
        <w:t xml:space="preserve"> </w:t>
      </w:r>
      <w:r w:rsidRPr="001E4247">
        <w:rPr>
          <w:lang w:val="el-GR" w:eastAsia="el-GR"/>
        </w:rPr>
        <w:t>………υπέρ του</w:t>
      </w:r>
    </w:p>
    <w:p w14:paraId="7441DAAC" w14:textId="77777777" w:rsidR="009B6AAD" w:rsidRPr="001E4247" w:rsidRDefault="009B6AAD" w:rsidP="009B6AAD">
      <w:pPr>
        <w:rPr>
          <w:lang w:val="el-GR" w:eastAsia="el-GR"/>
        </w:rPr>
      </w:pPr>
      <w:r w:rsidRPr="001E4247">
        <w:rPr>
          <w:i/>
          <w:color w:val="FF0000"/>
          <w:u w:val="single"/>
          <w:lang w:val="el-GR" w:eastAsia="el-GR"/>
        </w:rPr>
        <w:t>{σε περίπτωση φυσικού προσώπου}:</w:t>
      </w:r>
      <w:r w:rsidRPr="001E4247">
        <w:rPr>
          <w:bCs/>
          <w:lang w:val="el-GR"/>
        </w:rPr>
        <w:t xml:space="preserve"> </w:t>
      </w:r>
      <w:r w:rsidRPr="001E4247">
        <w:rPr>
          <w:rFonts w:eastAsia="Calibri"/>
          <w:bCs/>
          <w:lang w:val="el-GR"/>
        </w:rPr>
        <w:t>(</w:t>
      </w:r>
      <w:r w:rsidRPr="001E4247">
        <w:rPr>
          <w:lang w:val="el-GR" w:eastAsia="el-GR"/>
        </w:rPr>
        <w:t>ονοματεπώνυμο, πατρώνυμο) ..............................,</w:t>
      </w:r>
      <w:r w:rsidR="00E1337D" w:rsidRPr="001E4247">
        <w:rPr>
          <w:lang w:val="el-GR" w:eastAsia="el-GR"/>
        </w:rPr>
        <w:t xml:space="preserve"> </w:t>
      </w:r>
      <w:r w:rsidRPr="001E4247">
        <w:rPr>
          <w:lang w:val="el-GR" w:eastAsia="el-GR"/>
        </w:rPr>
        <w:t>ΑΦΜ: ................ οδός............................. αριθμός.................ΤΚ………………</w:t>
      </w:r>
    </w:p>
    <w:p w14:paraId="1D6EED3A" w14:textId="77777777" w:rsidR="009B6AAD" w:rsidRPr="001E4247" w:rsidRDefault="009B6AAD" w:rsidP="009B6AAD">
      <w:pPr>
        <w:rPr>
          <w:lang w:val="el-GR" w:eastAsia="el-GR"/>
        </w:rPr>
      </w:pPr>
      <w:r w:rsidRPr="001E4247">
        <w:rPr>
          <w:lang w:val="el-GR" w:eastAsia="el-GR"/>
        </w:rPr>
        <w:t>{</w:t>
      </w:r>
      <w:r w:rsidRPr="001E4247">
        <w:rPr>
          <w:i/>
          <w:color w:val="FF0000"/>
          <w:u w:val="single"/>
          <w:lang w:val="el-GR" w:eastAsia="el-GR"/>
        </w:rPr>
        <w:t>Σε περίπτωση μεμονωμένης εταιρίας:</w:t>
      </w:r>
      <w:r w:rsidRPr="001E4247">
        <w:rPr>
          <w:lang w:val="el-GR" w:eastAsia="el-GR"/>
        </w:rPr>
        <w:t xml:space="preserve"> της Εταιρίας ………. ΑΦΜ: ...... οδός …………. αριθμός … ΤΚ ………..,}</w:t>
      </w:r>
    </w:p>
    <w:p w14:paraId="438F7D8C" w14:textId="77777777" w:rsidR="009B6AAD" w:rsidRPr="001E4247" w:rsidRDefault="009B6AAD" w:rsidP="009B6AAD">
      <w:pPr>
        <w:rPr>
          <w:lang w:val="el-GR" w:eastAsia="el-GR"/>
        </w:rPr>
      </w:pPr>
      <w:r w:rsidRPr="001E4247">
        <w:rPr>
          <w:lang w:val="el-GR" w:eastAsia="el-GR"/>
        </w:rPr>
        <w:t>{</w:t>
      </w:r>
      <w:r w:rsidRPr="001E4247">
        <w:rPr>
          <w:i/>
          <w:color w:val="FF0000"/>
          <w:u w:val="single"/>
          <w:lang w:val="el-GR" w:eastAsia="el-GR"/>
        </w:rPr>
        <w:t>ή σε περίπτωση Ένωσης ή Κοινοπραξίας:</w:t>
      </w:r>
      <w:r w:rsidRPr="001E4247">
        <w:rPr>
          <w:lang w:val="el-GR" w:eastAsia="el-GR"/>
        </w:rPr>
        <w:t xml:space="preserve"> των Εταιριών </w:t>
      </w:r>
    </w:p>
    <w:p w14:paraId="72D03587" w14:textId="77777777" w:rsidR="009B6AAD" w:rsidRPr="001E4247" w:rsidRDefault="009B6AAD" w:rsidP="009B6AAD">
      <w:pPr>
        <w:rPr>
          <w:lang w:val="el-GR" w:eastAsia="el-GR"/>
        </w:rPr>
      </w:pPr>
      <w:r w:rsidRPr="001E4247">
        <w:rPr>
          <w:lang w:val="el-GR" w:eastAsia="el-GR"/>
        </w:rPr>
        <w:t>α) (πλήρη επωνυμία) …… ΑΦΜ…….….... οδός............................. αριθμός.................ΤΚ………………</w:t>
      </w:r>
    </w:p>
    <w:p w14:paraId="38A27BCC" w14:textId="77777777" w:rsidR="009B6AAD" w:rsidRPr="001E4247" w:rsidRDefault="009B6AAD" w:rsidP="009B6AAD">
      <w:pPr>
        <w:rPr>
          <w:lang w:val="el-GR" w:eastAsia="el-GR"/>
        </w:rPr>
      </w:pPr>
      <w:r w:rsidRPr="001E4247">
        <w:rPr>
          <w:lang w:val="el-GR" w:eastAsia="el-GR"/>
        </w:rPr>
        <w:t>β) (πλήρη επωνυμία) …… ΑΦΜ…….…....</w:t>
      </w:r>
      <w:r w:rsidR="00E1337D" w:rsidRPr="001E4247">
        <w:rPr>
          <w:lang w:val="el-GR" w:eastAsia="el-GR"/>
        </w:rPr>
        <w:t xml:space="preserve"> </w:t>
      </w:r>
      <w:r w:rsidRPr="001E4247">
        <w:rPr>
          <w:lang w:val="el-GR" w:eastAsia="el-GR"/>
        </w:rPr>
        <w:t>οδός............................. αριθμός.................ΤΚ………………</w:t>
      </w:r>
    </w:p>
    <w:p w14:paraId="4C740F69" w14:textId="77777777" w:rsidR="009B6AAD" w:rsidRPr="001E4247" w:rsidRDefault="009B6AAD" w:rsidP="009B6AAD">
      <w:pPr>
        <w:rPr>
          <w:lang w:val="el-GR" w:eastAsia="el-GR"/>
        </w:rPr>
      </w:pPr>
      <w:r w:rsidRPr="001E4247">
        <w:rPr>
          <w:lang w:val="el-GR" w:eastAsia="el-GR"/>
        </w:rPr>
        <w:t>γ) (πλήρη επωνυμία) …… ΑΦΜ…….…....</w:t>
      </w:r>
      <w:r w:rsidR="00E1337D" w:rsidRPr="001E4247">
        <w:rPr>
          <w:lang w:val="el-GR" w:eastAsia="el-GR"/>
        </w:rPr>
        <w:t xml:space="preserve"> </w:t>
      </w:r>
      <w:r w:rsidRPr="001E4247">
        <w:rPr>
          <w:lang w:val="el-GR" w:eastAsia="el-GR"/>
        </w:rPr>
        <w:t>οδός............................. αριθμός.................ΤΚ………………</w:t>
      </w:r>
    </w:p>
    <w:p w14:paraId="1B8001DE" w14:textId="77777777" w:rsidR="009B6AAD" w:rsidRPr="001E4247" w:rsidRDefault="009B6AAD" w:rsidP="009B6AAD">
      <w:pPr>
        <w:rPr>
          <w:lang w:val="el-GR" w:eastAsia="el-GR"/>
        </w:rPr>
      </w:pPr>
      <w:r w:rsidRPr="001E4247">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1E4247">
        <w:rPr>
          <w:lang w:val="el-GR" w:eastAsia="el-GR"/>
        </w:rPr>
        <w:t>ιδιότητάς</w:t>
      </w:r>
      <w:proofErr w:type="spellEnd"/>
      <w:r w:rsidRPr="001E4247">
        <w:rPr>
          <w:lang w:val="el-GR" w:eastAsia="el-GR"/>
        </w:rPr>
        <w:t xml:space="preserve"> τους ως μελών της Ένωσης ή Κοινοπραξίας,}</w:t>
      </w:r>
    </w:p>
    <w:p w14:paraId="18D46982" w14:textId="77777777" w:rsidR="009B6AAD" w:rsidRPr="001E4247" w:rsidRDefault="009B6AAD" w:rsidP="009B6AAD">
      <w:pPr>
        <w:rPr>
          <w:lang w:val="el-GR" w:eastAsia="el-GR"/>
        </w:rPr>
      </w:pPr>
      <w:r w:rsidRPr="001E4247">
        <w:rPr>
          <w:lang w:val="el-GR" w:eastAsia="el-GR"/>
        </w:rPr>
        <w:t>για τη συμμετοχή του/της/τους σύμφωνα με την (αριθμό/ημερομηνία) ..................... Διακήρυξη ..................................................... της (Αναθέτουσας Αρχής)</w:t>
      </w:r>
      <w:r w:rsidR="00C9729F" w:rsidRPr="001E4247">
        <w:rPr>
          <w:lang w:val="el-GR" w:eastAsia="el-GR"/>
        </w:rPr>
        <w:t xml:space="preserve"> με </w:t>
      </w:r>
      <w:r w:rsidR="009B195F" w:rsidRPr="001E4247">
        <w:rPr>
          <w:lang w:val="el-GR" w:eastAsia="el-GR"/>
        </w:rPr>
        <w:t>καταληκτική</w:t>
      </w:r>
      <w:r w:rsidR="00C9729F" w:rsidRPr="001E4247">
        <w:rPr>
          <w:lang w:val="el-GR" w:eastAsia="el-GR"/>
        </w:rPr>
        <w:t xml:space="preserve"> ημερομηνία υποβολής των προσφορών .........................</w:t>
      </w:r>
      <w:r w:rsidRPr="001E4247">
        <w:rPr>
          <w:lang w:val="el-GR" w:eastAsia="el-GR"/>
        </w:rPr>
        <w:t xml:space="preserve">, για την ανάδειξη αναδόχου για την ανάθεση της σύμβασης: “(τίτλος σύμβασης)”/ για το/α τμήμα/τα ............... </w:t>
      </w:r>
    </w:p>
    <w:p w14:paraId="27E05B1F" w14:textId="77777777" w:rsidR="009B6AAD" w:rsidRPr="001E4247" w:rsidRDefault="009B6AAD" w:rsidP="009B6AAD">
      <w:pPr>
        <w:rPr>
          <w:lang w:val="el-GR" w:eastAsia="el-GR"/>
        </w:rPr>
      </w:pPr>
      <w:r w:rsidRPr="001E4247">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5148542" w14:textId="77777777" w:rsidR="009B6AAD" w:rsidRPr="001E4247" w:rsidRDefault="009B6AAD" w:rsidP="009B6AAD">
      <w:pPr>
        <w:rPr>
          <w:lang w:val="el-GR" w:eastAsia="el-GR"/>
        </w:rPr>
      </w:pPr>
      <w:r w:rsidRPr="001E4247">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E4247">
        <w:rPr>
          <w:lang w:val="el-GR" w:eastAsia="el-GR"/>
        </w:rPr>
        <w:t xml:space="preserve"> </w:t>
      </w:r>
      <w:r w:rsidRPr="001E4247">
        <w:rPr>
          <w:lang w:val="el-GR" w:eastAsia="el-GR"/>
        </w:rPr>
        <w:t>(5) ημέρες από την απλή έγγραφη ειδοποίησή σας.</w:t>
      </w:r>
    </w:p>
    <w:p w14:paraId="5F491C60" w14:textId="77777777" w:rsidR="009B6AAD" w:rsidRPr="001E4247" w:rsidRDefault="009B6AAD" w:rsidP="009B6AAD">
      <w:pPr>
        <w:rPr>
          <w:lang w:val="el-GR" w:eastAsia="el-GR"/>
        </w:rPr>
      </w:pPr>
      <w:r w:rsidRPr="001E4247">
        <w:rPr>
          <w:lang w:val="el-GR" w:eastAsia="el-GR"/>
        </w:rPr>
        <w:t>Η παρούσα ισχύει μέχρι και την (</w:t>
      </w:r>
      <w:r w:rsidRPr="001E4247">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E4247">
        <w:rPr>
          <w:i/>
          <w:lang w:val="el-GR" w:eastAsia="el-GR"/>
        </w:rPr>
        <w:t xml:space="preserve"> </w:t>
      </w:r>
      <w:r w:rsidRPr="001E4247">
        <w:rPr>
          <w:lang w:val="el-GR" w:eastAsia="el-GR"/>
        </w:rPr>
        <w:t xml:space="preserve">) …………………………………… </w:t>
      </w:r>
    </w:p>
    <w:p w14:paraId="12D28231" w14:textId="77777777" w:rsidR="009B6AAD" w:rsidRPr="001E4247" w:rsidRDefault="009B6AAD" w:rsidP="009B6AAD">
      <w:pPr>
        <w:rPr>
          <w:lang w:val="el-GR" w:eastAsia="el-GR"/>
        </w:rPr>
      </w:pPr>
      <w:r w:rsidRPr="001E4247">
        <w:rPr>
          <w:lang w:val="el-GR" w:eastAsia="el-GR"/>
        </w:rPr>
        <w:t>Σε περίπτωση κατάπτωσης της εγγύησης, το ποσό της κατάπτωσης υπόκειται στο εκάστοτε ισχύον πάγιο τέλος χαρτοσήμου.</w:t>
      </w:r>
    </w:p>
    <w:p w14:paraId="30D95A2F" w14:textId="0F531520" w:rsidR="009B6AAD" w:rsidRPr="001E4247" w:rsidRDefault="009B6AAD" w:rsidP="009B6AAD">
      <w:pPr>
        <w:rPr>
          <w:lang w:val="el-GR" w:eastAsia="el-GR"/>
        </w:rPr>
      </w:pPr>
      <w:r w:rsidRPr="001E4247">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38" w:name="_Hlk67671899"/>
      <w:r w:rsidRPr="001E4247">
        <w:rPr>
          <w:lang w:val="el-GR" w:eastAsia="el-GR"/>
        </w:rPr>
        <w:t xml:space="preserve">σύμφωνα </w:t>
      </w:r>
      <w:r w:rsidRPr="001E4247">
        <w:rPr>
          <w:lang w:val="el-GR"/>
        </w:rPr>
        <w:t xml:space="preserve">με την παρ.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496542081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lang w:val="el-GR"/>
        </w:rPr>
        <w:t>2.2.2</w:t>
      </w:r>
      <w:r w:rsidR="00355E7C" w:rsidRPr="001E4247">
        <w:fldChar w:fldCharType="end"/>
      </w:r>
      <w:r w:rsidR="004A3382" w:rsidRPr="001E4247">
        <w:rPr>
          <w:lang w:val="el-GR"/>
        </w:rPr>
        <w:t xml:space="preserve"> της παρούσας </w:t>
      </w:r>
      <w:r w:rsidRPr="001E4247">
        <w:rPr>
          <w:lang w:val="el-GR" w:eastAsia="el-GR"/>
        </w:rPr>
        <w:t xml:space="preserve">, </w:t>
      </w:r>
      <w:bookmarkEnd w:id="838"/>
      <w:r w:rsidRPr="001E4247">
        <w:rPr>
          <w:lang w:val="el-GR" w:eastAsia="el-GR"/>
        </w:rPr>
        <w:t xml:space="preserve">με την προϋπόθεση ότι το σχετικό αίτημά σας θα μας υποβληθεί πριν από την ημερομηνία λήξης της. </w:t>
      </w:r>
    </w:p>
    <w:p w14:paraId="1D658263" w14:textId="6E940077" w:rsidR="009B6AAD" w:rsidRPr="001E4247" w:rsidRDefault="009B6AAD" w:rsidP="00A05D2C">
      <w:pPr>
        <w:tabs>
          <w:tab w:val="left" w:pos="720"/>
          <w:tab w:val="left" w:pos="1440"/>
          <w:tab w:val="left" w:pos="2160"/>
          <w:tab w:val="left" w:pos="2880"/>
          <w:tab w:val="right" w:pos="9638"/>
        </w:tabs>
        <w:rPr>
          <w:lang w:val="el-GR" w:eastAsia="el-GR"/>
        </w:rPr>
      </w:pPr>
      <w:r w:rsidRPr="001E4247">
        <w:rPr>
          <w:lang w:val="el-GR" w:eastAsia="el-GR"/>
        </w:rPr>
        <w:tab/>
      </w:r>
      <w:r w:rsidRPr="001E4247">
        <w:rPr>
          <w:lang w:val="el-GR" w:eastAsia="el-GR"/>
        </w:rPr>
        <w:tab/>
      </w:r>
      <w:r w:rsidRPr="001E4247">
        <w:rPr>
          <w:lang w:val="el-GR" w:eastAsia="el-GR"/>
        </w:rPr>
        <w:tab/>
      </w:r>
      <w:r w:rsidRPr="001E4247">
        <w:rPr>
          <w:lang w:val="el-GR" w:eastAsia="el-GR"/>
        </w:rPr>
        <w:tab/>
      </w:r>
      <w:r w:rsidR="009602E8" w:rsidRPr="001E4247">
        <w:rPr>
          <w:lang w:val="el-GR" w:eastAsia="el-GR"/>
        </w:rPr>
        <w:tab/>
      </w:r>
    </w:p>
    <w:p w14:paraId="5A47C41D" w14:textId="77777777" w:rsidR="009B6AAD" w:rsidRPr="001E4247" w:rsidRDefault="009B6AAD" w:rsidP="00F82A8D">
      <w:pPr>
        <w:jc w:val="right"/>
        <w:rPr>
          <w:lang w:val="el-GR"/>
        </w:rPr>
      </w:pPr>
      <w:r w:rsidRPr="001E4247">
        <w:rPr>
          <w:lang w:eastAsia="el-GR"/>
        </w:rPr>
        <w:t>(</w:t>
      </w:r>
      <w:proofErr w:type="spellStart"/>
      <w:r w:rsidRPr="001E4247">
        <w:rPr>
          <w:lang w:eastAsia="el-GR"/>
        </w:rPr>
        <w:t>Εξουσιοδοτημένη</w:t>
      </w:r>
      <w:proofErr w:type="spellEnd"/>
      <w:r w:rsidRPr="001E4247">
        <w:rPr>
          <w:lang w:eastAsia="el-GR"/>
        </w:rPr>
        <w:t xml:space="preserve"> υπ</w:t>
      </w:r>
      <w:proofErr w:type="spellStart"/>
      <w:r w:rsidRPr="001E4247">
        <w:rPr>
          <w:lang w:eastAsia="el-GR"/>
        </w:rPr>
        <w:t>ογρ</w:t>
      </w:r>
      <w:proofErr w:type="spellEnd"/>
      <w:r w:rsidRPr="001E4247">
        <w:rPr>
          <w:lang w:eastAsia="el-GR"/>
        </w:rPr>
        <w:t>αφή)</w:t>
      </w:r>
    </w:p>
    <w:p w14:paraId="0E3B7690" w14:textId="77777777" w:rsidR="007A7DCA" w:rsidRPr="001E4247" w:rsidRDefault="007A7DCA">
      <w:pPr>
        <w:suppressAutoHyphens w:val="0"/>
        <w:spacing w:after="0"/>
        <w:jc w:val="left"/>
        <w:rPr>
          <w:lang w:val="el-GR"/>
        </w:rPr>
      </w:pPr>
    </w:p>
    <w:p w14:paraId="1A40269D" w14:textId="77777777" w:rsidR="007A7DCA" w:rsidRPr="001E4247" w:rsidRDefault="007A7DCA">
      <w:pPr>
        <w:pStyle w:val="Heading3"/>
        <w:numPr>
          <w:ilvl w:val="0"/>
          <w:numId w:val="8"/>
        </w:numPr>
        <w:rPr>
          <w:rFonts w:cs="Tahoma"/>
          <w:szCs w:val="22"/>
          <w:u w:val="single"/>
          <w:lang w:val="el-GR"/>
        </w:rPr>
      </w:pPr>
      <w:bookmarkStart w:id="839" w:name="_Toc97194389"/>
      <w:bookmarkStart w:id="840" w:name="_Toc97194493"/>
      <w:bookmarkStart w:id="841" w:name="_Toc97205027"/>
      <w:bookmarkStart w:id="842" w:name="_Toc129705157"/>
      <w:r w:rsidRPr="001E4247">
        <w:rPr>
          <w:rFonts w:cs="Tahoma"/>
          <w:szCs w:val="22"/>
          <w:u w:val="single"/>
          <w:lang w:val="el-GR"/>
        </w:rPr>
        <w:t>Εγγυητική Επιστολή Καλής Εκτέλεσης</w:t>
      </w:r>
      <w:bookmarkEnd w:id="839"/>
      <w:bookmarkEnd w:id="840"/>
      <w:bookmarkEnd w:id="841"/>
      <w:bookmarkEnd w:id="842"/>
      <w:r w:rsidRPr="001E4247">
        <w:rPr>
          <w:rFonts w:cs="Tahoma"/>
          <w:szCs w:val="22"/>
          <w:u w:val="single"/>
          <w:lang w:val="el-GR"/>
        </w:rPr>
        <w:t xml:space="preserve"> </w:t>
      </w:r>
    </w:p>
    <w:p w14:paraId="2A1626A2" w14:textId="77777777" w:rsidR="009B6AAD" w:rsidRPr="001E4247" w:rsidRDefault="009B6AAD">
      <w:pPr>
        <w:suppressAutoHyphens w:val="0"/>
        <w:spacing w:after="0"/>
        <w:jc w:val="left"/>
        <w:rPr>
          <w:lang w:val="el-GR"/>
        </w:rPr>
      </w:pPr>
    </w:p>
    <w:p w14:paraId="2ED4E746" w14:textId="77777777" w:rsidR="007A7DCA" w:rsidRPr="001E4247" w:rsidRDefault="007A7DCA" w:rsidP="007A7DCA">
      <w:pPr>
        <w:rPr>
          <w:lang w:val="el-GR"/>
        </w:rPr>
      </w:pPr>
      <w:bookmarkStart w:id="843" w:name="_Toc336420407"/>
      <w:r w:rsidRPr="001E4247">
        <w:rPr>
          <w:lang w:val="el-GR"/>
        </w:rPr>
        <w:t>ΕΚΔΟΤΗΣ (Πλήρης επωνυμία).......................................................................</w:t>
      </w:r>
      <w:bookmarkEnd w:id="843"/>
    </w:p>
    <w:p w14:paraId="38B93AC7" w14:textId="77777777" w:rsidR="007A7DCA" w:rsidRPr="001E4247" w:rsidRDefault="007A7DCA" w:rsidP="007A7DCA">
      <w:pPr>
        <w:jc w:val="right"/>
        <w:rPr>
          <w:lang w:val="el-GR"/>
        </w:rPr>
      </w:pPr>
      <w:r w:rsidRPr="001E4247">
        <w:rPr>
          <w:lang w:val="el-GR"/>
        </w:rPr>
        <w:t>Ημερομηνία έκδοσης...........................</w:t>
      </w:r>
    </w:p>
    <w:p w14:paraId="3510AFAC" w14:textId="77777777" w:rsidR="007A7DCA" w:rsidRPr="001E4247" w:rsidRDefault="007A7DCA" w:rsidP="007A7DCA">
      <w:pPr>
        <w:rPr>
          <w:lang w:val="el-GR"/>
        </w:rPr>
      </w:pPr>
      <w:r w:rsidRPr="001E4247">
        <w:rPr>
          <w:lang w:val="el-GR"/>
        </w:rPr>
        <w:t xml:space="preserve">Προς: Την Κοινωνία της Πληροφορίας </w:t>
      </w:r>
      <w:r w:rsidR="00483953" w:rsidRPr="001E4247">
        <w:rPr>
          <w:lang w:val="el-GR"/>
        </w:rPr>
        <w:t>Μ</w:t>
      </w:r>
      <w:r w:rsidRPr="001E4247">
        <w:rPr>
          <w:lang w:val="el-GR"/>
        </w:rPr>
        <w:t>ΑΕ</w:t>
      </w:r>
    </w:p>
    <w:p w14:paraId="5C3028FB" w14:textId="77777777" w:rsidR="00483953" w:rsidRPr="001E4247" w:rsidRDefault="00483953" w:rsidP="00483953">
      <w:pPr>
        <w:rPr>
          <w:lang w:val="el-GR" w:eastAsia="el-GR"/>
        </w:rPr>
      </w:pPr>
      <w:proofErr w:type="spellStart"/>
      <w:r w:rsidRPr="001E4247">
        <w:rPr>
          <w:color w:val="000000"/>
          <w:lang w:val="el-GR"/>
        </w:rPr>
        <w:t>Λεωφ</w:t>
      </w:r>
      <w:proofErr w:type="spellEnd"/>
      <w:r w:rsidRPr="001E4247">
        <w:rPr>
          <w:color w:val="000000"/>
          <w:lang w:val="el-GR"/>
        </w:rPr>
        <w:t>. Συγγρού 194, 176 71 Καλλιθέα Αθήνα</w:t>
      </w:r>
    </w:p>
    <w:p w14:paraId="3EA11AAC" w14:textId="77777777" w:rsidR="007A7DCA" w:rsidRPr="001E4247" w:rsidRDefault="007A7DCA" w:rsidP="007A7DCA">
      <w:pPr>
        <w:rPr>
          <w:lang w:val="el-GR"/>
        </w:rPr>
      </w:pPr>
    </w:p>
    <w:p w14:paraId="45890B21" w14:textId="77777777" w:rsidR="007A7DCA" w:rsidRPr="001E4247" w:rsidRDefault="007A7DCA" w:rsidP="007A7DCA">
      <w:pPr>
        <w:rPr>
          <w:lang w:val="el-GR"/>
        </w:rPr>
      </w:pPr>
      <w:r w:rsidRPr="001E4247">
        <w:rPr>
          <w:lang w:val="el-GR"/>
        </w:rPr>
        <w:t xml:space="preserve">Εγγύηση μας υπ’ </w:t>
      </w:r>
      <w:proofErr w:type="spellStart"/>
      <w:r w:rsidRPr="001E4247">
        <w:rPr>
          <w:lang w:val="el-GR"/>
        </w:rPr>
        <w:t>αριθμ</w:t>
      </w:r>
      <w:proofErr w:type="spellEnd"/>
      <w:r w:rsidRPr="001E4247">
        <w:rPr>
          <w:lang w:val="el-GR"/>
        </w:rPr>
        <w:t xml:space="preserve">. ……………….. ποσού ………………….……. ευρώ </w:t>
      </w:r>
    </w:p>
    <w:p w14:paraId="357CD83E" w14:textId="77777777" w:rsidR="007A7DCA" w:rsidRPr="001E4247" w:rsidRDefault="007A7DCA" w:rsidP="007A7DCA">
      <w:pPr>
        <w:rPr>
          <w:lang w:val="el-GR" w:eastAsia="el-GR"/>
        </w:rPr>
      </w:pPr>
      <w:r w:rsidRPr="001E4247">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E4247">
        <w:rPr>
          <w:lang w:val="el-GR" w:eastAsia="el-GR"/>
        </w:rPr>
        <w:t>διζήσεως</w:t>
      </w:r>
      <w:proofErr w:type="spellEnd"/>
      <w:r w:rsidRPr="001E4247">
        <w:rPr>
          <w:lang w:val="el-GR" w:eastAsia="el-GR"/>
        </w:rPr>
        <w:t>, μέχρι του ποσού των ευρώ</w:t>
      </w:r>
      <w:r w:rsidR="00E1337D" w:rsidRPr="001E4247">
        <w:rPr>
          <w:lang w:val="el-GR" w:eastAsia="el-GR"/>
        </w:rPr>
        <w:t xml:space="preserve"> </w:t>
      </w:r>
      <w:r w:rsidRPr="001E4247">
        <w:rPr>
          <w:lang w:val="el-GR" w:eastAsia="el-GR"/>
        </w:rPr>
        <w:t>……………………………………………υπέρ του</w:t>
      </w:r>
    </w:p>
    <w:p w14:paraId="1180818B" w14:textId="77777777" w:rsidR="007A7DCA" w:rsidRPr="001E4247" w:rsidRDefault="007A7DCA" w:rsidP="007A7DCA">
      <w:pPr>
        <w:rPr>
          <w:lang w:val="el-GR" w:eastAsia="el-GR"/>
        </w:rPr>
      </w:pPr>
      <w:r w:rsidRPr="001E4247">
        <w:rPr>
          <w:i/>
          <w:color w:val="FF0000"/>
          <w:u w:val="single"/>
          <w:lang w:val="el-GR" w:eastAsia="el-GR"/>
        </w:rPr>
        <w:t>{σε περίπτωση φυσικού προσώπου}:</w:t>
      </w:r>
      <w:r w:rsidRPr="001E4247">
        <w:rPr>
          <w:bCs/>
          <w:lang w:val="el-GR"/>
        </w:rPr>
        <w:t xml:space="preserve"> </w:t>
      </w:r>
      <w:r w:rsidRPr="001E4247">
        <w:rPr>
          <w:rFonts w:eastAsia="Calibri"/>
          <w:bCs/>
          <w:lang w:val="el-GR"/>
        </w:rPr>
        <w:t>(</w:t>
      </w:r>
      <w:r w:rsidRPr="001E4247">
        <w:rPr>
          <w:lang w:val="el-GR" w:eastAsia="el-GR"/>
        </w:rPr>
        <w:t>ονοματεπώνυμο, πατρώνυμο) ..............................,</w:t>
      </w:r>
      <w:r w:rsidR="00E1337D" w:rsidRPr="001E4247">
        <w:rPr>
          <w:lang w:val="el-GR" w:eastAsia="el-GR"/>
        </w:rPr>
        <w:t xml:space="preserve"> </w:t>
      </w:r>
      <w:r w:rsidRPr="001E4247">
        <w:rPr>
          <w:lang w:val="el-GR" w:eastAsia="el-GR"/>
        </w:rPr>
        <w:t>ΑΦΜ: ................ οδός............................. αριθμός.................ΤΚ………………</w:t>
      </w:r>
    </w:p>
    <w:p w14:paraId="09F65BC2" w14:textId="77777777" w:rsidR="007A7DCA" w:rsidRPr="001E4247" w:rsidRDefault="007A7DCA" w:rsidP="007A7DCA">
      <w:pPr>
        <w:rPr>
          <w:lang w:val="el-GR" w:eastAsia="el-GR"/>
        </w:rPr>
      </w:pPr>
      <w:r w:rsidRPr="001E4247">
        <w:rPr>
          <w:lang w:val="el-GR" w:eastAsia="el-GR"/>
        </w:rPr>
        <w:t>{</w:t>
      </w:r>
      <w:r w:rsidRPr="001E4247">
        <w:rPr>
          <w:i/>
          <w:color w:val="FF0000"/>
          <w:u w:val="single"/>
          <w:lang w:val="el-GR" w:eastAsia="el-GR"/>
        </w:rPr>
        <w:t>Σε περίπτωση μεμονωμένης εταιρίας:</w:t>
      </w:r>
      <w:r w:rsidRPr="001E4247">
        <w:rPr>
          <w:lang w:val="el-GR" w:eastAsia="el-GR"/>
        </w:rPr>
        <w:t xml:space="preserve"> της Εταιρίας ………. ΑΦΜ: ...... οδός …………. αριθμός … ΤΚ ………..,}</w:t>
      </w:r>
    </w:p>
    <w:p w14:paraId="4B2AE609" w14:textId="77777777" w:rsidR="007A7DCA" w:rsidRPr="001E4247" w:rsidRDefault="007A7DCA" w:rsidP="007A7DCA">
      <w:pPr>
        <w:rPr>
          <w:lang w:val="el-GR" w:eastAsia="el-GR"/>
        </w:rPr>
      </w:pPr>
      <w:r w:rsidRPr="001E4247">
        <w:rPr>
          <w:lang w:val="el-GR" w:eastAsia="el-GR"/>
        </w:rPr>
        <w:t>{</w:t>
      </w:r>
      <w:r w:rsidRPr="001E4247">
        <w:rPr>
          <w:i/>
          <w:color w:val="FF0000"/>
          <w:u w:val="single"/>
          <w:lang w:val="el-GR" w:eastAsia="el-GR"/>
        </w:rPr>
        <w:t>ή σε περίπτωση Ένωσης ή Κοινοπραξίας:</w:t>
      </w:r>
      <w:r w:rsidRPr="001E4247">
        <w:rPr>
          <w:lang w:val="el-GR" w:eastAsia="el-GR"/>
        </w:rPr>
        <w:t xml:space="preserve"> των Εταιριών </w:t>
      </w:r>
    </w:p>
    <w:p w14:paraId="47C7C8D3" w14:textId="77777777" w:rsidR="007A7DCA" w:rsidRPr="001E4247" w:rsidRDefault="007A7DCA" w:rsidP="007A7DCA">
      <w:pPr>
        <w:rPr>
          <w:lang w:val="el-GR" w:eastAsia="el-GR"/>
        </w:rPr>
      </w:pPr>
      <w:r w:rsidRPr="001E4247">
        <w:rPr>
          <w:lang w:val="el-GR" w:eastAsia="el-GR"/>
        </w:rPr>
        <w:t>α) (πλήρη επωνυμία) …… ΑΦΜ…….….... οδός............................. αριθμός.................ΤΚ………………</w:t>
      </w:r>
    </w:p>
    <w:p w14:paraId="56703386" w14:textId="77777777" w:rsidR="007A7DCA" w:rsidRPr="001E4247" w:rsidRDefault="007A7DCA" w:rsidP="007A7DCA">
      <w:pPr>
        <w:rPr>
          <w:lang w:val="el-GR" w:eastAsia="el-GR"/>
        </w:rPr>
      </w:pPr>
      <w:r w:rsidRPr="001E4247">
        <w:rPr>
          <w:lang w:val="el-GR" w:eastAsia="el-GR"/>
        </w:rPr>
        <w:t>β) (πλήρη επωνυμία) …… ΑΦΜ…….…....</w:t>
      </w:r>
      <w:r w:rsidR="00E1337D" w:rsidRPr="001E4247">
        <w:rPr>
          <w:lang w:val="el-GR" w:eastAsia="el-GR"/>
        </w:rPr>
        <w:t xml:space="preserve"> </w:t>
      </w:r>
      <w:r w:rsidRPr="001E4247">
        <w:rPr>
          <w:lang w:val="el-GR" w:eastAsia="el-GR"/>
        </w:rPr>
        <w:t>οδός............................. αριθμός.................ΤΚ………………</w:t>
      </w:r>
    </w:p>
    <w:p w14:paraId="29757299" w14:textId="77777777" w:rsidR="007A7DCA" w:rsidRPr="001E4247" w:rsidRDefault="007A7DCA" w:rsidP="007A7DCA">
      <w:pPr>
        <w:rPr>
          <w:lang w:val="el-GR" w:eastAsia="el-GR"/>
        </w:rPr>
      </w:pPr>
      <w:r w:rsidRPr="001E4247">
        <w:rPr>
          <w:lang w:val="el-GR" w:eastAsia="el-GR"/>
        </w:rPr>
        <w:t>γ) (πλήρη επωνυμία) …… ΑΦΜ…….…....</w:t>
      </w:r>
      <w:r w:rsidR="00E1337D" w:rsidRPr="001E4247">
        <w:rPr>
          <w:lang w:val="el-GR" w:eastAsia="el-GR"/>
        </w:rPr>
        <w:t xml:space="preserve"> </w:t>
      </w:r>
      <w:r w:rsidRPr="001E4247">
        <w:rPr>
          <w:lang w:val="el-GR" w:eastAsia="el-GR"/>
        </w:rPr>
        <w:t>οδός............................. αριθμός.................ΤΚ………………</w:t>
      </w:r>
    </w:p>
    <w:p w14:paraId="19BA2609" w14:textId="77777777" w:rsidR="007A7DCA" w:rsidRPr="001E4247" w:rsidRDefault="007A7DCA" w:rsidP="007A7DCA">
      <w:pPr>
        <w:rPr>
          <w:lang w:val="el-GR"/>
        </w:rPr>
      </w:pPr>
      <w:r w:rsidRPr="001E4247">
        <w:rPr>
          <w:lang w:val="el-GR"/>
        </w:rPr>
        <w:t xml:space="preserve">ατομικά και για κάθε μία από αυτές και ως αλληλέγγυα και εις ολόκληρο υπόχρεων μεταξύ τους, εκ της </w:t>
      </w:r>
      <w:proofErr w:type="spellStart"/>
      <w:r w:rsidRPr="001E4247">
        <w:rPr>
          <w:lang w:val="el-GR"/>
        </w:rPr>
        <w:t>ιδιότητάς</w:t>
      </w:r>
      <w:proofErr w:type="spellEnd"/>
      <w:r w:rsidRPr="001E4247">
        <w:rPr>
          <w:lang w:val="el-GR"/>
        </w:rPr>
        <w:t xml:space="preserve"> τους ως μελών της ένωσης ή κοινοπραξίας,</w:t>
      </w:r>
    </w:p>
    <w:p w14:paraId="1551E191" w14:textId="77777777" w:rsidR="007A7DCA" w:rsidRPr="001E4247" w:rsidRDefault="007A7DCA" w:rsidP="007A7DCA">
      <w:pPr>
        <w:rPr>
          <w:lang w:val="el-GR"/>
        </w:rPr>
      </w:pPr>
      <w:r w:rsidRPr="001E4247">
        <w:rPr>
          <w:lang w:val="el-GR"/>
        </w:rPr>
        <w:t xml:space="preserve">για την καλή εκτέλεση της </w:t>
      </w:r>
      <w:proofErr w:type="spellStart"/>
      <w:r w:rsidRPr="001E4247">
        <w:rPr>
          <w:lang w:val="el-GR"/>
        </w:rPr>
        <w:t>υπ</w:t>
      </w:r>
      <w:proofErr w:type="spellEnd"/>
      <w:r w:rsidRPr="001E4247">
        <w:rPr>
          <w:lang w:val="el-GR"/>
        </w:rPr>
        <w:t xml:space="preserve"> </w:t>
      </w:r>
      <w:proofErr w:type="spellStart"/>
      <w:r w:rsidRPr="001E4247">
        <w:rPr>
          <w:lang w:val="el-GR"/>
        </w:rPr>
        <w:t>αριθ</w:t>
      </w:r>
      <w:proofErr w:type="spellEnd"/>
      <w:r w:rsidRPr="001E4247">
        <w:rPr>
          <w:lang w:val="el-GR"/>
        </w:rPr>
        <w:t xml:space="preserve"> ..... σύμβασης “(τίτλος σύμβασης)”, σύμφωνα με την (αριθμό/ημερομηνία) ........................ Διακήρυξη</w:t>
      </w:r>
      <w:r w:rsidR="003153CD" w:rsidRPr="001E4247">
        <w:rPr>
          <w:lang w:val="el-GR"/>
        </w:rPr>
        <w:t>ς</w:t>
      </w:r>
      <w:r w:rsidRPr="001E4247">
        <w:rPr>
          <w:lang w:val="el-GR"/>
        </w:rPr>
        <w:t>.</w:t>
      </w:r>
    </w:p>
    <w:p w14:paraId="0147374B" w14:textId="77777777" w:rsidR="007A7DCA" w:rsidRPr="001E4247" w:rsidRDefault="007A7DCA" w:rsidP="007A7DCA">
      <w:pPr>
        <w:rPr>
          <w:lang w:val="el-GR"/>
        </w:rPr>
      </w:pPr>
      <w:r w:rsidRPr="001E4247">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E4247">
        <w:rPr>
          <w:lang w:val="el-GR"/>
        </w:rPr>
        <w:t xml:space="preserve"> </w:t>
      </w:r>
      <w:r w:rsidRPr="001E4247">
        <w:rPr>
          <w:lang w:val="el-GR"/>
        </w:rPr>
        <w:t>(5) ημέρες από την απλή έγγραφη ειδοποίησή σας.</w:t>
      </w:r>
    </w:p>
    <w:p w14:paraId="2420F3E4" w14:textId="220522C9" w:rsidR="007A7DCA" w:rsidRPr="001E4247" w:rsidRDefault="007A7DCA" w:rsidP="007A7DCA">
      <w:pPr>
        <w:rPr>
          <w:lang w:val="el-GR"/>
        </w:rPr>
      </w:pPr>
      <w:r w:rsidRPr="001E4247">
        <w:rPr>
          <w:lang w:val="el-GR"/>
        </w:rPr>
        <w:t xml:space="preserve">Η παρούσα ισχύει μέχρι και την ............... </w:t>
      </w:r>
      <w:bookmarkStart w:id="844" w:name="_Hlk67671769"/>
      <w:r w:rsidRPr="001E4247">
        <w:rPr>
          <w:lang w:val="el-GR"/>
        </w:rPr>
        <w:t>(</w:t>
      </w:r>
      <w:r w:rsidR="00CA6082" w:rsidRPr="001E4247">
        <w:rPr>
          <w:b/>
          <w:color w:val="000000" w:themeColor="text1"/>
          <w:lang w:val="el-GR"/>
        </w:rPr>
        <w:t>διάρκεια ισχύος σύμφωνα με την παρ.</w:t>
      </w:r>
      <w:r w:rsidR="00061ADD" w:rsidRPr="001E4247">
        <w:rPr>
          <w:lang w:val="el-GR"/>
        </w:rPr>
        <w:t xml:space="preserve"> </w:t>
      </w:r>
      <w:r w:rsidR="00355E7C" w:rsidRPr="001E4247">
        <w:fldChar w:fldCharType="begin"/>
      </w:r>
      <w:r w:rsidR="00355E7C" w:rsidRPr="001E4247">
        <w:rPr>
          <w:lang w:val="el-GR"/>
        </w:rPr>
        <w:instrText xml:space="preserve"> </w:instrText>
      </w:r>
      <w:r w:rsidR="00355E7C" w:rsidRPr="001E4247">
        <w:instrText>REF</w:instrText>
      </w:r>
      <w:r w:rsidR="00355E7C" w:rsidRPr="001E4247">
        <w:rPr>
          <w:lang w:val="el-GR"/>
        </w:rPr>
        <w:instrText xml:space="preserve"> _</w:instrText>
      </w:r>
      <w:r w:rsidR="00355E7C" w:rsidRPr="001E4247">
        <w:instrText>Ref</w:instrText>
      </w:r>
      <w:r w:rsidR="00355E7C" w:rsidRPr="001E4247">
        <w:rPr>
          <w:lang w:val="el-GR"/>
        </w:rPr>
        <w:instrText>496542746 \</w:instrText>
      </w:r>
      <w:r w:rsidR="00355E7C" w:rsidRPr="001E4247">
        <w:instrText>r</w:instrText>
      </w:r>
      <w:r w:rsidR="00355E7C" w:rsidRPr="001E4247">
        <w:rPr>
          <w:lang w:val="el-GR"/>
        </w:rPr>
        <w:instrText xml:space="preserve"> \</w:instrText>
      </w:r>
      <w:r w:rsidR="00355E7C" w:rsidRPr="001E4247">
        <w:instrText>h</w:instrText>
      </w:r>
      <w:r w:rsidR="00355E7C" w:rsidRPr="001E4247">
        <w:rPr>
          <w:lang w:val="el-GR"/>
        </w:rPr>
        <w:instrText xml:space="preserve">  \* </w:instrText>
      </w:r>
      <w:r w:rsidR="00355E7C" w:rsidRPr="001E4247">
        <w:instrText>MERGEFORMAT</w:instrText>
      </w:r>
      <w:r w:rsidR="00355E7C" w:rsidRPr="001E4247">
        <w:rPr>
          <w:lang w:val="el-GR"/>
        </w:rPr>
        <w:instrText xml:space="preserve"> </w:instrText>
      </w:r>
      <w:r w:rsidR="00355E7C" w:rsidRPr="001E4247">
        <w:fldChar w:fldCharType="separate"/>
      </w:r>
      <w:r w:rsidR="00E11B07" w:rsidRPr="00E11B07">
        <w:rPr>
          <w:b/>
          <w:lang w:val="el-GR"/>
        </w:rPr>
        <w:t>4.1</w:t>
      </w:r>
      <w:r w:rsidR="00355E7C" w:rsidRPr="001E4247">
        <w:fldChar w:fldCharType="end"/>
      </w:r>
      <w:r w:rsidR="00CA6082" w:rsidRPr="001E4247">
        <w:rPr>
          <w:b/>
          <w:color w:val="000000" w:themeColor="text1"/>
          <w:lang w:val="el-GR"/>
        </w:rPr>
        <w:t xml:space="preserve"> της παρούσας</w:t>
      </w:r>
      <w:r w:rsidRPr="001E4247">
        <w:rPr>
          <w:lang w:val="el-GR"/>
        </w:rPr>
        <w:t>)</w:t>
      </w:r>
    </w:p>
    <w:bookmarkEnd w:id="844"/>
    <w:p w14:paraId="1F393BC9" w14:textId="77777777" w:rsidR="007A7DCA" w:rsidRPr="001E4247" w:rsidRDefault="007A7DCA" w:rsidP="007A7DCA">
      <w:pPr>
        <w:rPr>
          <w:lang w:val="el-GR"/>
        </w:rPr>
      </w:pPr>
      <w:r w:rsidRPr="001E4247">
        <w:rPr>
          <w:lang w:val="el-GR"/>
        </w:rPr>
        <w:t>Σε περίπτωση κατάπτωσης της εγγύησης, το ποσό της κατάπτωσης υπόκειται στο εκάστοτε ισχύον πάγιο τέλος χαρτοσήμου.</w:t>
      </w:r>
    </w:p>
    <w:p w14:paraId="71B757B5" w14:textId="77777777" w:rsidR="007A7DCA" w:rsidRPr="001E4247" w:rsidRDefault="007A7DCA" w:rsidP="007A7DCA">
      <w:pPr>
        <w:jc w:val="right"/>
        <w:rPr>
          <w:lang w:val="el-GR"/>
        </w:rPr>
      </w:pPr>
    </w:p>
    <w:p w14:paraId="21ACC077" w14:textId="77777777" w:rsidR="007A7DCA" w:rsidRPr="001E4247" w:rsidRDefault="007A7DCA" w:rsidP="007A7DCA">
      <w:pPr>
        <w:jc w:val="right"/>
        <w:rPr>
          <w:lang w:val="el-GR"/>
        </w:rPr>
      </w:pPr>
      <w:r w:rsidRPr="001E4247">
        <w:rPr>
          <w:lang w:val="el-GR"/>
        </w:rPr>
        <w:t>(Εξουσιοδοτημένη υπογραφή)</w:t>
      </w:r>
    </w:p>
    <w:p w14:paraId="7B606148" w14:textId="77777777" w:rsidR="00DA2A67" w:rsidRPr="001E4247" w:rsidRDefault="00DA2A67">
      <w:pPr>
        <w:suppressAutoHyphens w:val="0"/>
        <w:spacing w:after="0"/>
        <w:jc w:val="left"/>
        <w:rPr>
          <w:b/>
          <w:bCs/>
          <w:lang w:val="el-GR"/>
        </w:rPr>
      </w:pPr>
      <w:r w:rsidRPr="001E4247">
        <w:rPr>
          <w:lang w:val="el-GR"/>
        </w:rPr>
        <w:br w:type="page"/>
      </w:r>
    </w:p>
    <w:p w14:paraId="3B80EF02" w14:textId="3AE450F1" w:rsidR="00E75240" w:rsidRPr="001E4247" w:rsidRDefault="00754574" w:rsidP="00754574">
      <w:pPr>
        <w:pStyle w:val="Heading2"/>
        <w:numPr>
          <w:ilvl w:val="0"/>
          <w:numId w:val="0"/>
        </w:numPr>
        <w:ind w:left="576" w:hanging="576"/>
        <w:rPr>
          <w:rFonts w:cs="Tahoma"/>
          <w:lang w:val="el-GR"/>
        </w:rPr>
      </w:pPr>
      <w:bookmarkStart w:id="845" w:name="_Toc97194391"/>
      <w:bookmarkStart w:id="846" w:name="_Toc97194495"/>
      <w:bookmarkStart w:id="847" w:name="_Toc97194593"/>
      <w:bookmarkStart w:id="848" w:name="_Toc97194691"/>
      <w:bookmarkStart w:id="849" w:name="_Toc97194796"/>
      <w:bookmarkStart w:id="850" w:name="_Toc97194893"/>
      <w:bookmarkStart w:id="851" w:name="_Toc97194987"/>
      <w:bookmarkStart w:id="852" w:name="_Toc97195081"/>
      <w:bookmarkStart w:id="853" w:name="_Toc97195175"/>
      <w:bookmarkStart w:id="854" w:name="_Toc97195270"/>
      <w:bookmarkStart w:id="855" w:name="_Toc97195439"/>
      <w:bookmarkStart w:id="856" w:name="_Toc97195608"/>
      <w:bookmarkStart w:id="857" w:name="_Toc97196988"/>
      <w:bookmarkStart w:id="858" w:name="_Toc97197151"/>
      <w:bookmarkStart w:id="859" w:name="_Toc97197313"/>
      <w:bookmarkStart w:id="860" w:name="_Toc97197577"/>
      <w:bookmarkStart w:id="861" w:name="_Toc97197829"/>
      <w:bookmarkStart w:id="862" w:name="_Toc97198113"/>
      <w:bookmarkStart w:id="863" w:name="_Toc97198272"/>
      <w:bookmarkStart w:id="864" w:name="_Toc97200874"/>
      <w:bookmarkStart w:id="865" w:name="_Toc97201033"/>
      <w:bookmarkStart w:id="866" w:name="_Toc97203485"/>
      <w:bookmarkStart w:id="867" w:name="_Toc97204776"/>
      <w:bookmarkStart w:id="868" w:name="_Toc97205029"/>
      <w:bookmarkStart w:id="869" w:name="_Toc106629612"/>
      <w:bookmarkStart w:id="870" w:name="_Toc97194393"/>
      <w:bookmarkStart w:id="871" w:name="_Toc97194497"/>
      <w:bookmarkStart w:id="872" w:name="_Toc97205031"/>
      <w:bookmarkStart w:id="873" w:name="_Toc129705158"/>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r w:rsidRPr="001E4247">
        <w:rPr>
          <w:rFonts w:cs="Tahoma"/>
          <w:lang w:val="el-GR"/>
        </w:rPr>
        <w:lastRenderedPageBreak/>
        <w:t xml:space="preserve">ΠΑΡΑΡΤΗΜΑ </w:t>
      </w:r>
      <w:r w:rsidRPr="001E4247">
        <w:rPr>
          <w:rFonts w:cs="Tahoma"/>
          <w:lang w:val="en-US"/>
        </w:rPr>
        <w:t>IX</w:t>
      </w:r>
      <w:r w:rsidR="00E75240" w:rsidRPr="001E4247">
        <w:rPr>
          <w:rFonts w:cs="Tahoma"/>
          <w:lang w:val="el-GR"/>
        </w:rPr>
        <w:t>– ΕΝΗΜΕΡΩΣΗ ΓΙΑ ΤΗΝ ΕΠΕΞΕΡΓΑΣΙΑ ΠΡΟΣΩΠΙΚΩΝ ΔΕΔΟΜΕΝΩΝ</w:t>
      </w:r>
      <w:bookmarkEnd w:id="870"/>
      <w:bookmarkEnd w:id="871"/>
      <w:bookmarkEnd w:id="872"/>
      <w:bookmarkEnd w:id="873"/>
      <w:r w:rsidR="00E75240" w:rsidRPr="001E4247">
        <w:rPr>
          <w:rFonts w:cs="Tahoma"/>
          <w:lang w:val="el-GR"/>
        </w:rPr>
        <w:t xml:space="preserve"> </w:t>
      </w:r>
    </w:p>
    <w:p w14:paraId="5C5DF046" w14:textId="77777777" w:rsidR="00E75240" w:rsidRPr="001E4247" w:rsidRDefault="00E75240" w:rsidP="00E75240">
      <w:pPr>
        <w:rPr>
          <w:lang w:val="el-GR"/>
        </w:rPr>
      </w:pPr>
      <w:r w:rsidRPr="001E4247">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AD79163" w14:textId="77777777" w:rsidR="00E75240" w:rsidRPr="001E4247" w:rsidRDefault="00E75240" w:rsidP="00E75240">
      <w:pPr>
        <w:rPr>
          <w:lang w:val="el-GR"/>
        </w:rPr>
      </w:pPr>
      <w:r w:rsidRPr="001E4247">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AF14247" w14:textId="77777777" w:rsidR="00E75240" w:rsidRPr="001E4247" w:rsidRDefault="00E75240" w:rsidP="00E75240">
      <w:pPr>
        <w:rPr>
          <w:lang w:val="el-GR"/>
        </w:rPr>
      </w:pPr>
      <w:r w:rsidRPr="001E4247">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4888A49" w14:textId="77777777" w:rsidR="00E75240" w:rsidRPr="001E4247" w:rsidRDefault="00E75240" w:rsidP="00E75240">
      <w:pPr>
        <w:rPr>
          <w:lang w:val="el-GR"/>
        </w:rPr>
      </w:pPr>
      <w:r w:rsidRPr="001E4247">
        <w:rPr>
          <w:lang w:val="el-GR"/>
        </w:rPr>
        <w:t xml:space="preserve">ΙΙΙ. Αποδέκτες των ανωτέρω (υπό Α) δεδομένων στους οποίους κοινοποιούνται είναι: </w:t>
      </w:r>
    </w:p>
    <w:p w14:paraId="352E1352" w14:textId="77777777" w:rsidR="00E75240" w:rsidRPr="001E4247" w:rsidRDefault="00E75240" w:rsidP="00E75240">
      <w:pPr>
        <w:rPr>
          <w:lang w:val="el-GR"/>
        </w:rPr>
      </w:pPr>
      <w:r w:rsidRPr="001E4247">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1E4247">
        <w:rPr>
          <w:lang w:val="el-GR"/>
        </w:rPr>
        <w:t>προστηθέντες</w:t>
      </w:r>
      <w:proofErr w:type="spellEnd"/>
      <w:r w:rsidRPr="001E4247">
        <w:rPr>
          <w:lang w:val="el-GR"/>
        </w:rPr>
        <w:t xml:space="preserve"> της, υπό τον όρο της τήρησης σε κάθε περίπτωση του απορρήτου.</w:t>
      </w:r>
    </w:p>
    <w:p w14:paraId="43A813EB" w14:textId="77777777" w:rsidR="00E75240" w:rsidRPr="001E4247" w:rsidRDefault="00E75240" w:rsidP="00E75240">
      <w:pPr>
        <w:rPr>
          <w:lang w:val="el-GR"/>
        </w:rPr>
      </w:pPr>
      <w:r w:rsidRPr="001E4247">
        <w:rPr>
          <w:lang w:val="el-GR"/>
        </w:rPr>
        <w:t>(β) Το Δημόσιο, άλλοι δημόσιοι φορείς ή δικαστικές αρχές ή άλλες αρχές ή δικαιοδοτικά όργανα, στο πλαίσιο των αρμοδιοτήτων τους.</w:t>
      </w:r>
    </w:p>
    <w:p w14:paraId="22110420" w14:textId="77777777" w:rsidR="00E75240" w:rsidRPr="001E4247" w:rsidRDefault="00E75240" w:rsidP="00E75240">
      <w:pPr>
        <w:rPr>
          <w:lang w:val="el-GR"/>
        </w:rPr>
      </w:pPr>
      <w:r w:rsidRPr="001E4247">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1D80CBB" w14:textId="77777777" w:rsidR="00E75240" w:rsidRPr="001E4247" w:rsidRDefault="00E75240" w:rsidP="00E75240">
      <w:pPr>
        <w:rPr>
          <w:lang w:val="el-GR"/>
        </w:rPr>
      </w:pPr>
      <w:r w:rsidRPr="001E4247">
        <w:t>IV</w:t>
      </w:r>
      <w:r w:rsidRPr="001E4247">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86D11E3" w14:textId="77777777" w:rsidR="00E75240" w:rsidRPr="001E4247" w:rsidRDefault="00E75240" w:rsidP="00E75240">
      <w:pPr>
        <w:rPr>
          <w:lang w:val="el-GR"/>
        </w:rPr>
      </w:pPr>
      <w:r w:rsidRPr="001E4247">
        <w:t>V</w:t>
      </w:r>
      <w:r w:rsidRPr="001E4247">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2EF7012" w14:textId="77777777" w:rsidR="00FD6689" w:rsidRPr="00DF25DB" w:rsidRDefault="00E75240" w:rsidP="00C9697C">
      <w:pPr>
        <w:rPr>
          <w:lang w:val="el-GR"/>
        </w:rPr>
      </w:pPr>
      <w:r w:rsidRPr="001E4247">
        <w:t>VI</w:t>
      </w:r>
      <w:r w:rsidRPr="00DF25DB">
        <w:rPr>
          <w:lang w:val="el-GR"/>
        </w:rPr>
        <w:t xml:space="preserve">. </w:t>
      </w:r>
      <w:r w:rsidRPr="001E4247">
        <w:t>H</w:t>
      </w:r>
      <w:r w:rsidRPr="00DF25DB">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bookmarkStart w:id="874" w:name="_Ref118477993"/>
      <w:bookmarkStart w:id="875" w:name="_Hlk118481870"/>
    </w:p>
    <w:p w14:paraId="1E3702CA" w14:textId="1AB877C3" w:rsidR="00FD6689" w:rsidRDefault="00FD6689" w:rsidP="006C03D6">
      <w:pPr>
        <w:pStyle w:val="Heading2"/>
        <w:numPr>
          <w:ilvl w:val="0"/>
          <w:numId w:val="0"/>
        </w:numPr>
        <w:pBdr>
          <w:top w:val="none" w:sz="0" w:space="0" w:color="auto"/>
          <w:left w:val="none" w:sz="0" w:space="0" w:color="auto"/>
          <w:bottom w:val="none" w:sz="0" w:space="0" w:color="auto"/>
          <w:right w:val="none" w:sz="0" w:space="0" w:color="auto"/>
        </w:pBdr>
        <w:ind w:left="576" w:hanging="576"/>
        <w:rPr>
          <w:lang w:val="el-GR"/>
        </w:rPr>
      </w:pPr>
    </w:p>
    <w:p w14:paraId="31D740B8" w14:textId="29DA9442" w:rsidR="00AC42AE" w:rsidRDefault="00AC42AE" w:rsidP="00AC42AE">
      <w:pPr>
        <w:rPr>
          <w:lang w:val="el-GR"/>
        </w:rPr>
      </w:pPr>
    </w:p>
    <w:p w14:paraId="41767168" w14:textId="77E97CEB" w:rsidR="00AC42AE" w:rsidRDefault="00AC42AE" w:rsidP="00AC42AE">
      <w:pPr>
        <w:rPr>
          <w:lang w:val="el-GR"/>
        </w:rPr>
      </w:pPr>
    </w:p>
    <w:p w14:paraId="536A30EA" w14:textId="77777777" w:rsidR="00AC42AE" w:rsidRPr="00AC42AE" w:rsidRDefault="00AC42AE" w:rsidP="00AC42AE">
      <w:pPr>
        <w:rPr>
          <w:lang w:val="el-GR"/>
        </w:rPr>
      </w:pPr>
    </w:p>
    <w:p w14:paraId="698F7A56" w14:textId="3F72CDC2" w:rsidR="006C03D6" w:rsidRPr="001E4247" w:rsidRDefault="006C03D6" w:rsidP="006C03D6">
      <w:pPr>
        <w:pStyle w:val="Heading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876" w:name="_Toc129705159"/>
      <w:r w:rsidRPr="001E4247">
        <w:rPr>
          <w:lang w:val="el-GR"/>
        </w:rPr>
        <w:lastRenderedPageBreak/>
        <w:t xml:space="preserve">ΠΑΡΑΡΤΗΜΑ </w:t>
      </w:r>
      <w:r w:rsidRPr="001E4247">
        <w:t>X</w:t>
      </w:r>
      <w:r w:rsidRPr="001E4247">
        <w:rPr>
          <w:lang w:val="el-GR"/>
        </w:rPr>
        <w:t xml:space="preserve"> – Ρήτρα Ακεραιότητας</w:t>
      </w:r>
      <w:bookmarkEnd w:id="874"/>
      <w:bookmarkEnd w:id="876"/>
      <w:r w:rsidRPr="001E4247">
        <w:rPr>
          <w:lang w:val="el-GR"/>
        </w:rPr>
        <w:t xml:space="preserve"> </w:t>
      </w:r>
    </w:p>
    <w:p w14:paraId="40552962" w14:textId="77777777" w:rsidR="006C03D6" w:rsidRPr="001E4247" w:rsidRDefault="006C03D6" w:rsidP="006C03D6">
      <w:pPr>
        <w:spacing w:line="276" w:lineRule="auto"/>
        <w:rPr>
          <w:lang w:val="el-GR"/>
        </w:rPr>
      </w:pPr>
      <w:r w:rsidRPr="001E4247">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1E215CE9" w14:textId="77777777" w:rsidR="006C03D6" w:rsidRPr="001E4247" w:rsidRDefault="006C03D6" w:rsidP="006C03D6">
      <w:pPr>
        <w:spacing w:line="276" w:lineRule="auto"/>
        <w:rPr>
          <w:lang w:val="el-GR"/>
        </w:rPr>
      </w:pPr>
      <w:r w:rsidRPr="001E4247">
        <w:rPr>
          <w:lang w:val="el-GR"/>
        </w:rPr>
        <w:t>Ειδικότερα, ο Ανάδοχος δηλώνει ότι:</w:t>
      </w:r>
    </w:p>
    <w:p w14:paraId="00F614FD" w14:textId="77777777" w:rsidR="006C03D6" w:rsidRPr="001E4247" w:rsidRDefault="006C03D6" w:rsidP="006C03D6">
      <w:pPr>
        <w:spacing w:line="276" w:lineRule="auto"/>
        <w:rPr>
          <w:lang w:val="el-GR"/>
        </w:rPr>
      </w:pPr>
      <w:r w:rsidRPr="001E4247">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7B8FE62E" w14:textId="77777777" w:rsidR="006C03D6" w:rsidRPr="001E4247" w:rsidRDefault="006C03D6" w:rsidP="006C03D6">
      <w:pPr>
        <w:spacing w:line="276" w:lineRule="auto"/>
        <w:rPr>
          <w:lang w:val="el-GR"/>
        </w:rPr>
      </w:pPr>
      <w:r w:rsidRPr="001E4247">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5A7E5C5C" w14:textId="77777777" w:rsidR="006C03D6" w:rsidRPr="001E4247" w:rsidRDefault="006C03D6" w:rsidP="006C03D6">
      <w:pPr>
        <w:spacing w:line="276" w:lineRule="auto"/>
        <w:rPr>
          <w:lang w:val="el-GR"/>
        </w:rPr>
      </w:pPr>
      <w:r w:rsidRPr="001E4247">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CAA1F25" w14:textId="77777777" w:rsidR="006C03D6" w:rsidRPr="001E4247" w:rsidRDefault="006C03D6" w:rsidP="006C03D6">
      <w:pPr>
        <w:spacing w:line="276" w:lineRule="auto"/>
        <w:rPr>
          <w:lang w:val="el-GR"/>
        </w:rPr>
      </w:pPr>
      <w:r w:rsidRPr="001E4247">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6579B398" w14:textId="77777777" w:rsidR="006C03D6" w:rsidRPr="001E4247" w:rsidRDefault="006C03D6" w:rsidP="006C03D6">
      <w:pPr>
        <w:spacing w:line="276" w:lineRule="auto"/>
        <w:rPr>
          <w:lang w:val="el-GR"/>
        </w:rPr>
      </w:pPr>
      <w:r w:rsidRPr="001E4247">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08EBB04E" w14:textId="77777777" w:rsidR="006C03D6" w:rsidRPr="001E4247" w:rsidRDefault="006C03D6" w:rsidP="006C03D6">
      <w:pPr>
        <w:spacing w:line="276" w:lineRule="auto"/>
        <w:rPr>
          <w:lang w:val="el-GR"/>
        </w:rPr>
      </w:pPr>
      <w:r w:rsidRPr="001E4247">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1E4247">
        <w:rPr>
          <w:lang w:val="el-GR"/>
        </w:rPr>
        <w:t>νομίμων</w:t>
      </w:r>
      <w:proofErr w:type="spellEnd"/>
      <w:r w:rsidRPr="001E4247">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4D74AE5" w14:textId="77777777" w:rsidR="006C03D6" w:rsidRPr="001E4247" w:rsidRDefault="006C03D6" w:rsidP="006C03D6">
      <w:pPr>
        <w:spacing w:line="276" w:lineRule="auto"/>
        <w:rPr>
          <w:lang w:val="el-GR"/>
        </w:rPr>
      </w:pPr>
      <w:r w:rsidRPr="001E4247">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6261139F" w14:textId="77777777" w:rsidR="006C03D6" w:rsidRPr="001E4247" w:rsidRDefault="006C03D6" w:rsidP="006C03D6">
      <w:pPr>
        <w:spacing w:line="276" w:lineRule="auto"/>
        <w:rPr>
          <w:lang w:val="el-GR"/>
        </w:rPr>
      </w:pPr>
      <w:r w:rsidRPr="001E4247">
        <w:rPr>
          <w:lang w:val="el-GR"/>
        </w:rPr>
        <w:t xml:space="preserve">8) ότι θα δηλώσει στην Εταιρεία, αμελλητί με την </w:t>
      </w:r>
      <w:proofErr w:type="spellStart"/>
      <w:r w:rsidRPr="001E4247">
        <w:rPr>
          <w:lang w:val="el-GR"/>
        </w:rPr>
        <w:t>περιέλευση</w:t>
      </w:r>
      <w:proofErr w:type="spellEnd"/>
      <w:r w:rsidRPr="001E4247">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1E4247">
        <w:rPr>
          <w:lang w:val="el-GR"/>
        </w:rPr>
        <w:t>νομίμων</w:t>
      </w:r>
      <w:proofErr w:type="spellEnd"/>
      <w:r w:rsidRPr="001E4247">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1E4247">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13AB233" w14:textId="77777777" w:rsidR="006C03D6" w:rsidRPr="001E4247" w:rsidRDefault="006C03D6" w:rsidP="006C03D6">
      <w:pPr>
        <w:spacing w:line="276" w:lineRule="auto"/>
        <w:rPr>
          <w:lang w:val="el-GR"/>
        </w:rPr>
      </w:pPr>
    </w:p>
    <w:p w14:paraId="03D3168A" w14:textId="77777777" w:rsidR="006C03D6" w:rsidRDefault="006C03D6" w:rsidP="006C03D6">
      <w:pPr>
        <w:spacing w:line="276" w:lineRule="auto"/>
        <w:rPr>
          <w:lang w:val="el-GR"/>
        </w:rPr>
      </w:pPr>
      <w:r w:rsidRPr="001E4247">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875"/>
    <w:p w14:paraId="54144E99" w14:textId="77777777" w:rsidR="006C03D6" w:rsidRPr="002A51E1" w:rsidRDefault="006C03D6" w:rsidP="006C03D6">
      <w:pPr>
        <w:rPr>
          <w:lang w:val="el-GR"/>
        </w:rPr>
      </w:pPr>
    </w:p>
    <w:p w14:paraId="6B5414E5" w14:textId="77777777" w:rsidR="00882E44" w:rsidRPr="006E5F5B" w:rsidRDefault="00882E44" w:rsidP="00AE28D7">
      <w:pPr>
        <w:rPr>
          <w:lang w:val="el-GR"/>
        </w:rPr>
      </w:pPr>
    </w:p>
    <w:sectPr w:rsidR="00882E44" w:rsidRPr="006E5F5B"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9B1E0" w14:textId="77777777" w:rsidR="004A10D2" w:rsidRDefault="004A10D2">
      <w:pPr>
        <w:spacing w:after="0"/>
      </w:pPr>
      <w:r>
        <w:separator/>
      </w:r>
    </w:p>
  </w:endnote>
  <w:endnote w:type="continuationSeparator" w:id="0">
    <w:p w14:paraId="77AC7793" w14:textId="77777777" w:rsidR="004A10D2" w:rsidRDefault="004A10D2">
      <w:pPr>
        <w:spacing w:after="0"/>
      </w:pPr>
      <w:r>
        <w:continuationSeparator/>
      </w:r>
    </w:p>
  </w:endnote>
  <w:endnote w:type="continuationNotice" w:id="1">
    <w:p w14:paraId="39942F71" w14:textId="77777777" w:rsidR="004A10D2" w:rsidRDefault="004A10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7F4B51BF" w14:textId="77777777" w:rsidR="00394FE0" w:rsidRPr="00A05D2C" w:rsidRDefault="00394FE0" w:rsidP="00A05D2C">
        <w:pPr>
          <w:pStyle w:val="Footer"/>
          <w:pBdr>
            <w:top w:val="single" w:sz="4" w:space="1" w:color="auto"/>
          </w:pBdr>
          <w:jc w:val="center"/>
          <w:rPr>
            <w:sz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94FE0" w:rsidRPr="00A73BD3" w14:paraId="548F4735" w14:textId="77777777" w:rsidTr="00F31598">
      <w:tc>
        <w:tcPr>
          <w:tcW w:w="8747" w:type="dxa"/>
          <w:tcBorders>
            <w:top w:val="single" w:sz="4" w:space="0" w:color="auto"/>
          </w:tcBorders>
        </w:tcPr>
        <w:p w14:paraId="2A46136B" w14:textId="77777777" w:rsidR="00394FE0" w:rsidRPr="003329FF" w:rsidRDefault="00394FE0" w:rsidP="00F31598">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5D63B122" w14:textId="3B7AF881" w:rsidR="00394FE0" w:rsidRPr="003329FF" w:rsidRDefault="00394FE0" w:rsidP="00F31598">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676AFE">
            <w:rPr>
              <w:rStyle w:val="PageNumber"/>
              <w:rFonts w:cs="Tahoma"/>
              <w:noProof/>
              <w:sz w:val="20"/>
            </w:rPr>
            <w:t>85</w:t>
          </w:r>
          <w:r w:rsidRPr="003329FF">
            <w:rPr>
              <w:rStyle w:val="PageNumber"/>
              <w:rFonts w:cs="Tahoma"/>
              <w:sz w:val="20"/>
            </w:rPr>
            <w:fldChar w:fldCharType="end"/>
          </w:r>
          <w:r w:rsidRPr="003329FF">
            <w:rPr>
              <w:rStyle w:val="PageNumber"/>
              <w:rFonts w:cs="Tahoma"/>
              <w:sz w:val="20"/>
            </w:rPr>
            <w:t xml:space="preserve"> - </w:t>
          </w:r>
          <w:r>
            <w:rPr>
              <w:rStyle w:val="PageNumber"/>
              <w:rFonts w:cs="Tahoma"/>
              <w:sz w:val="20"/>
              <w:lang w:val="el-GR"/>
            </w:rPr>
            <w:t>90</w:t>
          </w:r>
        </w:p>
      </w:tc>
    </w:tr>
  </w:tbl>
  <w:p w14:paraId="17AB9EA3" w14:textId="77777777" w:rsidR="00394FE0" w:rsidRPr="00A05D2C" w:rsidRDefault="00394FE0" w:rsidP="00DA4C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94FE0" w:rsidRPr="00A73BD3" w14:paraId="4F3DC232" w14:textId="77777777" w:rsidTr="003366E9">
      <w:tc>
        <w:tcPr>
          <w:tcW w:w="8747" w:type="dxa"/>
          <w:tcBorders>
            <w:top w:val="single" w:sz="4" w:space="0" w:color="auto"/>
          </w:tcBorders>
        </w:tcPr>
        <w:p w14:paraId="7F6D685B" w14:textId="77777777" w:rsidR="00394FE0" w:rsidRPr="001E54F6" w:rsidRDefault="00394FE0" w:rsidP="006B55C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2349548F" w14:textId="2DE0A3A0" w:rsidR="00394FE0" w:rsidRPr="004C0311" w:rsidRDefault="00394FE0" w:rsidP="001E54F6">
          <w:pPr>
            <w:pStyle w:val="Footer"/>
            <w:spacing w:after="0"/>
            <w:jc w:val="right"/>
            <w:rPr>
              <w:rStyle w:val="PageNumber"/>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sidR="00347885">
            <w:rPr>
              <w:rStyle w:val="PageNumber"/>
              <w:rFonts w:cs="Tahoma"/>
              <w:noProof/>
              <w:sz w:val="20"/>
            </w:rPr>
            <w:t>22</w:t>
          </w:r>
          <w:r w:rsidRPr="001E54F6">
            <w:rPr>
              <w:rStyle w:val="PageNumber"/>
              <w:rFonts w:cs="Tahoma"/>
              <w:sz w:val="20"/>
            </w:rPr>
            <w:fldChar w:fldCharType="end"/>
          </w:r>
          <w:r w:rsidRPr="001E54F6">
            <w:rPr>
              <w:rStyle w:val="PageNumber"/>
              <w:rFonts w:cs="Tahoma"/>
              <w:sz w:val="20"/>
            </w:rPr>
            <w:t xml:space="preserve"> - </w:t>
          </w:r>
          <w:r>
            <w:rPr>
              <w:rStyle w:val="PageNumber"/>
              <w:rFonts w:cs="Tahoma"/>
              <w:sz w:val="20"/>
              <w:lang w:val="el-GR"/>
            </w:rPr>
            <w:t>9</w:t>
          </w:r>
          <w:r w:rsidR="00FE0F2A">
            <w:rPr>
              <w:rStyle w:val="PageNumber"/>
              <w:rFonts w:cs="Tahoma"/>
              <w:sz w:val="20"/>
            </w:rPr>
            <w:t>5</w:t>
          </w:r>
        </w:p>
      </w:tc>
    </w:tr>
  </w:tbl>
  <w:p w14:paraId="0F4FE69D" w14:textId="77777777" w:rsidR="00394FE0" w:rsidRPr="00603221" w:rsidRDefault="00394FE0">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05628" w:rsidRPr="00A73BD3" w14:paraId="56986C45" w14:textId="77777777" w:rsidTr="00F31598">
      <w:tc>
        <w:tcPr>
          <w:tcW w:w="8747" w:type="dxa"/>
          <w:tcBorders>
            <w:top w:val="single" w:sz="4" w:space="0" w:color="auto"/>
          </w:tcBorders>
        </w:tcPr>
        <w:p w14:paraId="4D559677" w14:textId="77777777" w:rsidR="00D05628" w:rsidRPr="003329FF" w:rsidRDefault="00D05628" w:rsidP="00F31598">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677A36E2" w14:textId="3B39B48C" w:rsidR="00D05628" w:rsidRPr="004C0311" w:rsidRDefault="00D05628" w:rsidP="00F31598">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Pr>
              <w:rStyle w:val="PageNumber"/>
              <w:rFonts w:cs="Tahoma"/>
              <w:noProof/>
              <w:sz w:val="20"/>
            </w:rPr>
            <w:t>85</w:t>
          </w:r>
          <w:r w:rsidRPr="003329FF">
            <w:rPr>
              <w:rStyle w:val="PageNumber"/>
              <w:rFonts w:cs="Tahoma"/>
              <w:sz w:val="20"/>
            </w:rPr>
            <w:fldChar w:fldCharType="end"/>
          </w:r>
          <w:r w:rsidRPr="003329FF">
            <w:rPr>
              <w:rStyle w:val="PageNumber"/>
              <w:rFonts w:cs="Tahoma"/>
              <w:sz w:val="20"/>
            </w:rPr>
            <w:t xml:space="preserve"> - </w:t>
          </w:r>
          <w:r>
            <w:rPr>
              <w:rStyle w:val="PageNumber"/>
              <w:rFonts w:cs="Tahoma"/>
              <w:sz w:val="20"/>
              <w:lang w:val="el-GR"/>
            </w:rPr>
            <w:t>9</w:t>
          </w:r>
          <w:r w:rsidR="004C0311">
            <w:rPr>
              <w:rStyle w:val="PageNumber"/>
              <w:rFonts w:cs="Tahoma"/>
              <w:sz w:val="20"/>
            </w:rPr>
            <w:t>5</w:t>
          </w:r>
        </w:p>
      </w:tc>
    </w:tr>
  </w:tbl>
  <w:p w14:paraId="307E69AF" w14:textId="77777777" w:rsidR="00D05628" w:rsidRPr="00A05D2C" w:rsidRDefault="00D05628" w:rsidP="00DA4C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48310" w14:textId="77777777" w:rsidR="00394FE0" w:rsidRDefault="00394FE0">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94FE0" w:rsidRPr="00A73BD3" w14:paraId="0BEDC89F" w14:textId="77777777" w:rsidTr="003366E9">
      <w:tc>
        <w:tcPr>
          <w:tcW w:w="8747" w:type="dxa"/>
          <w:tcBorders>
            <w:top w:val="single" w:sz="4" w:space="0" w:color="auto"/>
          </w:tcBorders>
        </w:tcPr>
        <w:p w14:paraId="6C04DB12" w14:textId="77777777" w:rsidR="00394FE0" w:rsidRPr="003329FF" w:rsidRDefault="00394FE0"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2DF7C520" w14:textId="72E2E7EA" w:rsidR="00394FE0" w:rsidRPr="00FE0F2A" w:rsidRDefault="00394FE0" w:rsidP="003329FF">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676AFE">
            <w:rPr>
              <w:rStyle w:val="PageNumber"/>
              <w:rFonts w:cs="Tahoma"/>
              <w:noProof/>
              <w:sz w:val="20"/>
            </w:rPr>
            <w:t>87</w:t>
          </w:r>
          <w:r w:rsidRPr="003329FF">
            <w:rPr>
              <w:rStyle w:val="PageNumber"/>
              <w:rFonts w:cs="Tahoma"/>
              <w:sz w:val="20"/>
            </w:rPr>
            <w:fldChar w:fldCharType="end"/>
          </w:r>
          <w:r w:rsidRPr="003329FF">
            <w:rPr>
              <w:rStyle w:val="PageNumber"/>
              <w:rFonts w:cs="Tahoma"/>
              <w:sz w:val="20"/>
            </w:rPr>
            <w:t xml:space="preserve"> - </w:t>
          </w:r>
          <w:r>
            <w:rPr>
              <w:rStyle w:val="PageNumber"/>
              <w:rFonts w:cs="Tahoma"/>
              <w:sz w:val="20"/>
              <w:lang w:val="el-GR"/>
            </w:rPr>
            <w:t>9</w:t>
          </w:r>
          <w:r w:rsidR="00FE0F2A">
            <w:rPr>
              <w:rStyle w:val="PageNumber"/>
              <w:rFonts w:cs="Tahoma"/>
              <w:sz w:val="20"/>
            </w:rPr>
            <w:t>5</w:t>
          </w:r>
        </w:p>
        <w:p w14:paraId="11552EB6" w14:textId="26267F8B" w:rsidR="00394FE0" w:rsidRPr="003329FF" w:rsidRDefault="00394FE0" w:rsidP="00A05D2C">
          <w:pPr>
            <w:pStyle w:val="Footer"/>
            <w:spacing w:after="0"/>
            <w:ind w:right="400"/>
            <w:jc w:val="center"/>
            <w:rPr>
              <w:rStyle w:val="PageNumber"/>
              <w:rFonts w:cs="Tahoma"/>
              <w:sz w:val="20"/>
            </w:rPr>
          </w:pPr>
        </w:p>
      </w:tc>
    </w:tr>
  </w:tbl>
  <w:p w14:paraId="3C3640B2" w14:textId="77777777" w:rsidR="00394FE0" w:rsidRDefault="00394FE0"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BBD94" w14:textId="77777777" w:rsidR="004A10D2" w:rsidRDefault="004A10D2">
      <w:pPr>
        <w:spacing w:after="0"/>
      </w:pPr>
      <w:r>
        <w:separator/>
      </w:r>
    </w:p>
  </w:footnote>
  <w:footnote w:type="continuationSeparator" w:id="0">
    <w:p w14:paraId="24C4EA73" w14:textId="77777777" w:rsidR="004A10D2" w:rsidRDefault="004A10D2">
      <w:pPr>
        <w:spacing w:after="0"/>
      </w:pPr>
      <w:r>
        <w:continuationSeparator/>
      </w:r>
    </w:p>
  </w:footnote>
  <w:footnote w:type="continuationNotice" w:id="1">
    <w:p w14:paraId="40ADA428" w14:textId="77777777" w:rsidR="004A10D2" w:rsidRDefault="004A10D2">
      <w:pPr>
        <w:spacing w:after="0"/>
      </w:pPr>
    </w:p>
  </w:footnote>
  <w:footnote w:id="2">
    <w:p w14:paraId="3671FB24" w14:textId="77777777" w:rsidR="00394FE0" w:rsidRPr="007D3A48" w:rsidRDefault="00394FE0">
      <w:pPr>
        <w:pStyle w:val="fooot"/>
        <w:ind w:left="425" w:hanging="425"/>
        <w:rPr>
          <w:lang w:val="el-GR"/>
        </w:rPr>
      </w:pPr>
      <w:r>
        <w:rPr>
          <w:rStyle w:val="a"/>
        </w:rPr>
        <w:footnoteRef/>
      </w:r>
      <w:r>
        <w:rPr>
          <w:lang w:val="el-GR"/>
        </w:rPr>
        <w:tab/>
        <w:t xml:space="preserve">Μόνο για συμβάσεις άνω των ορίων </w:t>
      </w:r>
    </w:p>
  </w:footnote>
  <w:footnote w:id="3">
    <w:p w14:paraId="4DBC5471" w14:textId="77777777" w:rsidR="00394FE0" w:rsidRPr="007D3A48" w:rsidRDefault="00394FE0">
      <w:pPr>
        <w:pStyle w:val="fooot"/>
        <w:ind w:left="425" w:hanging="425"/>
        <w:rPr>
          <w:lang w:val="el-GR"/>
        </w:rPr>
      </w:pPr>
      <w:r>
        <w:rPr>
          <w:rStyle w:val="a"/>
        </w:rPr>
        <w:footnoteRef/>
      </w:r>
      <w:r>
        <w:rPr>
          <w:rStyle w:val="a"/>
          <w:vertAlign w:val="baseline"/>
          <w:lang w:val="el-GR"/>
        </w:rPr>
        <w:tab/>
        <w:t xml:space="preserve">Μόνο για συμβάσεις άνω των ορίων </w:t>
      </w:r>
    </w:p>
  </w:footnote>
  <w:footnote w:id="4">
    <w:p w14:paraId="4D004E03" w14:textId="33371DCA" w:rsidR="00394FE0" w:rsidRPr="00765B0E" w:rsidRDefault="00394FE0" w:rsidP="00784CFD">
      <w:pPr>
        <w:pStyle w:val="FootnoteText"/>
        <w:rPr>
          <w:lang w:val="el-GR"/>
        </w:rPr>
      </w:pPr>
      <w:r>
        <w:rPr>
          <w:rStyle w:val="FootnoteReference"/>
        </w:rPr>
        <w:footnoteRef/>
      </w:r>
      <w:r w:rsidRPr="00765B0E">
        <w:rPr>
          <w:lang w:val="el-GR"/>
        </w:rPr>
        <w:t xml:space="preserve"> </w:t>
      </w:r>
      <w:r>
        <w:rPr>
          <w:lang w:val="el-GR"/>
        </w:rPr>
        <w:t xml:space="preserve">  </w:t>
      </w:r>
      <w:proofErr w:type="spellStart"/>
      <w:r w:rsidRPr="00657008">
        <w:rPr>
          <w:lang w:val="el-GR"/>
        </w:rPr>
        <w:t>Πρβλ</w:t>
      </w:r>
      <w:proofErr w:type="spellEnd"/>
      <w:r w:rsidRPr="00657008">
        <w:rPr>
          <w:lang w:val="el-GR"/>
        </w:rPr>
        <w:t xml:space="preserve"> έγγραφο ΕΑΑΔΗΣΥ με </w:t>
      </w:r>
      <w:proofErr w:type="spellStart"/>
      <w:r w:rsidRPr="00657008">
        <w:rPr>
          <w:lang w:val="el-GR"/>
        </w:rPr>
        <w:t>α.π.</w:t>
      </w:r>
      <w:proofErr w:type="spellEnd"/>
      <w:r w:rsidRPr="00657008">
        <w:rPr>
          <w:lang w:val="el-GR"/>
        </w:rPr>
        <w:t xml:space="preserve">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5">
    <w:p w14:paraId="1FBDB690" w14:textId="14465F6E" w:rsidR="00394FE0" w:rsidRPr="00175691" w:rsidRDefault="00394FE0" w:rsidP="005A6D30">
      <w:pPr>
        <w:pStyle w:val="FootnoteText"/>
        <w:rPr>
          <w:lang w:val="el-GR"/>
        </w:rPr>
      </w:pPr>
      <w:r>
        <w:rPr>
          <w:rStyle w:val="0"/>
        </w:rPr>
        <w:footnoteRef/>
      </w:r>
      <w:r w:rsidRPr="00175691">
        <w:rPr>
          <w:lang w:val="el-GR"/>
        </w:rPr>
        <w:t xml:space="preserve"> </w:t>
      </w:r>
      <w:r>
        <w:rPr>
          <w:lang w:val="el-GR"/>
        </w:rPr>
        <w:t xml:space="preserve">  </w:t>
      </w:r>
      <w:proofErr w:type="spellStart"/>
      <w:r w:rsidRPr="00175691">
        <w:rPr>
          <w:lang w:val="el-GR"/>
        </w:rPr>
        <w:t>Πρβλ</w:t>
      </w:r>
      <w:proofErr w:type="spellEnd"/>
      <w:r w:rsidRPr="00175691">
        <w:rPr>
          <w:lang w:val="el-GR"/>
        </w:rPr>
        <w:t xml:space="preserve">. άρθρο 80 παρ. 10 ν. 4412/2016 </w:t>
      </w:r>
    </w:p>
  </w:footnote>
  <w:footnote w:id="6">
    <w:p w14:paraId="4C117440" w14:textId="77777777" w:rsidR="00394FE0" w:rsidRPr="00BD65F6" w:rsidRDefault="00394FE0" w:rsidP="00CD3B0E">
      <w:pPr>
        <w:pStyle w:val="FootnoteText"/>
        <w:rPr>
          <w:lang w:val="el-GR"/>
        </w:rPr>
      </w:pPr>
      <w:r>
        <w:rPr>
          <w:rStyle w:val="0"/>
        </w:rPr>
        <w:footnoteRef/>
      </w:r>
      <w:r w:rsidRPr="00BD65F6">
        <w:rPr>
          <w:lang w:val="el-GR"/>
        </w:rPr>
        <w:t xml:space="preserve"> </w:t>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7">
    <w:p w14:paraId="54A58F18" w14:textId="77777777" w:rsidR="00394FE0" w:rsidRPr="006B2C94" w:rsidRDefault="00394FE0" w:rsidP="00E87EA9">
      <w:pPr>
        <w:pStyle w:val="FootnoteText"/>
        <w:rPr>
          <w:lang w:val="el-GR"/>
        </w:rPr>
      </w:pPr>
      <w:r>
        <w:rPr>
          <w:rStyle w:val="a"/>
        </w:rPr>
        <w:footnoteRef/>
      </w:r>
      <w:r>
        <w:rPr>
          <w:rFonts w:ascii="Cambria" w:hAnsi="Cambria" w:cs="Cambria"/>
          <w:szCs w:val="18"/>
          <w:lang w:val="el-GR"/>
        </w:rPr>
        <w:tab/>
      </w:r>
      <w:r>
        <w:rPr>
          <w:rFonts w:ascii="Cambria" w:hAnsi="Cambria" w:cs="Cambria"/>
          <w:szCs w:val="18"/>
          <w:lang w:val="el-GR"/>
        </w:rPr>
        <w:t>Πρβ. άρθρο 72 παρ. 1 του ν. 4412/2016, όπως τροποποιήθηκε με την περ. 4 του άρθρου 107 του ν. 4497/2017 (Α' 171).</w:t>
      </w:r>
    </w:p>
    <w:p w14:paraId="6E6F6F5F" w14:textId="77777777" w:rsidR="00394FE0" w:rsidRPr="006B2C94" w:rsidRDefault="00394FE0" w:rsidP="00E87EA9">
      <w:pPr>
        <w:pStyle w:val="FootnoteText"/>
        <w:rPr>
          <w:lang w:val="el-GR"/>
        </w:rPr>
      </w:pPr>
    </w:p>
  </w:footnote>
  <w:footnote w:id="8">
    <w:p w14:paraId="44107FAE" w14:textId="69A6CE45" w:rsidR="00394FE0" w:rsidRPr="006B2C94" w:rsidRDefault="00394FE0" w:rsidP="00F64037">
      <w:pPr>
        <w:pStyle w:val="FootnoteText"/>
        <w:rPr>
          <w:lang w:val="el-GR"/>
        </w:rPr>
      </w:pPr>
      <w:r>
        <w:rPr>
          <w:rStyle w:val="a"/>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Hyperlink"/>
            <w:lang w:val="el-GR"/>
          </w:rPr>
          <w:t>Promitheus ESPDint </w:t>
        </w:r>
      </w:hyperlink>
      <w:r w:rsidRPr="006F5660">
        <w:rPr>
          <w:lang w:val="el-GR"/>
        </w:rPr>
        <w:t>(</w:t>
      </w:r>
      <w:hyperlink r:id="rId2" w:tgtFrame="_blank" w:history="1">
        <w:r w:rsidRPr="006F5660">
          <w:rPr>
            <w:rStyle w:val="Hyperlink"/>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Hyperlink"/>
            <w:lang w:val="el-GR" w:bidi="en-US"/>
          </w:rPr>
          <w:t>www</w:t>
        </w:r>
        <w:r w:rsidRPr="006F5660">
          <w:rPr>
            <w:rStyle w:val="Hyperlink"/>
            <w:lang w:val="el-GR"/>
          </w:rPr>
          <w:t>.</w:t>
        </w:r>
        <w:r w:rsidRPr="006F5660">
          <w:rPr>
            <w:rStyle w:val="Hyperlink"/>
            <w:lang w:val="el-GR" w:bidi="en-US"/>
          </w:rPr>
          <w:t>promitheus</w:t>
        </w:r>
        <w:r w:rsidRPr="006F5660">
          <w:rPr>
            <w:rStyle w:val="Hyperlink"/>
            <w:lang w:val="el-GR"/>
          </w:rPr>
          <w:t>.</w:t>
        </w:r>
        <w:r w:rsidRPr="006F5660">
          <w:rPr>
            <w:rStyle w:val="Hyperlink"/>
            <w:lang w:val="el-GR" w:bidi="en-US"/>
          </w:rPr>
          <w:t>gov</w:t>
        </w:r>
        <w:r w:rsidRPr="006F5660">
          <w:rPr>
            <w:rStyle w:val="Hyperlink"/>
            <w:lang w:val="el-GR"/>
          </w:rPr>
          <w:t>.</w:t>
        </w:r>
        <w:r w:rsidRPr="006F5660">
          <w:rPr>
            <w:rStyle w:val="Hyperlink"/>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Hyperlink"/>
            <w:lang w:val="el-GR"/>
          </w:rPr>
          <w:t>https://eur-lex.europa.eu/legal-content/EL/TXT/HTML/?uri=CELEX:32016R0007R(01)&amp;from=EL</w:t>
        </w:r>
      </w:hyperlink>
      <w:r>
        <w:rPr>
          <w:lang w:val="el-GR"/>
        </w:rPr>
        <w:t xml:space="preserve">  </w:t>
      </w:r>
    </w:p>
  </w:footnote>
  <w:footnote w:id="9">
    <w:p w14:paraId="47FF0CE7" w14:textId="77777777" w:rsidR="00394FE0" w:rsidRPr="00BD65F6" w:rsidRDefault="00394FE0" w:rsidP="00F64037">
      <w:pPr>
        <w:pStyle w:val="FootnoteText"/>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0">
    <w:p w14:paraId="1E9ED9D4" w14:textId="77777777" w:rsidR="00394FE0" w:rsidRPr="0029307B" w:rsidRDefault="00394FE0" w:rsidP="00C0210C">
      <w:pPr>
        <w:pStyle w:val="FootnoteText"/>
        <w:rPr>
          <w:lang w:val="el-GR"/>
        </w:rPr>
      </w:pPr>
      <w:r>
        <w:rPr>
          <w:rStyle w:val="FootnoteReference"/>
        </w:rPr>
        <w:footnoteRef/>
      </w:r>
      <w:r w:rsidRPr="0029307B">
        <w:rPr>
          <w:lang w:val="el-GR"/>
        </w:rPr>
        <w:t xml:space="preserve"> </w:t>
      </w:r>
      <w:r>
        <w:rPr>
          <w:lang w:val="el-GR"/>
        </w:rPr>
        <w:tab/>
      </w:r>
      <w:r w:rsidRPr="00A05D2C">
        <w:rPr>
          <w:color w:val="000000" w:themeColor="text1"/>
          <w:lang w:val="el-GR"/>
        </w:rPr>
        <w:t xml:space="preserve">Για τον χρόνο έκδοσης και ισχύος των αποδεικτικών μέσων, </w:t>
      </w:r>
      <w:proofErr w:type="spellStart"/>
      <w:r w:rsidRPr="00A05D2C">
        <w:rPr>
          <w:color w:val="000000" w:themeColor="text1"/>
          <w:lang w:val="el-GR"/>
        </w:rPr>
        <w:t>πρβλ</w:t>
      </w:r>
      <w:proofErr w:type="spellEnd"/>
      <w:r w:rsidRPr="00A05D2C">
        <w:rPr>
          <w:color w:val="000000" w:themeColor="text1"/>
          <w:lang w:val="el-GR"/>
        </w:rPr>
        <w:t xml:space="preserve"> και το με </w:t>
      </w:r>
      <w:proofErr w:type="spellStart"/>
      <w:r w:rsidRPr="00A05D2C">
        <w:rPr>
          <w:color w:val="000000" w:themeColor="text1"/>
          <w:lang w:val="el-GR"/>
        </w:rPr>
        <w:t>αρ</w:t>
      </w:r>
      <w:proofErr w:type="spellEnd"/>
      <w:r w:rsidRPr="00A05D2C">
        <w:rPr>
          <w:color w:val="000000" w:themeColor="text1"/>
          <w:lang w:val="el-GR"/>
        </w:rPr>
        <w:t xml:space="preserve"> </w:t>
      </w:r>
      <w:proofErr w:type="spellStart"/>
      <w:r w:rsidRPr="00A05D2C">
        <w:rPr>
          <w:color w:val="000000" w:themeColor="text1"/>
          <w:lang w:val="el-GR"/>
        </w:rPr>
        <w:t>πρωτ</w:t>
      </w:r>
      <w:proofErr w:type="spellEnd"/>
      <w:r w:rsidRPr="00A05D2C">
        <w:rPr>
          <w:color w:val="000000" w:themeColor="text1"/>
          <w:lang w:val="el-GR"/>
        </w:rPr>
        <w:t xml:space="preserve"> 2210/19-04-2019 (ΑΔΑ : 66ΓΠΟΞΤΒ-Ζ9Κ) έγγραφο της ΕΑΑΔΗΣΥ. </w:t>
      </w:r>
    </w:p>
  </w:footnote>
  <w:footnote w:id="11">
    <w:p w14:paraId="4F1760AC" w14:textId="77777777" w:rsidR="00394FE0" w:rsidRPr="005B2FD1" w:rsidRDefault="00394FE0" w:rsidP="00C27CEC">
      <w:pPr>
        <w:pStyle w:val="FootnoteText"/>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12">
    <w:p w14:paraId="4EE48B56" w14:textId="77777777" w:rsidR="00394FE0" w:rsidRPr="006B2C94" w:rsidRDefault="00394FE0" w:rsidP="002B2F6A">
      <w:pPr>
        <w:pStyle w:val="FootnoteText"/>
        <w:rPr>
          <w:lang w:val="el-GR"/>
        </w:rPr>
      </w:pPr>
      <w:r>
        <w:rPr>
          <w:rStyle w:val="a"/>
        </w:rPr>
        <w:footnoteRef/>
      </w:r>
      <w:r>
        <w:rPr>
          <w:lang w:val="el-GR"/>
        </w:rPr>
        <w:tab/>
      </w:r>
      <w:r>
        <w:rPr>
          <w:lang w:val="el-GR"/>
        </w:rPr>
        <w:t>Άρθρο 96, παρ. 7 του ν. 4412/2016</w:t>
      </w:r>
    </w:p>
  </w:footnote>
  <w:footnote w:id="13">
    <w:p w14:paraId="30C24ED1" w14:textId="77777777" w:rsidR="00394FE0" w:rsidRPr="009C1E20" w:rsidRDefault="00394FE0" w:rsidP="002B2F6A">
      <w:pPr>
        <w:pStyle w:val="FootnoteText"/>
        <w:rPr>
          <w:lang w:val="el-GR"/>
        </w:rPr>
      </w:pPr>
      <w:r>
        <w:rPr>
          <w:rStyle w:val="FootnoteReference"/>
        </w:rPr>
        <w:footnoteRef/>
      </w:r>
      <w:r w:rsidRPr="009C1E20">
        <w:rPr>
          <w:lang w:val="el-GR"/>
        </w:rPr>
        <w:t xml:space="preserve">  </w:t>
      </w:r>
      <w:r>
        <w:rPr>
          <w:lang w:val="el-GR"/>
        </w:rPr>
        <w:t xml:space="preserve">    Άρθρο 15 ΚΥΑ ΕΣΗΔΗΣ Προμήθειες και Υπηρεσίες</w:t>
      </w:r>
    </w:p>
  </w:footnote>
  <w:footnote w:id="14">
    <w:p w14:paraId="295662F9" w14:textId="77777777" w:rsidR="00394FE0" w:rsidRPr="00F93782" w:rsidRDefault="00394FE0" w:rsidP="00486D17">
      <w:pPr>
        <w:pStyle w:val="FootnoteText"/>
        <w:rPr>
          <w:lang w:val="el-GR"/>
        </w:rPr>
      </w:pPr>
      <w:r>
        <w:rPr>
          <w:rStyle w:val="FootnoteReference"/>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15">
    <w:p w14:paraId="66ED8849" w14:textId="34C60A89" w:rsidR="00F1538B" w:rsidRPr="001036EA" w:rsidRDefault="00F1538B" w:rsidP="00130942">
      <w:pPr>
        <w:pStyle w:val="FootnoteText"/>
        <w:ind w:left="426" w:hanging="426"/>
        <w:rPr>
          <w:lang w:val="el-GR"/>
        </w:rPr>
      </w:pPr>
      <w:r>
        <w:rPr>
          <w:lang w:val="el-GR"/>
        </w:rPr>
        <w:t>Άρθρο 90 παρ. 2 και 4 του ν. 4412/2016.</w:t>
      </w:r>
    </w:p>
  </w:footnote>
  <w:footnote w:id="16">
    <w:p w14:paraId="41924B63" w14:textId="77777777" w:rsidR="00F1538B" w:rsidRPr="001101C6" w:rsidRDefault="00F1538B" w:rsidP="0084517C">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7">
    <w:p w14:paraId="42BE22B4" w14:textId="77777777" w:rsidR="00394FE0" w:rsidRPr="00BD65F6" w:rsidRDefault="00394FE0" w:rsidP="00DD0F6F">
      <w:pPr>
        <w:pStyle w:val="FootnoteText"/>
        <w:rPr>
          <w:lang w:val="el-GR"/>
        </w:rPr>
      </w:pPr>
      <w:r>
        <w:rPr>
          <w:rStyle w:val="a2"/>
        </w:rPr>
        <w:footnoteRef/>
      </w:r>
      <w:r>
        <w:rPr>
          <w:lang w:val="el-GR"/>
        </w:rPr>
        <w:tab/>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8">
    <w:p w14:paraId="1346213F" w14:textId="77777777" w:rsidR="00394FE0" w:rsidRPr="00BD65F6" w:rsidRDefault="00394FE0" w:rsidP="00DD0F6F">
      <w:pPr>
        <w:pStyle w:val="FootnoteText"/>
        <w:rPr>
          <w:lang w:val="el-GR"/>
        </w:rPr>
      </w:pPr>
      <w:r>
        <w:rPr>
          <w:rStyle w:val="a2"/>
        </w:rPr>
        <w:footnoteRef/>
      </w:r>
      <w:r>
        <w:rPr>
          <w:lang w:val="el-GR"/>
        </w:rPr>
        <w:tab/>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9">
    <w:p w14:paraId="047616CD" w14:textId="77777777" w:rsidR="00394FE0" w:rsidRPr="00841073" w:rsidRDefault="00394FE0" w:rsidP="00F005B4">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20">
    <w:p w14:paraId="412B5DD4" w14:textId="77777777" w:rsidR="00394FE0" w:rsidRPr="002913F6" w:rsidRDefault="00394FE0" w:rsidP="005B1D5A">
      <w:pPr>
        <w:pStyle w:val="FootnoteText"/>
        <w:rPr>
          <w:lang w:val="el-GR"/>
        </w:rPr>
      </w:pPr>
      <w:r>
        <w:rPr>
          <w:rStyle w:val="a2"/>
        </w:rPr>
        <w:footnoteRef/>
      </w:r>
      <w:r>
        <w:rPr>
          <w:lang w:val="el-GR"/>
        </w:rPr>
        <w:tab/>
        <w:t>Άρθρο 105 παρ. 7 του ν. 4412/2016, όπως αντικαταστάθηκε από το άρθρο 45 του ν. 4782/2021.</w:t>
      </w:r>
    </w:p>
  </w:footnote>
  <w:footnote w:id="21">
    <w:p w14:paraId="37BB5799" w14:textId="77777777" w:rsidR="00394FE0" w:rsidRPr="00D52587" w:rsidRDefault="00394FE0" w:rsidP="005B1D5A">
      <w:pPr>
        <w:pStyle w:val="FootnoteText"/>
        <w:rPr>
          <w:lang w:val="el-GR"/>
        </w:rPr>
      </w:pPr>
      <w:r>
        <w:rPr>
          <w:rStyle w:val="FootnoteReference"/>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22">
    <w:p w14:paraId="291C4A4C" w14:textId="77777777" w:rsidR="00394FE0" w:rsidRPr="00827575" w:rsidRDefault="00394FE0" w:rsidP="005B1D5A">
      <w:pPr>
        <w:pStyle w:val="FootnoteText"/>
        <w:rPr>
          <w:lang w:val="el-GR"/>
        </w:rPr>
      </w:pPr>
      <w:r>
        <w:rPr>
          <w:rStyle w:val="FootnoteReference"/>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3">
    <w:p w14:paraId="3D5B048D" w14:textId="56F34622" w:rsidR="00394FE0" w:rsidRPr="00676DEA" w:rsidRDefault="00072601" w:rsidP="00310130">
      <w:pPr>
        <w:pStyle w:val="FootnoteText"/>
        <w:rPr>
          <w:lang w:val="el-GR"/>
        </w:rPr>
      </w:pPr>
      <w:r>
        <w:rPr>
          <w:rStyle w:val="FootnoteReference"/>
        </w:rPr>
        <w:footnoteRef/>
      </w:r>
      <w:r w:rsidRPr="007C4E1D">
        <w:rPr>
          <w:lang w:val="el-GR"/>
        </w:rPr>
        <w:t xml:space="preserve"> </w:t>
      </w:r>
      <w:proofErr w:type="spellStart"/>
      <w:r w:rsidRPr="007C4E1D">
        <w:rPr>
          <w:lang w:val="el-GR"/>
        </w:rPr>
        <w:t>Πρβλ</w:t>
      </w:r>
      <w:proofErr w:type="spellEnd"/>
      <w:r w:rsidRPr="007C4E1D">
        <w:rPr>
          <w:lang w:val="el-GR"/>
        </w:rPr>
        <w:t>. άρθρο 372 παρ. 1 και 2 Ν. 4412/2016</w:t>
      </w:r>
      <w:r>
        <w:rPr>
          <w:lang w:val="el-GR"/>
        </w:rPr>
        <w:t>.</w:t>
      </w:r>
    </w:p>
  </w:footnote>
  <w:footnote w:id="24">
    <w:p w14:paraId="67CA5EE0" w14:textId="1EEBCBB9" w:rsidR="00394FE0" w:rsidRPr="00676DEA" w:rsidRDefault="00072601" w:rsidP="00310130">
      <w:pPr>
        <w:pStyle w:val="FootnoteText"/>
        <w:rPr>
          <w:lang w:val="el-GR"/>
        </w:rPr>
      </w:pPr>
      <w:r>
        <w:rPr>
          <w:rStyle w:val="FootnoteReference"/>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25">
    <w:p w14:paraId="59A6A66B" w14:textId="359AD1F0" w:rsidR="00394FE0" w:rsidRPr="00827575" w:rsidRDefault="00394FE0" w:rsidP="005B1D5A">
      <w:pPr>
        <w:pStyle w:val="FootnoteText"/>
        <w:rPr>
          <w:lang w:val="el-GR"/>
        </w:rPr>
      </w:pPr>
      <w:r>
        <w:rPr>
          <w:lang w:val="el-GR"/>
        </w:rPr>
        <w:t>Α</w:t>
      </w:r>
      <w:r w:rsidRPr="0034590B">
        <w:rPr>
          <w:lang w:val="el-GR"/>
        </w:rPr>
        <w:t xml:space="preserve">ρθρου 9 </w:t>
      </w:r>
      <w:r>
        <w:rPr>
          <w:lang w:val="el-GR"/>
        </w:rPr>
        <w:t xml:space="preserve">και άρθρο 18 </w:t>
      </w:r>
      <w:r w:rsidRPr="0034590B">
        <w:rPr>
          <w:lang w:val="el-GR"/>
        </w:rPr>
        <w:t xml:space="preserve">της Κ.Υ.Α. ΕΣΗΔΗΣ </w:t>
      </w:r>
    </w:p>
  </w:footnote>
  <w:footnote w:id="26">
    <w:p w14:paraId="694B380D" w14:textId="423A0610" w:rsidR="00394FE0" w:rsidRPr="00827575" w:rsidRDefault="00394FE0" w:rsidP="005B1D5A">
      <w:pPr>
        <w:pStyle w:val="FootnoteText"/>
        <w:rPr>
          <w:lang w:val="el-GR"/>
        </w:rPr>
      </w:pPr>
      <w:r w:rsidRPr="0034590B">
        <w:rPr>
          <w:lang w:val="el-GR"/>
        </w:rPr>
        <w:t>μήθειες και Υπηρεσίες</w:t>
      </w:r>
    </w:p>
    <w:p w14:paraId="05B23B1E" w14:textId="77777777" w:rsidR="00394FE0" w:rsidRPr="00FF4138" w:rsidRDefault="00394FE0" w:rsidP="00FE0D21">
      <w:pPr>
        <w:pStyle w:val="FootnoteText"/>
        <w:rPr>
          <w:lang w:val="el-GR"/>
        </w:rPr>
      </w:pPr>
      <w:r w:rsidRPr="004759D3">
        <w:rPr>
          <w:lang w:val="el-GR"/>
        </w:rPr>
        <w:t xml:space="preserve">.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7">
    <w:p w14:paraId="2192B30F" w14:textId="77777777" w:rsidR="00394FE0" w:rsidRPr="001F7E31" w:rsidRDefault="00394FE0" w:rsidP="003F0D9A">
      <w:pPr>
        <w:pStyle w:val="FootnoteText"/>
        <w:rPr>
          <w:lang w:val="el-GR"/>
        </w:rPr>
      </w:pPr>
      <w:r>
        <w:rPr>
          <w:rStyle w:val="FootnoteReference"/>
        </w:rPr>
        <w:footnoteRef/>
      </w:r>
      <w:r w:rsidRPr="001F7E31">
        <w:rPr>
          <w:lang w:val="el-GR"/>
        </w:rPr>
        <w:t xml:space="preserve"> </w:t>
      </w:r>
      <w:r>
        <w:rPr>
          <w:lang w:val="el-GR"/>
        </w:rPr>
        <w:tab/>
      </w:r>
      <w:proofErr w:type="spellStart"/>
      <w:r>
        <w:rPr>
          <w:lang w:val="el-GR"/>
        </w:rPr>
        <w:t>Πρβλ</w:t>
      </w:r>
      <w:proofErr w:type="spellEnd"/>
      <w:r>
        <w:rPr>
          <w:lang w:val="el-GR"/>
        </w:rPr>
        <w:t xml:space="preserve">. άρθρο 218 του ν.4412/2016, όπως τροποποιήθηκε με το άρθρο 43 παρ. 25, </w:t>
      </w:r>
      <w:proofErr w:type="spellStart"/>
      <w:r>
        <w:rPr>
          <w:lang w:val="el-GR"/>
        </w:rPr>
        <w:t>υποπαρ</w:t>
      </w:r>
      <w:proofErr w:type="spellEnd"/>
      <w:r>
        <w:rPr>
          <w:lang w:val="el-GR"/>
        </w:rPr>
        <w:t xml:space="preserve">. α του ν. 4605/2019. </w:t>
      </w:r>
    </w:p>
  </w:footnote>
  <w:footnote w:id="28">
    <w:p w14:paraId="13EC1307" w14:textId="77777777" w:rsidR="00394FE0" w:rsidRPr="00EE7F42" w:rsidRDefault="00394FE0" w:rsidP="006E4901">
      <w:pPr>
        <w:pStyle w:val="FootnoteText"/>
        <w:rPr>
          <w:ins w:id="490" w:author="Πλούμπη Σοφία" w:date="2021-06-14T12:13:00Z"/>
          <w:del w:id="491" w:author="Panagoiliopoulou Maria" w:date="2019-07-01T15:09:00Z"/>
          <w:lang w:val="en-US"/>
        </w:rPr>
      </w:pPr>
      <w:r w:rsidRPr="00022C43">
        <w:rPr>
          <w:rStyle w:val="0"/>
        </w:rPr>
        <w:footnoteRef/>
      </w:r>
      <w:r w:rsidRPr="00F1538B">
        <w:rPr>
          <w:lang w:val="en-US"/>
        </w:rPr>
        <w:t xml:space="preserve">  </w:t>
      </w:r>
      <w:r w:rsidRPr="00F1538B">
        <w:rPr>
          <w:lang w:val="en-US"/>
        </w:rPr>
        <w:tab/>
      </w:r>
      <w:r>
        <w:rPr>
          <w:lang w:val="el-GR"/>
        </w:rPr>
        <w:t>Ά</w:t>
      </w:r>
      <w:r w:rsidRPr="00022C43">
        <w:rPr>
          <w:lang w:val="el-GR"/>
        </w:rPr>
        <w:t>ρθρο</w:t>
      </w:r>
      <w:r w:rsidRPr="00F1538B">
        <w:rPr>
          <w:lang w:val="en-US"/>
        </w:rPr>
        <w:t xml:space="preserve"> 205</w:t>
      </w:r>
      <w:r w:rsidRPr="00022C43">
        <w:rPr>
          <w:lang w:val="el-GR"/>
        </w:rPr>
        <w:t>Α</w:t>
      </w:r>
      <w:r w:rsidRPr="00F1538B">
        <w:rPr>
          <w:lang w:val="en-US"/>
        </w:rPr>
        <w:t xml:space="preserve"> </w:t>
      </w:r>
      <w:r w:rsidRPr="00022C43">
        <w:rPr>
          <w:lang w:val="el-GR"/>
        </w:rPr>
        <w:t>του</w:t>
      </w:r>
      <w:r w:rsidRPr="00F1538B">
        <w:rPr>
          <w:lang w:val="en-US"/>
        </w:rPr>
        <w:t xml:space="preserve"> </w:t>
      </w:r>
      <w:r w:rsidRPr="00022C43">
        <w:rPr>
          <w:lang w:val="el-GR"/>
        </w:rPr>
        <w:t>ν</w:t>
      </w:r>
      <w:r w:rsidRPr="00F1538B">
        <w:rPr>
          <w:lang w:val="en-US"/>
        </w:rPr>
        <w:t>. 4412/2016</w:t>
      </w:r>
    </w:p>
  </w:footnote>
  <w:footnote w:id="29">
    <w:p w14:paraId="0E2781B6" w14:textId="77777777" w:rsidR="00394FE0" w:rsidRPr="00F63E5D" w:rsidRDefault="00394FE0" w:rsidP="00152EC1">
      <w:pPr>
        <w:spacing w:after="0"/>
        <w:rPr>
          <w:sz w:val="18"/>
          <w:szCs w:val="18"/>
          <w:lang w:val="en-US"/>
        </w:rPr>
      </w:pPr>
      <w:r w:rsidRPr="00F63E5D">
        <w:rPr>
          <w:sz w:val="18"/>
          <w:szCs w:val="18"/>
          <w:vertAlign w:val="superscript"/>
        </w:rPr>
        <w:footnoteRef/>
      </w:r>
      <w:r w:rsidRPr="00F63E5D">
        <w:rPr>
          <w:sz w:val="18"/>
          <w:szCs w:val="18"/>
          <w:lang w:val="en-US"/>
        </w:rPr>
        <w:t xml:space="preserve"> </w:t>
      </w:r>
      <w:proofErr w:type="gramStart"/>
      <w:r w:rsidRPr="00F63E5D">
        <w:rPr>
          <w:sz w:val="18"/>
          <w:szCs w:val="18"/>
          <w:lang w:val="en-US"/>
        </w:rPr>
        <w:t>COM(</w:t>
      </w:r>
      <w:proofErr w:type="gramEnd"/>
      <w:r w:rsidRPr="00F63E5D">
        <w:rPr>
          <w:sz w:val="18"/>
          <w:szCs w:val="18"/>
          <w:lang w:val="en-US"/>
        </w:rPr>
        <w:t>2021) 118 2030 Digital Compass: the European way for the Digital Decade</w:t>
      </w:r>
    </w:p>
  </w:footnote>
  <w:footnote w:id="30">
    <w:p w14:paraId="1CA7E62E" w14:textId="77777777" w:rsidR="00394FE0" w:rsidRPr="00F63E5D" w:rsidRDefault="00394FE0" w:rsidP="00152EC1">
      <w:pPr>
        <w:spacing w:after="0"/>
        <w:rPr>
          <w:sz w:val="18"/>
          <w:szCs w:val="18"/>
          <w:lang w:val="en-US"/>
        </w:rPr>
      </w:pPr>
      <w:r w:rsidRPr="00F63E5D">
        <w:rPr>
          <w:sz w:val="18"/>
          <w:szCs w:val="18"/>
          <w:vertAlign w:val="superscript"/>
        </w:rPr>
        <w:footnoteRef/>
      </w:r>
      <w:r w:rsidRPr="00F63E5D">
        <w:rPr>
          <w:sz w:val="18"/>
          <w:szCs w:val="18"/>
          <w:lang w:val="en-US"/>
        </w:rPr>
        <w:t xml:space="preserve"> </w:t>
      </w:r>
      <w:proofErr w:type="gramStart"/>
      <w:r w:rsidRPr="00F63E5D">
        <w:rPr>
          <w:sz w:val="18"/>
          <w:szCs w:val="18"/>
          <w:lang w:val="en-US"/>
        </w:rPr>
        <w:t>COM(</w:t>
      </w:r>
      <w:proofErr w:type="gramEnd"/>
      <w:r w:rsidRPr="00F63E5D">
        <w:rPr>
          <w:sz w:val="18"/>
          <w:szCs w:val="18"/>
          <w:lang w:val="en-US"/>
        </w:rPr>
        <w:t>2016) 587 Connectivity for a Competitive Digital Single Market - Towards a European Gigabit Society</w:t>
      </w:r>
    </w:p>
  </w:footnote>
  <w:footnote w:id="31">
    <w:p w14:paraId="70363BFD" w14:textId="153919ED" w:rsidR="00394FE0" w:rsidRPr="00F63E5D" w:rsidRDefault="00394FE0" w:rsidP="00152EC1">
      <w:pPr>
        <w:pBdr>
          <w:top w:val="nil"/>
          <w:left w:val="nil"/>
          <w:bottom w:val="nil"/>
          <w:right w:val="nil"/>
          <w:between w:val="nil"/>
        </w:pBdr>
        <w:spacing w:after="0"/>
        <w:rPr>
          <w:color w:val="000000"/>
          <w:sz w:val="18"/>
          <w:szCs w:val="18"/>
          <w:lang w:val="en-US"/>
        </w:rPr>
      </w:pPr>
      <w:r w:rsidRPr="00F63E5D">
        <w:rPr>
          <w:sz w:val="18"/>
          <w:szCs w:val="18"/>
          <w:vertAlign w:val="superscript"/>
        </w:rPr>
        <w:footnoteRef/>
      </w:r>
      <w:r w:rsidR="00F63E5D" w:rsidRPr="00F63E5D">
        <w:rPr>
          <w:color w:val="000000"/>
          <w:sz w:val="18"/>
          <w:szCs w:val="18"/>
          <w:lang w:val="en-US"/>
        </w:rPr>
        <w:t>http://www.et.gr/idocsnph/search/pdfViewerForm.html?args=5C7QrtC22wHUdWr4xouZundtvSoClrL8yb7l1HobT0h5MXD0LzQTLWPU9yLzB8V68knBzLCmTXKaO6fpVZ6Lx3UnKl3nP8NxdnJ5r9cmWyJWelDvWS_18kAEhATUkJb0x1LIdQ163nV9K--td6SIuamaZppf1YGuFqs-72Wsfr7c7-sBp-O-Xlfrl56OkYmC</w:t>
      </w:r>
    </w:p>
  </w:footnote>
  <w:footnote w:id="32">
    <w:p w14:paraId="6BA84B79" w14:textId="392F3150" w:rsidR="00394FE0" w:rsidRPr="00F63E5D" w:rsidRDefault="00394FE0" w:rsidP="00152EC1">
      <w:pPr>
        <w:pBdr>
          <w:top w:val="nil"/>
          <w:left w:val="nil"/>
          <w:bottom w:val="nil"/>
          <w:right w:val="nil"/>
          <w:between w:val="nil"/>
        </w:pBdr>
        <w:spacing w:after="0"/>
        <w:rPr>
          <w:color w:val="000000"/>
          <w:sz w:val="18"/>
          <w:szCs w:val="18"/>
          <w:lang w:val="en-US"/>
        </w:rPr>
      </w:pPr>
      <w:r w:rsidRPr="00F63E5D">
        <w:rPr>
          <w:sz w:val="18"/>
          <w:szCs w:val="18"/>
          <w:vertAlign w:val="superscript"/>
        </w:rPr>
        <w:footnoteRef/>
      </w:r>
      <w:r w:rsidRPr="00F63E5D">
        <w:rPr>
          <w:color w:val="000000"/>
          <w:sz w:val="18"/>
          <w:szCs w:val="18"/>
          <w:lang w:val="en-US"/>
        </w:rPr>
        <w:t xml:space="preserve"> </w:t>
      </w:r>
      <w:r w:rsidR="00A06C5B" w:rsidRPr="00F63E5D">
        <w:rPr>
          <w:color w:val="000000"/>
          <w:sz w:val="18"/>
          <w:szCs w:val="18"/>
          <w:lang w:val="en-US"/>
        </w:rPr>
        <w:t>https://www.prysmiangroup.com/en/insight/telecoms/nexst/ftth-council-europe-study-benefits-of-copper-switch-off</w:t>
      </w:r>
      <w:r w:rsidRPr="00F63E5D">
        <w:rPr>
          <w:color w:val="000000"/>
          <w:sz w:val="18"/>
          <w:szCs w:val="18"/>
          <w:lang w:val="en-US"/>
        </w:rPr>
        <w:t>.</w:t>
      </w:r>
    </w:p>
  </w:footnote>
  <w:footnote w:id="33">
    <w:p w14:paraId="326456D2" w14:textId="6283A613" w:rsidR="00394FE0" w:rsidRPr="00F63E5D" w:rsidRDefault="00394FE0" w:rsidP="00152EC1">
      <w:pPr>
        <w:pBdr>
          <w:top w:val="nil"/>
          <w:left w:val="nil"/>
          <w:bottom w:val="nil"/>
          <w:right w:val="nil"/>
          <w:between w:val="nil"/>
        </w:pBdr>
        <w:spacing w:after="0"/>
        <w:rPr>
          <w:color w:val="000000"/>
          <w:sz w:val="18"/>
          <w:szCs w:val="18"/>
          <w:lang w:val="en-US"/>
        </w:rPr>
      </w:pPr>
      <w:r w:rsidRPr="00F63E5D">
        <w:rPr>
          <w:sz w:val="18"/>
          <w:szCs w:val="18"/>
          <w:vertAlign w:val="superscript"/>
        </w:rPr>
        <w:footnoteRef/>
      </w:r>
      <w:r w:rsidRPr="00F63E5D">
        <w:rPr>
          <w:color w:val="000000"/>
          <w:sz w:val="18"/>
          <w:szCs w:val="18"/>
        </w:rPr>
        <w:t>https</w:t>
      </w:r>
      <w:r w:rsidRPr="00F63E5D">
        <w:rPr>
          <w:color w:val="000000"/>
          <w:sz w:val="18"/>
          <w:szCs w:val="18"/>
          <w:lang w:val="en-US"/>
        </w:rPr>
        <w:t>://</w:t>
      </w:r>
      <w:r w:rsidRPr="00F63E5D">
        <w:rPr>
          <w:color w:val="000000"/>
          <w:sz w:val="18"/>
          <w:szCs w:val="18"/>
        </w:rPr>
        <w:t>www</w:t>
      </w:r>
      <w:r w:rsidRPr="00F63E5D">
        <w:rPr>
          <w:color w:val="000000"/>
          <w:sz w:val="18"/>
          <w:szCs w:val="18"/>
          <w:lang w:val="en-US"/>
        </w:rPr>
        <w:t>.</w:t>
      </w:r>
      <w:proofErr w:type="spellStart"/>
      <w:r w:rsidRPr="00F63E5D">
        <w:rPr>
          <w:color w:val="000000"/>
          <w:sz w:val="18"/>
          <w:szCs w:val="18"/>
        </w:rPr>
        <w:t>eett</w:t>
      </w:r>
      <w:proofErr w:type="spellEnd"/>
      <w:r w:rsidRPr="00F63E5D">
        <w:rPr>
          <w:color w:val="000000"/>
          <w:sz w:val="18"/>
          <w:szCs w:val="18"/>
          <w:lang w:val="en-US"/>
        </w:rPr>
        <w:t>.</w:t>
      </w:r>
      <w:r w:rsidRPr="00F63E5D">
        <w:rPr>
          <w:color w:val="000000"/>
          <w:sz w:val="18"/>
          <w:szCs w:val="18"/>
        </w:rPr>
        <w:t>gr</w:t>
      </w:r>
      <w:r w:rsidRPr="00F63E5D">
        <w:rPr>
          <w:color w:val="000000"/>
          <w:sz w:val="18"/>
          <w:szCs w:val="18"/>
          <w:lang w:val="en-US"/>
        </w:rPr>
        <w:t>/</w:t>
      </w:r>
      <w:proofErr w:type="spellStart"/>
      <w:r w:rsidRPr="00F63E5D">
        <w:rPr>
          <w:color w:val="000000"/>
          <w:sz w:val="18"/>
          <w:szCs w:val="18"/>
        </w:rPr>
        <w:t>opencms</w:t>
      </w:r>
      <w:proofErr w:type="spellEnd"/>
      <w:r w:rsidRPr="00F63E5D">
        <w:rPr>
          <w:color w:val="000000"/>
          <w:sz w:val="18"/>
          <w:szCs w:val="18"/>
          <w:lang w:val="en-US"/>
        </w:rPr>
        <w:t>/</w:t>
      </w:r>
      <w:r w:rsidRPr="00F63E5D">
        <w:rPr>
          <w:color w:val="000000"/>
          <w:sz w:val="18"/>
          <w:szCs w:val="18"/>
        </w:rPr>
        <w:t>export</w:t>
      </w:r>
      <w:r w:rsidRPr="00F63E5D">
        <w:rPr>
          <w:color w:val="000000"/>
          <w:sz w:val="18"/>
          <w:szCs w:val="18"/>
          <w:lang w:val="en-US"/>
        </w:rPr>
        <w:t>/</w:t>
      </w:r>
      <w:r w:rsidRPr="00F63E5D">
        <w:rPr>
          <w:color w:val="000000"/>
          <w:sz w:val="18"/>
          <w:szCs w:val="18"/>
        </w:rPr>
        <w:t>sites</w:t>
      </w:r>
      <w:r w:rsidRPr="00F63E5D">
        <w:rPr>
          <w:color w:val="000000"/>
          <w:sz w:val="18"/>
          <w:szCs w:val="18"/>
          <w:lang w:val="en-US"/>
        </w:rPr>
        <w:t>/</w:t>
      </w:r>
      <w:r w:rsidRPr="00F63E5D">
        <w:rPr>
          <w:color w:val="000000"/>
          <w:sz w:val="18"/>
          <w:szCs w:val="18"/>
        </w:rPr>
        <w:t>default</w:t>
      </w:r>
      <w:r w:rsidRPr="00F63E5D">
        <w:rPr>
          <w:color w:val="000000"/>
          <w:sz w:val="18"/>
          <w:szCs w:val="18"/>
          <w:lang w:val="en-US"/>
        </w:rPr>
        <w:t>/</w:t>
      </w:r>
      <w:r w:rsidRPr="00F63E5D">
        <w:rPr>
          <w:color w:val="000000"/>
          <w:sz w:val="18"/>
          <w:szCs w:val="18"/>
        </w:rPr>
        <w:t>admin</w:t>
      </w:r>
      <w:r w:rsidRPr="00F63E5D">
        <w:rPr>
          <w:color w:val="000000"/>
          <w:sz w:val="18"/>
          <w:szCs w:val="18"/>
          <w:lang w:val="en-US"/>
        </w:rPr>
        <w:t>/</w:t>
      </w:r>
      <w:r w:rsidRPr="00F63E5D">
        <w:rPr>
          <w:color w:val="000000"/>
          <w:sz w:val="18"/>
          <w:szCs w:val="18"/>
        </w:rPr>
        <w:t>downloads</w:t>
      </w:r>
      <w:r w:rsidRPr="00F63E5D">
        <w:rPr>
          <w:color w:val="000000"/>
          <w:sz w:val="18"/>
          <w:szCs w:val="18"/>
          <w:lang w:val="en-US"/>
        </w:rPr>
        <w:t>/</w:t>
      </w:r>
      <w:proofErr w:type="spellStart"/>
      <w:r w:rsidRPr="00F63E5D">
        <w:rPr>
          <w:color w:val="000000"/>
          <w:sz w:val="18"/>
          <w:szCs w:val="18"/>
        </w:rPr>
        <w:t>telec</w:t>
      </w:r>
      <w:proofErr w:type="spellEnd"/>
      <w:r w:rsidRPr="00F63E5D">
        <w:rPr>
          <w:color w:val="000000"/>
          <w:sz w:val="18"/>
          <w:szCs w:val="18"/>
          <w:lang w:val="en-US"/>
        </w:rPr>
        <w:t>/</w:t>
      </w:r>
      <w:proofErr w:type="spellStart"/>
      <w:r w:rsidRPr="00F63E5D">
        <w:rPr>
          <w:color w:val="000000"/>
          <w:sz w:val="18"/>
          <w:szCs w:val="18"/>
        </w:rPr>
        <w:t>apofaseis</w:t>
      </w:r>
      <w:proofErr w:type="spellEnd"/>
      <w:r w:rsidRPr="00F63E5D">
        <w:rPr>
          <w:color w:val="000000"/>
          <w:sz w:val="18"/>
          <w:szCs w:val="18"/>
          <w:lang w:val="en-US"/>
        </w:rPr>
        <w:t>_</w:t>
      </w:r>
      <w:proofErr w:type="spellStart"/>
      <w:r w:rsidRPr="00F63E5D">
        <w:rPr>
          <w:color w:val="000000"/>
          <w:sz w:val="18"/>
          <w:szCs w:val="18"/>
        </w:rPr>
        <w:t>eett</w:t>
      </w:r>
      <w:proofErr w:type="spellEnd"/>
      <w:r w:rsidRPr="00F63E5D">
        <w:rPr>
          <w:color w:val="000000"/>
          <w:sz w:val="18"/>
          <w:szCs w:val="18"/>
          <w:lang w:val="en-US"/>
        </w:rPr>
        <w:t>/</w:t>
      </w:r>
      <w:proofErr w:type="spellStart"/>
      <w:r w:rsidRPr="00F63E5D">
        <w:rPr>
          <w:color w:val="000000"/>
          <w:sz w:val="18"/>
          <w:szCs w:val="18"/>
        </w:rPr>
        <w:t>kanonistikes</w:t>
      </w:r>
      <w:proofErr w:type="spellEnd"/>
      <w:r w:rsidRPr="00F63E5D">
        <w:rPr>
          <w:color w:val="000000"/>
          <w:sz w:val="18"/>
          <w:szCs w:val="18"/>
          <w:lang w:val="en-US"/>
        </w:rPr>
        <w:t>_</w:t>
      </w:r>
      <w:proofErr w:type="spellStart"/>
      <w:r w:rsidRPr="00F63E5D">
        <w:rPr>
          <w:color w:val="000000"/>
          <w:sz w:val="18"/>
          <w:szCs w:val="18"/>
        </w:rPr>
        <w:t>apofaseis</w:t>
      </w:r>
      <w:proofErr w:type="spellEnd"/>
      <w:r w:rsidRPr="00F63E5D">
        <w:rPr>
          <w:color w:val="000000"/>
          <w:sz w:val="18"/>
          <w:szCs w:val="18"/>
          <w:lang w:val="en-US"/>
        </w:rPr>
        <w:t>_</w:t>
      </w:r>
      <w:proofErr w:type="spellStart"/>
      <w:r w:rsidRPr="00F63E5D">
        <w:rPr>
          <w:color w:val="000000"/>
          <w:sz w:val="18"/>
          <w:szCs w:val="18"/>
        </w:rPr>
        <w:t>eett</w:t>
      </w:r>
      <w:proofErr w:type="spellEnd"/>
      <w:r w:rsidRPr="00F63E5D">
        <w:rPr>
          <w:color w:val="000000"/>
          <w:sz w:val="18"/>
          <w:szCs w:val="18"/>
          <w:lang w:val="en-US"/>
        </w:rPr>
        <w:t>/</w:t>
      </w:r>
      <w:r w:rsidRPr="00F63E5D">
        <w:rPr>
          <w:color w:val="000000"/>
          <w:sz w:val="18"/>
          <w:szCs w:val="18"/>
        </w:rPr>
        <w:t>AP</w:t>
      </w:r>
      <w:r w:rsidRPr="00F63E5D">
        <w:rPr>
          <w:color w:val="000000"/>
          <w:sz w:val="18"/>
          <w:szCs w:val="18"/>
          <w:lang w:val="en-US"/>
        </w:rPr>
        <w:t>1051-009.</w:t>
      </w:r>
      <w:r w:rsidRPr="00F63E5D">
        <w:rPr>
          <w:color w:val="000000"/>
          <w:sz w:val="18"/>
          <w:szCs w:val="18"/>
        </w:rPr>
        <w:t>pdf</w:t>
      </w:r>
    </w:p>
  </w:footnote>
  <w:footnote w:id="34">
    <w:p w14:paraId="435F2EAF" w14:textId="0DB87B49" w:rsidR="00D90DFC" w:rsidRPr="00F63E5D" w:rsidRDefault="00D90DFC">
      <w:pPr>
        <w:pStyle w:val="FootnoteText"/>
        <w:rPr>
          <w:szCs w:val="18"/>
          <w:lang w:val="el-GR"/>
        </w:rPr>
      </w:pPr>
      <w:r w:rsidRPr="00F63E5D">
        <w:rPr>
          <w:rStyle w:val="FootnoteReference"/>
          <w:szCs w:val="18"/>
        </w:rPr>
        <w:footnoteRef/>
      </w:r>
      <w:r w:rsidRPr="00F63E5D">
        <w:rPr>
          <w:szCs w:val="18"/>
          <w:lang w:val="el-GR"/>
        </w:rPr>
        <w:t xml:space="preserve"> ΦΕΚ Β 6155/05.12.2022 (https://www.et.gr/api/DownloadFeksApi/?fek_pdf=20220206155)</w:t>
      </w:r>
    </w:p>
  </w:footnote>
  <w:footnote w:id="35">
    <w:p w14:paraId="62A2BF72" w14:textId="77777777" w:rsidR="00394FE0" w:rsidRPr="00EE7F42" w:rsidRDefault="00394FE0" w:rsidP="006E4901">
      <w:pPr>
        <w:pStyle w:val="FootnoteText"/>
        <w:rPr>
          <w:lang w:val="en-US"/>
        </w:rPr>
      </w:pPr>
      <w:r>
        <w:rPr>
          <w:rStyle w:val="FootnoteReference"/>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7ED7" w14:textId="77777777" w:rsidR="00394FE0" w:rsidRPr="00A05D2C" w:rsidRDefault="00394FE0" w:rsidP="00A05D2C">
    <w:pPr>
      <w:pStyle w:val="Header"/>
      <w:pBdr>
        <w:bottom w:val="single" w:sz="4" w:space="1" w:color="auto"/>
      </w:pBdr>
      <w:rPr>
        <w:i/>
        <w:sz w:val="20"/>
        <w:lang w:val="el-GR"/>
      </w:rPr>
    </w:pPr>
    <w:r w:rsidRPr="00C82832">
      <w:rPr>
        <w:i/>
        <w:iCs/>
        <w:sz w:val="20"/>
        <w:lang w:val="el-GR"/>
      </w:rPr>
      <w:t xml:space="preserve">Διακήρυξη Ηλεκτρονικού Ανοικτού </w:t>
    </w:r>
    <w:r w:rsidRPr="002B4231">
      <w:rPr>
        <w:i/>
        <w:iCs/>
        <w:sz w:val="20"/>
        <w:lang w:val="el-GR"/>
      </w:rPr>
      <w:t xml:space="preserve">Κάτω </w:t>
    </w:r>
    <w:r w:rsidRPr="00C82832">
      <w:rPr>
        <w:i/>
        <w:iCs/>
        <w:sz w:val="20"/>
        <w:lang w:val="el-GR"/>
      </w:rPr>
      <w:t xml:space="preserve"> των Ορίων Διαγωνισμού για το Έργο «</w:t>
    </w:r>
    <w:r w:rsidRPr="00CC2035">
      <w:rPr>
        <w:i/>
        <w:iCs/>
        <w:sz w:val="20"/>
        <w:lang w:val="el-GR"/>
      </w:rPr>
      <w:t xml:space="preserve">Βελτιστοποίηση του χάρτη ψηφιακής </w:t>
    </w:r>
    <w:proofErr w:type="spellStart"/>
    <w:r w:rsidRPr="00CC2035">
      <w:rPr>
        <w:i/>
        <w:iCs/>
        <w:sz w:val="20"/>
        <w:lang w:val="el-GR"/>
      </w:rPr>
      <w:t>ευρυεκπομπής</w:t>
    </w:r>
    <w:proofErr w:type="spellEnd"/>
    <w:r w:rsidRPr="00CC2035">
      <w:rPr>
        <w:i/>
        <w:iCs/>
        <w:sz w:val="20"/>
        <w:lang w:val="el-GR"/>
      </w:rPr>
      <w:t xml:space="preserve">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D05628" w:rsidRPr="00BC235C" w14:paraId="3B47F30F" w14:textId="77777777" w:rsidTr="00236E9A">
      <w:trPr>
        <w:trHeight w:val="417"/>
      </w:trPr>
      <w:tc>
        <w:tcPr>
          <w:tcW w:w="2869" w:type="dxa"/>
          <w:vMerge w:val="restart"/>
          <w:tcBorders>
            <w:top w:val="nil"/>
            <w:left w:val="nil"/>
            <w:bottom w:val="nil"/>
            <w:right w:val="nil"/>
          </w:tcBorders>
          <w:shd w:val="clear" w:color="auto" w:fill="auto"/>
        </w:tcPr>
        <w:p w14:paraId="3B206E84" w14:textId="77777777" w:rsidR="00D05628" w:rsidRPr="00FC0EB4" w:rsidRDefault="00D05628" w:rsidP="00D05628">
          <w:pPr>
            <w:spacing w:after="0"/>
            <w:ind w:right="-442"/>
            <w:jc w:val="left"/>
            <w:rPr>
              <w:b/>
              <w:lang w:val="en-US"/>
            </w:rPr>
          </w:pPr>
          <w:r>
            <w:rPr>
              <w:noProof/>
              <w:lang w:val="el-GR" w:eastAsia="el-GR"/>
            </w:rPr>
            <w:drawing>
              <wp:inline distT="0" distB="0" distL="0" distR="0" wp14:anchorId="1A0E78B0" wp14:editId="3838BAB3">
                <wp:extent cx="1762085" cy="543281"/>
                <wp:effectExtent l="0" t="0" r="0" b="9169"/>
                <wp:docPr id="1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663C885B" w14:textId="77777777" w:rsidR="00D05628" w:rsidRPr="00C82832" w:rsidRDefault="00D05628" w:rsidP="00D05628">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D05628" w:rsidRPr="00FC0EB4" w14:paraId="0A519A6B" w14:textId="77777777" w:rsidTr="00236E9A">
      <w:tc>
        <w:tcPr>
          <w:tcW w:w="2869" w:type="dxa"/>
          <w:vMerge/>
          <w:tcBorders>
            <w:left w:val="nil"/>
            <w:bottom w:val="nil"/>
            <w:right w:val="nil"/>
          </w:tcBorders>
          <w:shd w:val="clear" w:color="auto" w:fill="auto"/>
        </w:tcPr>
        <w:p w14:paraId="524464C8" w14:textId="77777777" w:rsidR="00D05628" w:rsidRPr="00C82832" w:rsidRDefault="00D05628" w:rsidP="00D05628">
          <w:pPr>
            <w:spacing w:after="0"/>
            <w:ind w:right="-442"/>
            <w:jc w:val="left"/>
            <w:rPr>
              <w:b/>
              <w:lang w:val="el-GR"/>
            </w:rPr>
          </w:pPr>
        </w:p>
      </w:tc>
      <w:tc>
        <w:tcPr>
          <w:tcW w:w="6661" w:type="dxa"/>
          <w:tcBorders>
            <w:left w:val="nil"/>
            <w:bottom w:val="nil"/>
            <w:right w:val="nil"/>
          </w:tcBorders>
          <w:shd w:val="clear" w:color="auto" w:fill="auto"/>
          <w:vAlign w:val="center"/>
        </w:tcPr>
        <w:p w14:paraId="24DB40CC" w14:textId="77777777" w:rsidR="00D05628" w:rsidRPr="00FC0EB4" w:rsidRDefault="00D05628" w:rsidP="00D05628">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D05628" w:rsidRPr="00BC235C" w14:paraId="71A31FF9" w14:textId="77777777" w:rsidTr="00236E9A">
      <w:trPr>
        <w:trHeight w:val="58"/>
      </w:trPr>
      <w:tc>
        <w:tcPr>
          <w:tcW w:w="2869" w:type="dxa"/>
          <w:vMerge/>
          <w:tcBorders>
            <w:left w:val="nil"/>
            <w:bottom w:val="nil"/>
            <w:right w:val="nil"/>
          </w:tcBorders>
          <w:shd w:val="clear" w:color="auto" w:fill="auto"/>
        </w:tcPr>
        <w:p w14:paraId="779DB935" w14:textId="77777777" w:rsidR="00D05628" w:rsidRPr="00FC0EB4" w:rsidRDefault="00D05628" w:rsidP="00D05628">
          <w:pPr>
            <w:spacing w:after="0"/>
            <w:ind w:right="-442"/>
            <w:jc w:val="left"/>
            <w:rPr>
              <w:b/>
              <w:lang w:val="en-US"/>
            </w:rPr>
          </w:pPr>
        </w:p>
      </w:tc>
      <w:tc>
        <w:tcPr>
          <w:tcW w:w="6661" w:type="dxa"/>
          <w:tcBorders>
            <w:top w:val="nil"/>
            <w:left w:val="nil"/>
            <w:bottom w:val="nil"/>
            <w:right w:val="nil"/>
          </w:tcBorders>
          <w:shd w:val="clear" w:color="auto" w:fill="auto"/>
        </w:tcPr>
        <w:p w14:paraId="78D72B40" w14:textId="77777777" w:rsidR="00D05628" w:rsidRPr="00C82832" w:rsidRDefault="00D05628" w:rsidP="00D05628">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4D8822CC" w14:textId="77777777" w:rsidR="00394FE0" w:rsidRPr="00BD3CC3" w:rsidRDefault="00394FE0" w:rsidP="00BD3CC3">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4541" w14:textId="35749045" w:rsidR="00394FE0" w:rsidRPr="00C82832" w:rsidRDefault="00394FE0" w:rsidP="00A73BD3">
    <w:pPr>
      <w:pStyle w:val="Header"/>
      <w:pBdr>
        <w:bottom w:val="single" w:sz="4" w:space="1" w:color="auto"/>
      </w:pBdr>
      <w:rPr>
        <w:i/>
        <w:iCs/>
        <w:sz w:val="20"/>
        <w:lang w:val="el-GR"/>
      </w:rPr>
    </w:pPr>
    <w:r w:rsidRPr="006E6191">
      <w:rPr>
        <w:i/>
        <w:iCs/>
        <w:sz w:val="20"/>
        <w:lang w:val="el-GR"/>
      </w:rPr>
      <w:t xml:space="preserve">Διακήρυξη Ηλεκτρονικού </w:t>
    </w:r>
    <w:r w:rsidRPr="00992F14">
      <w:rPr>
        <w:i/>
        <w:iCs/>
        <w:sz w:val="20"/>
        <w:lang w:val="el-GR"/>
      </w:rPr>
      <w:t xml:space="preserve">Ανοικτού  </w:t>
    </w:r>
    <w:r w:rsidRPr="00A05D2C">
      <w:rPr>
        <w:i/>
        <w:sz w:val="20"/>
        <w:lang w:val="el-GR"/>
      </w:rPr>
      <w:t xml:space="preserve">Κάτω </w:t>
    </w:r>
    <w:r w:rsidRPr="00992F14">
      <w:rPr>
        <w:i/>
        <w:iCs/>
        <w:sz w:val="20"/>
        <w:lang w:val="el-GR"/>
      </w:rPr>
      <w:t>των</w:t>
    </w:r>
    <w:r w:rsidRPr="006E6191">
      <w:rPr>
        <w:i/>
        <w:iCs/>
        <w:sz w:val="20"/>
        <w:lang w:val="el-GR"/>
      </w:rPr>
      <w:t xml:space="preserve"> Ορίων Διαγωνισμού για το Έργο «</w:t>
    </w:r>
    <w:r w:rsidRPr="00A70E90">
      <w:rPr>
        <w:i/>
        <w:iCs/>
        <w:sz w:val="20"/>
        <w:lang w:val="el-GR"/>
      </w:rPr>
      <w:t>Μελέτη χάραξης στρατηγικής για τον σταδιακό παροπλισμό του δικτύου χαλκού (</w:t>
    </w:r>
    <w:proofErr w:type="spellStart"/>
    <w:r w:rsidRPr="00A70E90">
      <w:rPr>
        <w:i/>
        <w:iCs/>
        <w:sz w:val="20"/>
        <w:lang w:val="el-GR"/>
      </w:rPr>
      <w:t>copper</w:t>
    </w:r>
    <w:proofErr w:type="spellEnd"/>
    <w:r w:rsidRPr="00A70E90">
      <w:rPr>
        <w:i/>
        <w:iCs/>
        <w:sz w:val="20"/>
        <w:lang w:val="el-GR"/>
      </w:rPr>
      <w:t xml:space="preserve"> </w:t>
    </w:r>
    <w:proofErr w:type="spellStart"/>
    <w:r w:rsidRPr="00A70E90">
      <w:rPr>
        <w:i/>
        <w:iCs/>
        <w:sz w:val="20"/>
        <w:lang w:val="el-GR"/>
      </w:rPr>
      <w:t>switch-off</w:t>
    </w:r>
    <w:proofErr w:type="spellEnd"/>
    <w:r w:rsidRPr="00A70E90">
      <w:rPr>
        <w:i/>
        <w:iCs/>
        <w:sz w:val="20"/>
        <w:lang w:val="el-GR"/>
      </w:rPr>
      <w:t>)</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DEC97" w14:textId="61DDB8FA" w:rsidR="00394FE0" w:rsidRPr="00C82832" w:rsidRDefault="00EE28C3" w:rsidP="00EE28C3">
    <w:pPr>
      <w:pStyle w:val="Header"/>
      <w:pBdr>
        <w:bottom w:val="single" w:sz="4" w:space="1" w:color="auto"/>
      </w:pBdr>
      <w:rPr>
        <w:i/>
        <w:iCs/>
        <w:sz w:val="20"/>
        <w:lang w:val="el-GR"/>
      </w:rPr>
    </w:pPr>
    <w:r w:rsidRPr="006E6191">
      <w:rPr>
        <w:i/>
        <w:iCs/>
        <w:sz w:val="20"/>
        <w:lang w:val="el-GR"/>
      </w:rPr>
      <w:t xml:space="preserve">Διακήρυξη Ηλεκτρονικού </w:t>
    </w:r>
    <w:r w:rsidRPr="00992F14">
      <w:rPr>
        <w:i/>
        <w:iCs/>
        <w:sz w:val="20"/>
        <w:lang w:val="el-GR"/>
      </w:rPr>
      <w:t xml:space="preserve">Ανοικτού  </w:t>
    </w:r>
    <w:r w:rsidRPr="00A05D2C">
      <w:rPr>
        <w:i/>
        <w:sz w:val="20"/>
        <w:lang w:val="el-GR"/>
      </w:rPr>
      <w:t xml:space="preserve">Κάτω </w:t>
    </w:r>
    <w:r w:rsidRPr="00992F14">
      <w:rPr>
        <w:i/>
        <w:iCs/>
        <w:sz w:val="20"/>
        <w:lang w:val="el-GR"/>
      </w:rPr>
      <w:t>των</w:t>
    </w:r>
    <w:r w:rsidRPr="006E6191">
      <w:rPr>
        <w:i/>
        <w:iCs/>
        <w:sz w:val="20"/>
        <w:lang w:val="el-GR"/>
      </w:rPr>
      <w:t xml:space="preserve"> Ορίων Διαγωνισμού για το Έργο «</w:t>
    </w:r>
    <w:r w:rsidRPr="00A70E90">
      <w:rPr>
        <w:i/>
        <w:iCs/>
        <w:sz w:val="20"/>
        <w:lang w:val="el-GR"/>
      </w:rPr>
      <w:t xml:space="preserve">Μελέτη χάραξης στρατηγικής για τον σταδιακό παροπλισμό του δικτύου χαλκού (Copper </w:t>
    </w:r>
    <w:proofErr w:type="spellStart"/>
    <w:r w:rsidRPr="00A70E90">
      <w:rPr>
        <w:i/>
        <w:iCs/>
        <w:sz w:val="20"/>
        <w:lang w:val="el-GR"/>
      </w:rPr>
      <w:t>switch-off</w:t>
    </w:r>
    <w:proofErr w:type="spellEnd"/>
    <w:r w:rsidRPr="00A70E90">
      <w:rPr>
        <w:i/>
        <w:iCs/>
        <w:sz w:val="20"/>
        <w:lang w:val="el-GR"/>
      </w:rPr>
      <w:t>)</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305E2" w14:textId="77777777" w:rsidR="00BD3CC3" w:rsidRPr="00C82832" w:rsidRDefault="00BD3CC3" w:rsidP="00BD3CC3">
    <w:pPr>
      <w:pStyle w:val="Header"/>
      <w:pBdr>
        <w:bottom w:val="single" w:sz="4" w:space="1" w:color="auto"/>
      </w:pBdr>
      <w:rPr>
        <w:i/>
        <w:iCs/>
        <w:sz w:val="20"/>
        <w:lang w:val="el-GR"/>
      </w:rPr>
    </w:pPr>
    <w:r w:rsidRPr="006E6191">
      <w:rPr>
        <w:i/>
        <w:iCs/>
        <w:sz w:val="20"/>
        <w:lang w:val="el-GR"/>
      </w:rPr>
      <w:t xml:space="preserve">Διακήρυξη Ηλεκτρονικού </w:t>
    </w:r>
    <w:r w:rsidRPr="00992F14">
      <w:rPr>
        <w:i/>
        <w:iCs/>
        <w:sz w:val="20"/>
        <w:lang w:val="el-GR"/>
      </w:rPr>
      <w:t xml:space="preserve">Ανοικτού  </w:t>
    </w:r>
    <w:r w:rsidRPr="00A05D2C">
      <w:rPr>
        <w:i/>
        <w:sz w:val="20"/>
        <w:lang w:val="el-GR"/>
      </w:rPr>
      <w:t xml:space="preserve">Κάτω </w:t>
    </w:r>
    <w:r w:rsidRPr="00992F14">
      <w:rPr>
        <w:i/>
        <w:iCs/>
        <w:sz w:val="20"/>
        <w:lang w:val="el-GR"/>
      </w:rPr>
      <w:t>των</w:t>
    </w:r>
    <w:r w:rsidRPr="006E6191">
      <w:rPr>
        <w:i/>
        <w:iCs/>
        <w:sz w:val="20"/>
        <w:lang w:val="el-GR"/>
      </w:rPr>
      <w:t xml:space="preserve"> Ορίων Διαγωνισμού για το Έργο «</w:t>
    </w:r>
    <w:r w:rsidRPr="00A70E90">
      <w:rPr>
        <w:i/>
        <w:iCs/>
        <w:sz w:val="20"/>
        <w:lang w:val="el-GR"/>
      </w:rPr>
      <w:t>Μελέτη χάραξης στρατηγικής για τον σταδιακό παροπλισμό του δικτύου χαλκού (</w:t>
    </w:r>
    <w:proofErr w:type="spellStart"/>
    <w:r w:rsidRPr="00A70E90">
      <w:rPr>
        <w:i/>
        <w:iCs/>
        <w:sz w:val="20"/>
        <w:lang w:val="el-GR"/>
      </w:rPr>
      <w:t>copper</w:t>
    </w:r>
    <w:proofErr w:type="spellEnd"/>
    <w:r w:rsidRPr="00A70E90">
      <w:rPr>
        <w:i/>
        <w:iCs/>
        <w:sz w:val="20"/>
        <w:lang w:val="el-GR"/>
      </w:rPr>
      <w:t xml:space="preserve"> </w:t>
    </w:r>
    <w:proofErr w:type="spellStart"/>
    <w:r w:rsidRPr="00A70E90">
      <w:rPr>
        <w:i/>
        <w:iCs/>
        <w:sz w:val="20"/>
        <w:lang w:val="el-GR"/>
      </w:rPr>
      <w:t>switch-off</w:t>
    </w:r>
    <w:proofErr w:type="spellEnd"/>
    <w:r w:rsidRPr="00A70E90">
      <w:rPr>
        <w:i/>
        <w:iCs/>
        <w:sz w:val="20"/>
        <w:lang w:val="el-GR"/>
      </w:rPr>
      <w:t>)</w:t>
    </w:r>
    <w:r w:rsidRPr="006E6191">
      <w:rPr>
        <w:i/>
        <w:iCs/>
        <w:sz w:val="20"/>
        <w:lang w:val="el-GR"/>
      </w:rPr>
      <w:t>»</w:t>
    </w:r>
  </w:p>
  <w:p w14:paraId="6AD90D4A" w14:textId="3DFB373D" w:rsidR="00394FE0" w:rsidRPr="00BD3CC3" w:rsidRDefault="00394FE0" w:rsidP="00BD3CC3">
    <w:pPr>
      <w:pStyle w:val="Header"/>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3311" w14:textId="77777777" w:rsidR="00BD3CC3" w:rsidRPr="00C82832" w:rsidRDefault="00BD3CC3" w:rsidP="00BD3CC3">
    <w:pPr>
      <w:pStyle w:val="Header"/>
      <w:pBdr>
        <w:bottom w:val="single" w:sz="4" w:space="1" w:color="auto"/>
      </w:pBdr>
      <w:rPr>
        <w:i/>
        <w:iCs/>
        <w:sz w:val="20"/>
        <w:lang w:val="el-GR"/>
      </w:rPr>
    </w:pPr>
    <w:r w:rsidRPr="006E6191">
      <w:rPr>
        <w:i/>
        <w:iCs/>
        <w:sz w:val="20"/>
        <w:lang w:val="el-GR"/>
      </w:rPr>
      <w:t xml:space="preserve">Διακήρυξη Ηλεκτρονικού </w:t>
    </w:r>
    <w:r w:rsidRPr="00992F14">
      <w:rPr>
        <w:i/>
        <w:iCs/>
        <w:sz w:val="20"/>
        <w:lang w:val="el-GR"/>
      </w:rPr>
      <w:t xml:space="preserve">Ανοικτού  </w:t>
    </w:r>
    <w:r w:rsidRPr="00A05D2C">
      <w:rPr>
        <w:i/>
        <w:sz w:val="20"/>
        <w:lang w:val="el-GR"/>
      </w:rPr>
      <w:t xml:space="preserve">Κάτω </w:t>
    </w:r>
    <w:r w:rsidRPr="00992F14">
      <w:rPr>
        <w:i/>
        <w:iCs/>
        <w:sz w:val="20"/>
        <w:lang w:val="el-GR"/>
      </w:rPr>
      <w:t>των</w:t>
    </w:r>
    <w:r w:rsidRPr="006E6191">
      <w:rPr>
        <w:i/>
        <w:iCs/>
        <w:sz w:val="20"/>
        <w:lang w:val="el-GR"/>
      </w:rPr>
      <w:t xml:space="preserve"> Ορίων Διαγωνισμού για το Έργο «</w:t>
    </w:r>
    <w:r w:rsidRPr="00A70E90">
      <w:rPr>
        <w:i/>
        <w:iCs/>
        <w:sz w:val="20"/>
        <w:lang w:val="el-GR"/>
      </w:rPr>
      <w:t>Μελέτη χάραξης στρατηγικής για τον σταδιακό παροπλισμό του δικτύου χαλκού (</w:t>
    </w:r>
    <w:proofErr w:type="spellStart"/>
    <w:r w:rsidRPr="00A70E90">
      <w:rPr>
        <w:i/>
        <w:iCs/>
        <w:sz w:val="20"/>
        <w:lang w:val="el-GR"/>
      </w:rPr>
      <w:t>copper</w:t>
    </w:r>
    <w:proofErr w:type="spellEnd"/>
    <w:r w:rsidRPr="00A70E90">
      <w:rPr>
        <w:i/>
        <w:iCs/>
        <w:sz w:val="20"/>
        <w:lang w:val="el-GR"/>
      </w:rPr>
      <w:t xml:space="preserve"> </w:t>
    </w:r>
    <w:proofErr w:type="spellStart"/>
    <w:r w:rsidRPr="00A70E90">
      <w:rPr>
        <w:i/>
        <w:iCs/>
        <w:sz w:val="20"/>
        <w:lang w:val="el-GR"/>
      </w:rPr>
      <w:t>switch-off</w:t>
    </w:r>
    <w:proofErr w:type="spellEnd"/>
    <w:r w:rsidRPr="00A70E90">
      <w:rPr>
        <w:i/>
        <w:iCs/>
        <w:sz w:val="20"/>
        <w:lang w:val="el-GR"/>
      </w:rPr>
      <w:t>)</w:t>
    </w:r>
    <w:r w:rsidRPr="006E6191">
      <w:rPr>
        <w:i/>
        <w:iCs/>
        <w:sz w:val="20"/>
        <w:lang w:val="el-GR"/>
      </w:rPr>
      <w:t>»</w:t>
    </w:r>
  </w:p>
  <w:p w14:paraId="5C166F8C" w14:textId="6285B06D" w:rsidR="00394FE0" w:rsidRPr="00BD3CC3" w:rsidRDefault="00394FE0" w:rsidP="00BD3CC3">
    <w:pPr>
      <w:pStyle w:val="Heade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ED383F"/>
    <w:multiLevelType w:val="hybridMultilevel"/>
    <w:tmpl w:val="34C8256C"/>
    <w:name w:val="WW8Num53"/>
    <w:lvl w:ilvl="0" w:tplc="C47C69B4">
      <w:start w:val="1"/>
      <w:numFmt w:val="decimal"/>
      <w:lvlText w:val="Π%1."/>
      <w:lvlJc w:val="left"/>
      <w:pPr>
        <w:tabs>
          <w:tab w:val="num" w:pos="567"/>
        </w:tabs>
        <w:ind w:left="567" w:hanging="567"/>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07BC6327"/>
    <w:multiLevelType w:val="hybridMultilevel"/>
    <w:tmpl w:val="B138284C"/>
    <w:lvl w:ilvl="0" w:tplc="C5BEA2B4">
      <w:start w:val="1"/>
      <w:numFmt w:val="decimal"/>
      <w:lvlText w:val="%1."/>
      <w:lvlJc w:val="left"/>
      <w:pPr>
        <w:ind w:left="72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67311E"/>
    <w:multiLevelType w:val="hybridMultilevel"/>
    <w:tmpl w:val="2460FEAC"/>
    <w:name w:val="WW8Num5322"/>
    <w:lvl w:ilvl="0" w:tplc="04080003">
      <w:start w:val="1"/>
      <w:numFmt w:val="bullet"/>
      <w:lvlText w:val="o"/>
      <w:lvlJc w:val="left"/>
      <w:pPr>
        <w:ind w:left="1440" w:hanging="360"/>
      </w:pPr>
      <w:rPr>
        <w:rFonts w:ascii="Courier New" w:hAnsi="Courier New" w:cs="Courier New"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12340E9D"/>
    <w:multiLevelType w:val="multilevel"/>
    <w:tmpl w:val="3334AD20"/>
    <w:numStyleLink w:val="Style4"/>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14C23AA"/>
    <w:multiLevelType w:val="hybridMultilevel"/>
    <w:tmpl w:val="38F455F6"/>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3E5637"/>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C295D55"/>
    <w:multiLevelType w:val="hybridMultilevel"/>
    <w:tmpl w:val="F050ACD8"/>
    <w:lvl w:ilvl="0" w:tplc="61F8BD6E">
      <w:start w:val="1"/>
      <w:numFmt w:val="decimal"/>
      <w:lvlText w:val="%1)"/>
      <w:lvlJc w:val="righ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CD3595E"/>
    <w:multiLevelType w:val="multilevel"/>
    <w:tmpl w:val="B136F58E"/>
    <w:lvl w:ilvl="0">
      <w:start w:val="1"/>
      <w:numFmt w:val="decimal"/>
      <w:pStyle w:val="Heading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hint="default"/>
        <w:b/>
        <w:bCs/>
      </w:rPr>
    </w:lvl>
    <w:lvl w:ilvl="2">
      <w:start w:val="1"/>
      <w:numFmt w:val="decimal"/>
      <w:pStyle w:val="Heading3"/>
      <w:lvlText w:val="%1.%2.%3"/>
      <w:lvlJc w:val="left"/>
      <w:pPr>
        <w:ind w:left="7808" w:hanging="720"/>
      </w:pPr>
      <w:rPr>
        <w:rFonts w:hint="default"/>
        <w:i w:val="0"/>
        <w:strike w:val="0"/>
        <w:color w:val="auto"/>
      </w:rPr>
    </w:lvl>
    <w:lvl w:ilvl="3">
      <w:start w:val="1"/>
      <w:numFmt w:val="decimal"/>
      <w:pStyle w:val="Heading4"/>
      <w:lvlText w:val="%1.%2.%3.%4"/>
      <w:lvlJc w:val="left"/>
      <w:pPr>
        <w:ind w:left="864" w:hanging="864"/>
      </w:pPr>
      <w:rPr>
        <w:rFonts w:ascii="Tahoma" w:hAnsi="Tahoma" w:cs="Tahoma" w:hint="default"/>
        <w:i/>
        <w:iCs/>
        <w:color w:val="000000" w:themeColor="text1"/>
      </w:rPr>
    </w:lvl>
    <w:lvl w:ilvl="4">
      <w:start w:val="1"/>
      <w:numFmt w:val="decimal"/>
      <w:pStyle w:val="Heading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337D03AA"/>
    <w:multiLevelType w:val="hybridMultilevel"/>
    <w:tmpl w:val="89A05566"/>
    <w:lvl w:ilvl="0" w:tplc="0408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30"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3F450154"/>
    <w:multiLevelType w:val="multilevel"/>
    <w:tmpl w:val="AF3E58AC"/>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3"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5" w15:restartNumberingAfterBreak="0">
    <w:nsid w:val="4C1755FF"/>
    <w:multiLevelType w:val="hybridMultilevel"/>
    <w:tmpl w:val="7846733A"/>
    <w:lvl w:ilvl="0" w:tplc="6DFCDDF4">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501B48"/>
    <w:multiLevelType w:val="hybridMultilevel"/>
    <w:tmpl w:val="90F47214"/>
    <w:name w:val="WW8Num5322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0E3567"/>
    <w:multiLevelType w:val="hybridMultilevel"/>
    <w:tmpl w:val="3FAAEBB2"/>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FE3606"/>
    <w:multiLevelType w:val="hybridMultilevel"/>
    <w:tmpl w:val="995E52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DF54396"/>
    <w:multiLevelType w:val="hybridMultilevel"/>
    <w:tmpl w:val="3FB2090E"/>
    <w:name w:val="WW8Num532"/>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0E44977"/>
    <w:multiLevelType w:val="hybridMultilevel"/>
    <w:tmpl w:val="4CC6AB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0C44F71"/>
    <w:multiLevelType w:val="hybridMultilevel"/>
    <w:tmpl w:val="DCB211CA"/>
    <w:lvl w:ilvl="0" w:tplc="B30ED796">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42327E7"/>
    <w:multiLevelType w:val="hybridMultilevel"/>
    <w:tmpl w:val="F3BC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47411757">
    <w:abstractNumId w:val="1"/>
  </w:num>
  <w:num w:numId="2" w16cid:durableId="1186284004">
    <w:abstractNumId w:val="3"/>
  </w:num>
  <w:num w:numId="3" w16cid:durableId="1676301232">
    <w:abstractNumId w:val="4"/>
  </w:num>
  <w:num w:numId="4" w16cid:durableId="1840848959">
    <w:abstractNumId w:val="8"/>
  </w:num>
  <w:num w:numId="5" w16cid:durableId="1102457431">
    <w:abstractNumId w:val="9"/>
  </w:num>
  <w:num w:numId="6" w16cid:durableId="1479959569">
    <w:abstractNumId w:val="44"/>
  </w:num>
  <w:num w:numId="7" w16cid:durableId="1520967591">
    <w:abstractNumId w:val="46"/>
  </w:num>
  <w:num w:numId="8" w16cid:durableId="84573447">
    <w:abstractNumId w:val="20"/>
  </w:num>
  <w:num w:numId="9" w16cid:durableId="26679887">
    <w:abstractNumId w:val="38"/>
  </w:num>
  <w:num w:numId="10" w16cid:durableId="154878721">
    <w:abstractNumId w:val="26"/>
  </w:num>
  <w:num w:numId="11" w16cid:durableId="248657378">
    <w:abstractNumId w:val="17"/>
  </w:num>
  <w:num w:numId="12" w16cid:durableId="1063064245">
    <w:abstractNumId w:val="43"/>
  </w:num>
  <w:num w:numId="13" w16cid:durableId="313872790">
    <w:abstractNumId w:val="48"/>
  </w:num>
  <w:num w:numId="14" w16cid:durableId="1676885414">
    <w:abstractNumId w:val="34"/>
  </w:num>
  <w:num w:numId="15" w16cid:durableId="1207639344">
    <w:abstractNumId w:val="18"/>
  </w:num>
  <w:num w:numId="16" w16cid:durableId="1544517619">
    <w:abstractNumId w:val="13"/>
  </w:num>
  <w:num w:numId="17" w16cid:durableId="212933348">
    <w:abstractNumId w:val="32"/>
  </w:num>
  <w:num w:numId="18" w16cid:durableId="650870589">
    <w:abstractNumId w:val="30"/>
  </w:num>
  <w:num w:numId="19" w16cid:durableId="24604374">
    <w:abstractNumId w:val="16"/>
  </w:num>
  <w:num w:numId="20" w16cid:durableId="20008432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6820960">
    <w:abstractNumId w:val="24"/>
  </w:num>
  <w:num w:numId="22" w16cid:durableId="586352113">
    <w:abstractNumId w:val="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342362484">
    <w:abstractNumId w:val="36"/>
  </w:num>
  <w:num w:numId="24" w16cid:durableId="2114352188">
    <w:abstractNumId w:val="21"/>
  </w:num>
  <w:num w:numId="25" w16cid:durableId="522672810">
    <w:abstractNumId w:val="29"/>
  </w:num>
  <w:num w:numId="26" w16cid:durableId="1714697846">
    <w:abstractNumId w:val="22"/>
  </w:num>
  <w:num w:numId="27" w16cid:durableId="1510289085">
    <w:abstractNumId w:val="27"/>
  </w:num>
  <w:num w:numId="28" w16cid:durableId="252785397">
    <w:abstractNumId w:val="47"/>
  </w:num>
  <w:num w:numId="29" w16cid:durableId="387532283">
    <w:abstractNumId w:val="25"/>
  </w:num>
  <w:num w:numId="30" w16cid:durableId="28919737">
    <w:abstractNumId w:val="31"/>
  </w:num>
  <w:num w:numId="31" w16cid:durableId="1880973787">
    <w:abstractNumId w:val="42"/>
  </w:num>
  <w:num w:numId="32" w16cid:durableId="1227489757">
    <w:abstractNumId w:val="35"/>
  </w:num>
  <w:num w:numId="33" w16cid:durableId="644313139">
    <w:abstractNumId w:val="45"/>
  </w:num>
  <w:num w:numId="34" w16cid:durableId="682438090">
    <w:abstractNumId w:val="39"/>
  </w:num>
  <w:num w:numId="35" w16cid:durableId="1774476626">
    <w:abstractNumId w:val="40"/>
  </w:num>
  <w:num w:numId="36" w16cid:durableId="629940133">
    <w:abstractNumId w:val="15"/>
  </w:num>
  <w:num w:numId="37" w16cid:durableId="2133591158">
    <w:abstractNumId w:val="23"/>
  </w:num>
  <w:num w:numId="38" w16cid:durableId="271985580">
    <w:abstractNumId w:val="19"/>
  </w:num>
  <w:num w:numId="39" w16cid:durableId="338123607">
    <w:abstractNumId w:val="33"/>
  </w:num>
  <w:num w:numId="40" w16cid:durableId="1785539582">
    <w:abstractNumId w:val="12"/>
  </w:num>
  <w:num w:numId="41" w16cid:durableId="784890545">
    <w:abstractNumId w:val="28"/>
  </w:num>
  <w:num w:numId="42" w16cid:durableId="120392581">
    <w:abstractNumId w:val="14"/>
  </w:num>
  <w:num w:numId="43" w16cid:durableId="1369724861">
    <w:abstractNumId w:val="26"/>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Πλούμπη Σοφία">
    <w15:presenceInfo w15:providerId="AD" w15:userId="S::sploum@ktpae.gr::98743a79-04a3-4385-bb31-79ee41f72a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765E"/>
    <w:rsid w:val="000303BF"/>
    <w:rsid w:val="00030889"/>
    <w:rsid w:val="000309DB"/>
    <w:rsid w:val="000326F6"/>
    <w:rsid w:val="00032A9F"/>
    <w:rsid w:val="00032BBA"/>
    <w:rsid w:val="0003389C"/>
    <w:rsid w:val="00033BA0"/>
    <w:rsid w:val="00034E19"/>
    <w:rsid w:val="00034FF1"/>
    <w:rsid w:val="00035295"/>
    <w:rsid w:val="00035C19"/>
    <w:rsid w:val="00036CBD"/>
    <w:rsid w:val="0003703F"/>
    <w:rsid w:val="00037B97"/>
    <w:rsid w:val="00037F57"/>
    <w:rsid w:val="00040977"/>
    <w:rsid w:val="000416F2"/>
    <w:rsid w:val="00041C07"/>
    <w:rsid w:val="00041F3E"/>
    <w:rsid w:val="00042DB8"/>
    <w:rsid w:val="00043D44"/>
    <w:rsid w:val="00043F27"/>
    <w:rsid w:val="00045383"/>
    <w:rsid w:val="00045DCF"/>
    <w:rsid w:val="00046044"/>
    <w:rsid w:val="00046293"/>
    <w:rsid w:val="0004724C"/>
    <w:rsid w:val="00047C57"/>
    <w:rsid w:val="000517E4"/>
    <w:rsid w:val="00052640"/>
    <w:rsid w:val="000527FB"/>
    <w:rsid w:val="0005488E"/>
    <w:rsid w:val="00055804"/>
    <w:rsid w:val="0005617B"/>
    <w:rsid w:val="000570C5"/>
    <w:rsid w:val="00057BBA"/>
    <w:rsid w:val="00057F4A"/>
    <w:rsid w:val="000610D4"/>
    <w:rsid w:val="00061ADD"/>
    <w:rsid w:val="00061DF4"/>
    <w:rsid w:val="000631F7"/>
    <w:rsid w:val="000650A9"/>
    <w:rsid w:val="000653F1"/>
    <w:rsid w:val="00067067"/>
    <w:rsid w:val="000674D2"/>
    <w:rsid w:val="0006771D"/>
    <w:rsid w:val="00067ED7"/>
    <w:rsid w:val="000705D7"/>
    <w:rsid w:val="000706B1"/>
    <w:rsid w:val="00070731"/>
    <w:rsid w:val="00072601"/>
    <w:rsid w:val="00073236"/>
    <w:rsid w:val="000738BC"/>
    <w:rsid w:val="0008087C"/>
    <w:rsid w:val="00080E1C"/>
    <w:rsid w:val="00084419"/>
    <w:rsid w:val="00086782"/>
    <w:rsid w:val="00087FEA"/>
    <w:rsid w:val="000916AC"/>
    <w:rsid w:val="00092ADB"/>
    <w:rsid w:val="00094D2D"/>
    <w:rsid w:val="00095840"/>
    <w:rsid w:val="0009738D"/>
    <w:rsid w:val="000A4A55"/>
    <w:rsid w:val="000A5B55"/>
    <w:rsid w:val="000A60A0"/>
    <w:rsid w:val="000A7747"/>
    <w:rsid w:val="000B187C"/>
    <w:rsid w:val="000B236D"/>
    <w:rsid w:val="000B650B"/>
    <w:rsid w:val="000B6F4E"/>
    <w:rsid w:val="000B7FA2"/>
    <w:rsid w:val="000C04E3"/>
    <w:rsid w:val="000C1AAF"/>
    <w:rsid w:val="000C4648"/>
    <w:rsid w:val="000C4B25"/>
    <w:rsid w:val="000C4F26"/>
    <w:rsid w:val="000C59AD"/>
    <w:rsid w:val="000C5D2B"/>
    <w:rsid w:val="000C6935"/>
    <w:rsid w:val="000D0530"/>
    <w:rsid w:val="000D2ED0"/>
    <w:rsid w:val="000D5FB8"/>
    <w:rsid w:val="000D65C7"/>
    <w:rsid w:val="000D6DFD"/>
    <w:rsid w:val="000D6E10"/>
    <w:rsid w:val="000D7860"/>
    <w:rsid w:val="000E04A1"/>
    <w:rsid w:val="000E0B6C"/>
    <w:rsid w:val="000E12F1"/>
    <w:rsid w:val="000E178C"/>
    <w:rsid w:val="000E1C5E"/>
    <w:rsid w:val="000E2020"/>
    <w:rsid w:val="000E23FD"/>
    <w:rsid w:val="000E2462"/>
    <w:rsid w:val="000E27C3"/>
    <w:rsid w:val="000E6B11"/>
    <w:rsid w:val="000E6DC6"/>
    <w:rsid w:val="000F0E29"/>
    <w:rsid w:val="000F1CE2"/>
    <w:rsid w:val="000F62F0"/>
    <w:rsid w:val="000F6FD9"/>
    <w:rsid w:val="000F7985"/>
    <w:rsid w:val="000F7CF2"/>
    <w:rsid w:val="00100156"/>
    <w:rsid w:val="001009E5"/>
    <w:rsid w:val="00101146"/>
    <w:rsid w:val="00103061"/>
    <w:rsid w:val="00105242"/>
    <w:rsid w:val="00105367"/>
    <w:rsid w:val="00105FBE"/>
    <w:rsid w:val="001061A0"/>
    <w:rsid w:val="00111D5A"/>
    <w:rsid w:val="00114833"/>
    <w:rsid w:val="00115643"/>
    <w:rsid w:val="001201B6"/>
    <w:rsid w:val="001202D5"/>
    <w:rsid w:val="001216C7"/>
    <w:rsid w:val="00122891"/>
    <w:rsid w:val="001253B5"/>
    <w:rsid w:val="00125BF8"/>
    <w:rsid w:val="001308CC"/>
    <w:rsid w:val="00130942"/>
    <w:rsid w:val="001312AF"/>
    <w:rsid w:val="0013350B"/>
    <w:rsid w:val="00133E0F"/>
    <w:rsid w:val="001359EF"/>
    <w:rsid w:val="00135A3A"/>
    <w:rsid w:val="00137020"/>
    <w:rsid w:val="00137A93"/>
    <w:rsid w:val="00137DAA"/>
    <w:rsid w:val="0014064C"/>
    <w:rsid w:val="00140CA7"/>
    <w:rsid w:val="00141E27"/>
    <w:rsid w:val="00143040"/>
    <w:rsid w:val="001452C0"/>
    <w:rsid w:val="00146631"/>
    <w:rsid w:val="00146A79"/>
    <w:rsid w:val="00147AA3"/>
    <w:rsid w:val="00147B71"/>
    <w:rsid w:val="00151DC8"/>
    <w:rsid w:val="00152B51"/>
    <w:rsid w:val="00152BDB"/>
    <w:rsid w:val="00152EC1"/>
    <w:rsid w:val="00153F0B"/>
    <w:rsid w:val="00154368"/>
    <w:rsid w:val="00154623"/>
    <w:rsid w:val="00154846"/>
    <w:rsid w:val="0015499C"/>
    <w:rsid w:val="00155375"/>
    <w:rsid w:val="0015675F"/>
    <w:rsid w:val="001574CD"/>
    <w:rsid w:val="00160D14"/>
    <w:rsid w:val="00160FCE"/>
    <w:rsid w:val="00163311"/>
    <w:rsid w:val="00163845"/>
    <w:rsid w:val="001649E0"/>
    <w:rsid w:val="001652F4"/>
    <w:rsid w:val="0016530B"/>
    <w:rsid w:val="00166662"/>
    <w:rsid w:val="00167F10"/>
    <w:rsid w:val="00170CA8"/>
    <w:rsid w:val="001732D9"/>
    <w:rsid w:val="00175FFA"/>
    <w:rsid w:val="00177F66"/>
    <w:rsid w:val="00177FF0"/>
    <w:rsid w:val="001811C1"/>
    <w:rsid w:val="00181C40"/>
    <w:rsid w:val="00183B78"/>
    <w:rsid w:val="00184995"/>
    <w:rsid w:val="00184C8C"/>
    <w:rsid w:val="001852F3"/>
    <w:rsid w:val="001859FA"/>
    <w:rsid w:val="00186621"/>
    <w:rsid w:val="0018672F"/>
    <w:rsid w:val="001867FF"/>
    <w:rsid w:val="001869A5"/>
    <w:rsid w:val="00186BF5"/>
    <w:rsid w:val="00187D66"/>
    <w:rsid w:val="00194C49"/>
    <w:rsid w:val="00195A7F"/>
    <w:rsid w:val="00196E2A"/>
    <w:rsid w:val="001971AE"/>
    <w:rsid w:val="001977B0"/>
    <w:rsid w:val="00197834"/>
    <w:rsid w:val="001A317F"/>
    <w:rsid w:val="001A61D3"/>
    <w:rsid w:val="001A6CEB"/>
    <w:rsid w:val="001B0443"/>
    <w:rsid w:val="001B235A"/>
    <w:rsid w:val="001B2758"/>
    <w:rsid w:val="001B41E5"/>
    <w:rsid w:val="001B5038"/>
    <w:rsid w:val="001B55ED"/>
    <w:rsid w:val="001B56F1"/>
    <w:rsid w:val="001B585C"/>
    <w:rsid w:val="001B5981"/>
    <w:rsid w:val="001B5CA2"/>
    <w:rsid w:val="001B65F9"/>
    <w:rsid w:val="001C04FD"/>
    <w:rsid w:val="001C3012"/>
    <w:rsid w:val="001C43EC"/>
    <w:rsid w:val="001C4403"/>
    <w:rsid w:val="001C44A3"/>
    <w:rsid w:val="001C6408"/>
    <w:rsid w:val="001C673F"/>
    <w:rsid w:val="001D06AA"/>
    <w:rsid w:val="001D0C1B"/>
    <w:rsid w:val="001D0D7B"/>
    <w:rsid w:val="001D0F05"/>
    <w:rsid w:val="001E0711"/>
    <w:rsid w:val="001E11F9"/>
    <w:rsid w:val="001E3887"/>
    <w:rsid w:val="001E38A4"/>
    <w:rsid w:val="001E3C20"/>
    <w:rsid w:val="001E4247"/>
    <w:rsid w:val="001E4E76"/>
    <w:rsid w:val="001E54F6"/>
    <w:rsid w:val="001E5DE0"/>
    <w:rsid w:val="001E6103"/>
    <w:rsid w:val="001E64FE"/>
    <w:rsid w:val="001E72E0"/>
    <w:rsid w:val="001F11F8"/>
    <w:rsid w:val="001F40A2"/>
    <w:rsid w:val="001F4428"/>
    <w:rsid w:val="001F455A"/>
    <w:rsid w:val="001F500A"/>
    <w:rsid w:val="001F5F4A"/>
    <w:rsid w:val="001F6354"/>
    <w:rsid w:val="00200224"/>
    <w:rsid w:val="00201A77"/>
    <w:rsid w:val="00201E03"/>
    <w:rsid w:val="00202AF8"/>
    <w:rsid w:val="00203D78"/>
    <w:rsid w:val="00204196"/>
    <w:rsid w:val="002065B0"/>
    <w:rsid w:val="00207A57"/>
    <w:rsid w:val="002124D4"/>
    <w:rsid w:val="0021350B"/>
    <w:rsid w:val="00213B08"/>
    <w:rsid w:val="002145A1"/>
    <w:rsid w:val="00214DD7"/>
    <w:rsid w:val="00215C1A"/>
    <w:rsid w:val="002165C3"/>
    <w:rsid w:val="00220C6B"/>
    <w:rsid w:val="00221291"/>
    <w:rsid w:val="0022772A"/>
    <w:rsid w:val="0022794C"/>
    <w:rsid w:val="00231358"/>
    <w:rsid w:val="002333E4"/>
    <w:rsid w:val="0023731E"/>
    <w:rsid w:val="002373E7"/>
    <w:rsid w:val="00240449"/>
    <w:rsid w:val="0024279E"/>
    <w:rsid w:val="00243C69"/>
    <w:rsid w:val="00243F84"/>
    <w:rsid w:val="0024503F"/>
    <w:rsid w:val="00245754"/>
    <w:rsid w:val="00245A20"/>
    <w:rsid w:val="00246172"/>
    <w:rsid w:val="00246973"/>
    <w:rsid w:val="0025005A"/>
    <w:rsid w:val="00250252"/>
    <w:rsid w:val="00250B80"/>
    <w:rsid w:val="00252398"/>
    <w:rsid w:val="00253F52"/>
    <w:rsid w:val="002554B6"/>
    <w:rsid w:val="00255F74"/>
    <w:rsid w:val="0025704B"/>
    <w:rsid w:val="002604B4"/>
    <w:rsid w:val="002616A3"/>
    <w:rsid w:val="00263C2C"/>
    <w:rsid w:val="00263FBB"/>
    <w:rsid w:val="002654F7"/>
    <w:rsid w:val="00265688"/>
    <w:rsid w:val="00270326"/>
    <w:rsid w:val="00272B7A"/>
    <w:rsid w:val="00272F1F"/>
    <w:rsid w:val="00272FC3"/>
    <w:rsid w:val="00274745"/>
    <w:rsid w:val="00276013"/>
    <w:rsid w:val="002768B4"/>
    <w:rsid w:val="00277F8F"/>
    <w:rsid w:val="00280B8B"/>
    <w:rsid w:val="00281EC3"/>
    <w:rsid w:val="002821D5"/>
    <w:rsid w:val="00282306"/>
    <w:rsid w:val="00282D25"/>
    <w:rsid w:val="002858E5"/>
    <w:rsid w:val="00286337"/>
    <w:rsid w:val="00286B99"/>
    <w:rsid w:val="0028724A"/>
    <w:rsid w:val="002906DD"/>
    <w:rsid w:val="00290B29"/>
    <w:rsid w:val="00290F89"/>
    <w:rsid w:val="00293FCE"/>
    <w:rsid w:val="00294393"/>
    <w:rsid w:val="0029545C"/>
    <w:rsid w:val="00295C2E"/>
    <w:rsid w:val="00295FEE"/>
    <w:rsid w:val="0029613C"/>
    <w:rsid w:val="00296F4A"/>
    <w:rsid w:val="002A0196"/>
    <w:rsid w:val="002A063D"/>
    <w:rsid w:val="002A0D47"/>
    <w:rsid w:val="002A332A"/>
    <w:rsid w:val="002A3476"/>
    <w:rsid w:val="002A3636"/>
    <w:rsid w:val="002A37B5"/>
    <w:rsid w:val="002A451B"/>
    <w:rsid w:val="002A5438"/>
    <w:rsid w:val="002A58DF"/>
    <w:rsid w:val="002A5C0B"/>
    <w:rsid w:val="002A65B3"/>
    <w:rsid w:val="002A6A72"/>
    <w:rsid w:val="002A7928"/>
    <w:rsid w:val="002A7C7B"/>
    <w:rsid w:val="002B04BB"/>
    <w:rsid w:val="002B27B4"/>
    <w:rsid w:val="002B2EA7"/>
    <w:rsid w:val="002B2F6A"/>
    <w:rsid w:val="002B33C9"/>
    <w:rsid w:val="002B38D9"/>
    <w:rsid w:val="002B4231"/>
    <w:rsid w:val="002B6EA7"/>
    <w:rsid w:val="002B7D7E"/>
    <w:rsid w:val="002C263A"/>
    <w:rsid w:val="002C42F5"/>
    <w:rsid w:val="002C4383"/>
    <w:rsid w:val="002C50EB"/>
    <w:rsid w:val="002C7E9A"/>
    <w:rsid w:val="002D0197"/>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E75CB"/>
    <w:rsid w:val="002F1231"/>
    <w:rsid w:val="002F15FA"/>
    <w:rsid w:val="002F2BED"/>
    <w:rsid w:val="002F2E92"/>
    <w:rsid w:val="002F2F48"/>
    <w:rsid w:val="002F337B"/>
    <w:rsid w:val="002F345D"/>
    <w:rsid w:val="002F5250"/>
    <w:rsid w:val="002F5759"/>
    <w:rsid w:val="002F59FE"/>
    <w:rsid w:val="002F6676"/>
    <w:rsid w:val="002F718F"/>
    <w:rsid w:val="003061E3"/>
    <w:rsid w:val="0030698C"/>
    <w:rsid w:val="00306E57"/>
    <w:rsid w:val="00307790"/>
    <w:rsid w:val="0030791E"/>
    <w:rsid w:val="00310130"/>
    <w:rsid w:val="003103DA"/>
    <w:rsid w:val="00310A95"/>
    <w:rsid w:val="0031166C"/>
    <w:rsid w:val="003120C5"/>
    <w:rsid w:val="0031232C"/>
    <w:rsid w:val="00312F18"/>
    <w:rsid w:val="00313255"/>
    <w:rsid w:val="00313E31"/>
    <w:rsid w:val="0031449B"/>
    <w:rsid w:val="00314687"/>
    <w:rsid w:val="00314AB5"/>
    <w:rsid w:val="0031527A"/>
    <w:rsid w:val="003153CD"/>
    <w:rsid w:val="0031590C"/>
    <w:rsid w:val="00317788"/>
    <w:rsid w:val="00320932"/>
    <w:rsid w:val="0032146B"/>
    <w:rsid w:val="003218ED"/>
    <w:rsid w:val="00322BC3"/>
    <w:rsid w:val="00322D7E"/>
    <w:rsid w:val="00324BD7"/>
    <w:rsid w:val="00325734"/>
    <w:rsid w:val="00325C93"/>
    <w:rsid w:val="003260E1"/>
    <w:rsid w:val="00331981"/>
    <w:rsid w:val="00332192"/>
    <w:rsid w:val="003329FF"/>
    <w:rsid w:val="00333076"/>
    <w:rsid w:val="0033462B"/>
    <w:rsid w:val="00334AD6"/>
    <w:rsid w:val="00334FCA"/>
    <w:rsid w:val="003352C8"/>
    <w:rsid w:val="003355E7"/>
    <w:rsid w:val="003366E9"/>
    <w:rsid w:val="00336E40"/>
    <w:rsid w:val="003375BA"/>
    <w:rsid w:val="00337BBE"/>
    <w:rsid w:val="00340139"/>
    <w:rsid w:val="00341581"/>
    <w:rsid w:val="0034186C"/>
    <w:rsid w:val="00341F6A"/>
    <w:rsid w:val="0034236B"/>
    <w:rsid w:val="003423F4"/>
    <w:rsid w:val="00343BB2"/>
    <w:rsid w:val="00344017"/>
    <w:rsid w:val="00344FB9"/>
    <w:rsid w:val="0034647E"/>
    <w:rsid w:val="00346EF8"/>
    <w:rsid w:val="00346EFF"/>
    <w:rsid w:val="00347430"/>
    <w:rsid w:val="00347885"/>
    <w:rsid w:val="0035130E"/>
    <w:rsid w:val="00352231"/>
    <w:rsid w:val="003528AF"/>
    <w:rsid w:val="00355E7C"/>
    <w:rsid w:val="0035781F"/>
    <w:rsid w:val="00357CEB"/>
    <w:rsid w:val="00361144"/>
    <w:rsid w:val="00363799"/>
    <w:rsid w:val="00365129"/>
    <w:rsid w:val="0036512D"/>
    <w:rsid w:val="00366319"/>
    <w:rsid w:val="003663E9"/>
    <w:rsid w:val="0036645B"/>
    <w:rsid w:val="00367AD5"/>
    <w:rsid w:val="00370D99"/>
    <w:rsid w:val="00370EB2"/>
    <w:rsid w:val="00371877"/>
    <w:rsid w:val="00372204"/>
    <w:rsid w:val="00373B83"/>
    <w:rsid w:val="003744A8"/>
    <w:rsid w:val="003750F7"/>
    <w:rsid w:val="003753F6"/>
    <w:rsid w:val="00375FD8"/>
    <w:rsid w:val="00376A3A"/>
    <w:rsid w:val="00377A13"/>
    <w:rsid w:val="00380F25"/>
    <w:rsid w:val="003822A5"/>
    <w:rsid w:val="00382A26"/>
    <w:rsid w:val="00383897"/>
    <w:rsid w:val="003844DC"/>
    <w:rsid w:val="00385477"/>
    <w:rsid w:val="003856BB"/>
    <w:rsid w:val="003859F5"/>
    <w:rsid w:val="00387954"/>
    <w:rsid w:val="00390591"/>
    <w:rsid w:val="00390733"/>
    <w:rsid w:val="0039187D"/>
    <w:rsid w:val="0039430F"/>
    <w:rsid w:val="00394FE0"/>
    <w:rsid w:val="00395A63"/>
    <w:rsid w:val="00395B4A"/>
    <w:rsid w:val="003967C9"/>
    <w:rsid w:val="003A092F"/>
    <w:rsid w:val="003A0B33"/>
    <w:rsid w:val="003A109E"/>
    <w:rsid w:val="003A206A"/>
    <w:rsid w:val="003A2636"/>
    <w:rsid w:val="003A26F1"/>
    <w:rsid w:val="003A4033"/>
    <w:rsid w:val="003A58A3"/>
    <w:rsid w:val="003A5AAC"/>
    <w:rsid w:val="003B0360"/>
    <w:rsid w:val="003B04C4"/>
    <w:rsid w:val="003B06D8"/>
    <w:rsid w:val="003B0E89"/>
    <w:rsid w:val="003B13AE"/>
    <w:rsid w:val="003B211F"/>
    <w:rsid w:val="003B2FC7"/>
    <w:rsid w:val="003B3131"/>
    <w:rsid w:val="003B4D3A"/>
    <w:rsid w:val="003B51A4"/>
    <w:rsid w:val="003B51C3"/>
    <w:rsid w:val="003B51F6"/>
    <w:rsid w:val="003B5439"/>
    <w:rsid w:val="003B7592"/>
    <w:rsid w:val="003C0732"/>
    <w:rsid w:val="003C0ACD"/>
    <w:rsid w:val="003C2BEF"/>
    <w:rsid w:val="003C5D72"/>
    <w:rsid w:val="003C77CA"/>
    <w:rsid w:val="003D0035"/>
    <w:rsid w:val="003D0692"/>
    <w:rsid w:val="003D154A"/>
    <w:rsid w:val="003D1750"/>
    <w:rsid w:val="003D21DA"/>
    <w:rsid w:val="003D5F3C"/>
    <w:rsid w:val="003D5F82"/>
    <w:rsid w:val="003D60E4"/>
    <w:rsid w:val="003E1DB4"/>
    <w:rsid w:val="003E289C"/>
    <w:rsid w:val="003E3336"/>
    <w:rsid w:val="003E34BF"/>
    <w:rsid w:val="003E366C"/>
    <w:rsid w:val="003E4177"/>
    <w:rsid w:val="003E4A7B"/>
    <w:rsid w:val="003E5239"/>
    <w:rsid w:val="003F01EA"/>
    <w:rsid w:val="003F02EE"/>
    <w:rsid w:val="003F0D9A"/>
    <w:rsid w:val="003F29C4"/>
    <w:rsid w:val="003F3008"/>
    <w:rsid w:val="003F6F09"/>
    <w:rsid w:val="003F7254"/>
    <w:rsid w:val="003F7D30"/>
    <w:rsid w:val="00400357"/>
    <w:rsid w:val="004004AE"/>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44BF"/>
    <w:rsid w:val="004251B0"/>
    <w:rsid w:val="004255F2"/>
    <w:rsid w:val="004314BA"/>
    <w:rsid w:val="00433D32"/>
    <w:rsid w:val="00433E35"/>
    <w:rsid w:val="004355E9"/>
    <w:rsid w:val="00437CE2"/>
    <w:rsid w:val="004415F3"/>
    <w:rsid w:val="00441D66"/>
    <w:rsid w:val="004443B1"/>
    <w:rsid w:val="00451074"/>
    <w:rsid w:val="004511D6"/>
    <w:rsid w:val="004552CB"/>
    <w:rsid w:val="00456381"/>
    <w:rsid w:val="00457061"/>
    <w:rsid w:val="00457DC9"/>
    <w:rsid w:val="00460746"/>
    <w:rsid w:val="00461CF6"/>
    <w:rsid w:val="004629AE"/>
    <w:rsid w:val="0046383D"/>
    <w:rsid w:val="00463E1D"/>
    <w:rsid w:val="00465DC2"/>
    <w:rsid w:val="0046627D"/>
    <w:rsid w:val="004669FD"/>
    <w:rsid w:val="00470FC4"/>
    <w:rsid w:val="004717A5"/>
    <w:rsid w:val="0047223E"/>
    <w:rsid w:val="0047274B"/>
    <w:rsid w:val="004731B3"/>
    <w:rsid w:val="00473451"/>
    <w:rsid w:val="0047394F"/>
    <w:rsid w:val="00473F5C"/>
    <w:rsid w:val="004754F1"/>
    <w:rsid w:val="00475C62"/>
    <w:rsid w:val="004819F3"/>
    <w:rsid w:val="00482B15"/>
    <w:rsid w:val="00482D88"/>
    <w:rsid w:val="00483340"/>
    <w:rsid w:val="00483953"/>
    <w:rsid w:val="00485456"/>
    <w:rsid w:val="0048569A"/>
    <w:rsid w:val="00485A0C"/>
    <w:rsid w:val="00485DD7"/>
    <w:rsid w:val="00486D17"/>
    <w:rsid w:val="00486E56"/>
    <w:rsid w:val="0048762E"/>
    <w:rsid w:val="00487AA2"/>
    <w:rsid w:val="00487AA3"/>
    <w:rsid w:val="00490EA5"/>
    <w:rsid w:val="00490F9A"/>
    <w:rsid w:val="00493846"/>
    <w:rsid w:val="00495F69"/>
    <w:rsid w:val="0049631E"/>
    <w:rsid w:val="004963E3"/>
    <w:rsid w:val="00497512"/>
    <w:rsid w:val="00497D35"/>
    <w:rsid w:val="00497D93"/>
    <w:rsid w:val="004A10D2"/>
    <w:rsid w:val="004A1634"/>
    <w:rsid w:val="004A23B9"/>
    <w:rsid w:val="004A3382"/>
    <w:rsid w:val="004A5344"/>
    <w:rsid w:val="004A6155"/>
    <w:rsid w:val="004A67C0"/>
    <w:rsid w:val="004A7BC0"/>
    <w:rsid w:val="004B1551"/>
    <w:rsid w:val="004B162A"/>
    <w:rsid w:val="004B276C"/>
    <w:rsid w:val="004B29C9"/>
    <w:rsid w:val="004B44F4"/>
    <w:rsid w:val="004B5E49"/>
    <w:rsid w:val="004B759E"/>
    <w:rsid w:val="004B7E25"/>
    <w:rsid w:val="004C0311"/>
    <w:rsid w:val="004C145A"/>
    <w:rsid w:val="004C157E"/>
    <w:rsid w:val="004C19BF"/>
    <w:rsid w:val="004C2373"/>
    <w:rsid w:val="004C3A66"/>
    <w:rsid w:val="004C3BBE"/>
    <w:rsid w:val="004C402D"/>
    <w:rsid w:val="004C4576"/>
    <w:rsid w:val="004C54F8"/>
    <w:rsid w:val="004C64D0"/>
    <w:rsid w:val="004C6722"/>
    <w:rsid w:val="004C72B8"/>
    <w:rsid w:val="004C7D5C"/>
    <w:rsid w:val="004D042A"/>
    <w:rsid w:val="004D0444"/>
    <w:rsid w:val="004D19FB"/>
    <w:rsid w:val="004D1C23"/>
    <w:rsid w:val="004E084D"/>
    <w:rsid w:val="004E0B63"/>
    <w:rsid w:val="004E1D73"/>
    <w:rsid w:val="004E23FC"/>
    <w:rsid w:val="004E36A7"/>
    <w:rsid w:val="004E3E33"/>
    <w:rsid w:val="004E4A59"/>
    <w:rsid w:val="004E535D"/>
    <w:rsid w:val="004E5A48"/>
    <w:rsid w:val="004E65CA"/>
    <w:rsid w:val="004E704A"/>
    <w:rsid w:val="004E79B7"/>
    <w:rsid w:val="004E7D96"/>
    <w:rsid w:val="004E7E09"/>
    <w:rsid w:val="004F0985"/>
    <w:rsid w:val="004F101E"/>
    <w:rsid w:val="004F10EE"/>
    <w:rsid w:val="004F11BE"/>
    <w:rsid w:val="004F1E4A"/>
    <w:rsid w:val="004F203B"/>
    <w:rsid w:val="004F34C6"/>
    <w:rsid w:val="004F5948"/>
    <w:rsid w:val="004F5F72"/>
    <w:rsid w:val="004F7472"/>
    <w:rsid w:val="004F75FA"/>
    <w:rsid w:val="004F7C52"/>
    <w:rsid w:val="00501A34"/>
    <w:rsid w:val="00501C7A"/>
    <w:rsid w:val="0050219F"/>
    <w:rsid w:val="00504020"/>
    <w:rsid w:val="00505022"/>
    <w:rsid w:val="005052DB"/>
    <w:rsid w:val="005052FB"/>
    <w:rsid w:val="00505BF7"/>
    <w:rsid w:val="00507584"/>
    <w:rsid w:val="005105BD"/>
    <w:rsid w:val="00510D76"/>
    <w:rsid w:val="0051150B"/>
    <w:rsid w:val="005117CA"/>
    <w:rsid w:val="0051184D"/>
    <w:rsid w:val="00512083"/>
    <w:rsid w:val="005136DB"/>
    <w:rsid w:val="00514DAC"/>
    <w:rsid w:val="00515458"/>
    <w:rsid w:val="005158F1"/>
    <w:rsid w:val="0051599E"/>
    <w:rsid w:val="0052106E"/>
    <w:rsid w:val="00523863"/>
    <w:rsid w:val="00523EEE"/>
    <w:rsid w:val="00523F26"/>
    <w:rsid w:val="005252D6"/>
    <w:rsid w:val="00526895"/>
    <w:rsid w:val="00527ABB"/>
    <w:rsid w:val="005332E7"/>
    <w:rsid w:val="00533BF0"/>
    <w:rsid w:val="00534807"/>
    <w:rsid w:val="00535BFB"/>
    <w:rsid w:val="00536181"/>
    <w:rsid w:val="0054025C"/>
    <w:rsid w:val="0054042A"/>
    <w:rsid w:val="00540A73"/>
    <w:rsid w:val="00542891"/>
    <w:rsid w:val="00544548"/>
    <w:rsid w:val="00544615"/>
    <w:rsid w:val="00544A26"/>
    <w:rsid w:val="00545346"/>
    <w:rsid w:val="00550040"/>
    <w:rsid w:val="005502CE"/>
    <w:rsid w:val="00550D8B"/>
    <w:rsid w:val="0055409C"/>
    <w:rsid w:val="005550B0"/>
    <w:rsid w:val="00556A23"/>
    <w:rsid w:val="00561915"/>
    <w:rsid w:val="0056194A"/>
    <w:rsid w:val="00561FAB"/>
    <w:rsid w:val="00561FCA"/>
    <w:rsid w:val="005632FF"/>
    <w:rsid w:val="005633B9"/>
    <w:rsid w:val="005647D1"/>
    <w:rsid w:val="00565241"/>
    <w:rsid w:val="005669AE"/>
    <w:rsid w:val="00567706"/>
    <w:rsid w:val="005709FC"/>
    <w:rsid w:val="0057126B"/>
    <w:rsid w:val="00573F8E"/>
    <w:rsid w:val="00574DB6"/>
    <w:rsid w:val="0057514C"/>
    <w:rsid w:val="00580BCD"/>
    <w:rsid w:val="0058155F"/>
    <w:rsid w:val="005818CF"/>
    <w:rsid w:val="00582A79"/>
    <w:rsid w:val="00582A95"/>
    <w:rsid w:val="0058394A"/>
    <w:rsid w:val="005841B0"/>
    <w:rsid w:val="00585042"/>
    <w:rsid w:val="00585243"/>
    <w:rsid w:val="005869B3"/>
    <w:rsid w:val="005875C2"/>
    <w:rsid w:val="00590B0D"/>
    <w:rsid w:val="00592BCD"/>
    <w:rsid w:val="00592F60"/>
    <w:rsid w:val="005936D8"/>
    <w:rsid w:val="00594FE8"/>
    <w:rsid w:val="00596075"/>
    <w:rsid w:val="005971C1"/>
    <w:rsid w:val="005A0ACC"/>
    <w:rsid w:val="005A1609"/>
    <w:rsid w:val="005A1CDF"/>
    <w:rsid w:val="005A1E91"/>
    <w:rsid w:val="005A2DEF"/>
    <w:rsid w:val="005A3530"/>
    <w:rsid w:val="005A402F"/>
    <w:rsid w:val="005A4339"/>
    <w:rsid w:val="005A475A"/>
    <w:rsid w:val="005A6D1D"/>
    <w:rsid w:val="005A6D30"/>
    <w:rsid w:val="005A74FF"/>
    <w:rsid w:val="005B1089"/>
    <w:rsid w:val="005B1D5A"/>
    <w:rsid w:val="005B2CE7"/>
    <w:rsid w:val="005B4566"/>
    <w:rsid w:val="005B57E8"/>
    <w:rsid w:val="005B6E69"/>
    <w:rsid w:val="005C1119"/>
    <w:rsid w:val="005C5855"/>
    <w:rsid w:val="005D123B"/>
    <w:rsid w:val="005D1542"/>
    <w:rsid w:val="005D1B15"/>
    <w:rsid w:val="005D22D7"/>
    <w:rsid w:val="005D2713"/>
    <w:rsid w:val="005D3218"/>
    <w:rsid w:val="005D3E33"/>
    <w:rsid w:val="005D3F14"/>
    <w:rsid w:val="005D47EF"/>
    <w:rsid w:val="005D5446"/>
    <w:rsid w:val="005D6014"/>
    <w:rsid w:val="005D675C"/>
    <w:rsid w:val="005D7109"/>
    <w:rsid w:val="005D73ED"/>
    <w:rsid w:val="005D780B"/>
    <w:rsid w:val="005E433F"/>
    <w:rsid w:val="005E7812"/>
    <w:rsid w:val="005E7CFF"/>
    <w:rsid w:val="005F1735"/>
    <w:rsid w:val="005F219A"/>
    <w:rsid w:val="005F5B8E"/>
    <w:rsid w:val="005F6FEE"/>
    <w:rsid w:val="00600A42"/>
    <w:rsid w:val="00601749"/>
    <w:rsid w:val="00602A33"/>
    <w:rsid w:val="00603221"/>
    <w:rsid w:val="00603A43"/>
    <w:rsid w:val="00605A3F"/>
    <w:rsid w:val="00606142"/>
    <w:rsid w:val="00606D5A"/>
    <w:rsid w:val="00606EF6"/>
    <w:rsid w:val="00607BE1"/>
    <w:rsid w:val="0061094B"/>
    <w:rsid w:val="00610CA2"/>
    <w:rsid w:val="006114D0"/>
    <w:rsid w:val="0061194D"/>
    <w:rsid w:val="006119DB"/>
    <w:rsid w:val="00611C19"/>
    <w:rsid w:val="006134D0"/>
    <w:rsid w:val="006137C2"/>
    <w:rsid w:val="00614898"/>
    <w:rsid w:val="00620A9D"/>
    <w:rsid w:val="00621A10"/>
    <w:rsid w:val="00621EF0"/>
    <w:rsid w:val="00623457"/>
    <w:rsid w:val="00623517"/>
    <w:rsid w:val="00624353"/>
    <w:rsid w:val="006250CC"/>
    <w:rsid w:val="00626490"/>
    <w:rsid w:val="006266B1"/>
    <w:rsid w:val="00635069"/>
    <w:rsid w:val="00635DF7"/>
    <w:rsid w:val="0063694E"/>
    <w:rsid w:val="00641561"/>
    <w:rsid w:val="00641B4C"/>
    <w:rsid w:val="00641C65"/>
    <w:rsid w:val="0064201A"/>
    <w:rsid w:val="00643224"/>
    <w:rsid w:val="00643AB6"/>
    <w:rsid w:val="00644158"/>
    <w:rsid w:val="0064449A"/>
    <w:rsid w:val="00644670"/>
    <w:rsid w:val="006458F8"/>
    <w:rsid w:val="00646262"/>
    <w:rsid w:val="00647B24"/>
    <w:rsid w:val="0065022E"/>
    <w:rsid w:val="0065188A"/>
    <w:rsid w:val="00651A97"/>
    <w:rsid w:val="00652F76"/>
    <w:rsid w:val="00653F07"/>
    <w:rsid w:val="006559B4"/>
    <w:rsid w:val="006572C1"/>
    <w:rsid w:val="006607CE"/>
    <w:rsid w:val="00661F3B"/>
    <w:rsid w:val="0067035E"/>
    <w:rsid w:val="00670E43"/>
    <w:rsid w:val="006712BB"/>
    <w:rsid w:val="006712BF"/>
    <w:rsid w:val="006719D5"/>
    <w:rsid w:val="00671C7D"/>
    <w:rsid w:val="00671CE2"/>
    <w:rsid w:val="006726E4"/>
    <w:rsid w:val="00672C9B"/>
    <w:rsid w:val="00672DE1"/>
    <w:rsid w:val="00673490"/>
    <w:rsid w:val="00675282"/>
    <w:rsid w:val="006755FB"/>
    <w:rsid w:val="00676AFE"/>
    <w:rsid w:val="00676DEA"/>
    <w:rsid w:val="006771AF"/>
    <w:rsid w:val="00680005"/>
    <w:rsid w:val="00683114"/>
    <w:rsid w:val="00683307"/>
    <w:rsid w:val="00683396"/>
    <w:rsid w:val="006838F7"/>
    <w:rsid w:val="00685B7D"/>
    <w:rsid w:val="00685FDF"/>
    <w:rsid w:val="0068732F"/>
    <w:rsid w:val="00687D77"/>
    <w:rsid w:val="00687E4A"/>
    <w:rsid w:val="00687F93"/>
    <w:rsid w:val="00692A78"/>
    <w:rsid w:val="0069435C"/>
    <w:rsid w:val="00694974"/>
    <w:rsid w:val="00694F14"/>
    <w:rsid w:val="00695491"/>
    <w:rsid w:val="006A016B"/>
    <w:rsid w:val="006A1396"/>
    <w:rsid w:val="006A37AB"/>
    <w:rsid w:val="006A3CA8"/>
    <w:rsid w:val="006A656C"/>
    <w:rsid w:val="006A67B9"/>
    <w:rsid w:val="006A6A63"/>
    <w:rsid w:val="006A6AE4"/>
    <w:rsid w:val="006A7951"/>
    <w:rsid w:val="006A7CB6"/>
    <w:rsid w:val="006B06BF"/>
    <w:rsid w:val="006B2319"/>
    <w:rsid w:val="006B3489"/>
    <w:rsid w:val="006B55CD"/>
    <w:rsid w:val="006B5EA7"/>
    <w:rsid w:val="006B6AD9"/>
    <w:rsid w:val="006B7B33"/>
    <w:rsid w:val="006C03D6"/>
    <w:rsid w:val="006C055E"/>
    <w:rsid w:val="006C086E"/>
    <w:rsid w:val="006C0D33"/>
    <w:rsid w:val="006C2829"/>
    <w:rsid w:val="006C38D8"/>
    <w:rsid w:val="006C47C8"/>
    <w:rsid w:val="006C61C1"/>
    <w:rsid w:val="006D523A"/>
    <w:rsid w:val="006D70E7"/>
    <w:rsid w:val="006D7AEF"/>
    <w:rsid w:val="006E092B"/>
    <w:rsid w:val="006E4901"/>
    <w:rsid w:val="006E4C2E"/>
    <w:rsid w:val="006E5AB3"/>
    <w:rsid w:val="006E5DB7"/>
    <w:rsid w:val="006E5F5B"/>
    <w:rsid w:val="006E75EE"/>
    <w:rsid w:val="006E7ADD"/>
    <w:rsid w:val="006F14B7"/>
    <w:rsid w:val="006F22A8"/>
    <w:rsid w:val="006F283E"/>
    <w:rsid w:val="006F430F"/>
    <w:rsid w:val="006F4821"/>
    <w:rsid w:val="006F691A"/>
    <w:rsid w:val="006F6A98"/>
    <w:rsid w:val="006F6F6D"/>
    <w:rsid w:val="00701BF0"/>
    <w:rsid w:val="00704D1F"/>
    <w:rsid w:val="007059C8"/>
    <w:rsid w:val="007060B5"/>
    <w:rsid w:val="007079D6"/>
    <w:rsid w:val="0071259E"/>
    <w:rsid w:val="0071303E"/>
    <w:rsid w:val="0071547F"/>
    <w:rsid w:val="00715492"/>
    <w:rsid w:val="00716C59"/>
    <w:rsid w:val="00717308"/>
    <w:rsid w:val="007173E9"/>
    <w:rsid w:val="007201B2"/>
    <w:rsid w:val="00720EE6"/>
    <w:rsid w:val="00722D14"/>
    <w:rsid w:val="00725FEA"/>
    <w:rsid w:val="0072750F"/>
    <w:rsid w:val="00730200"/>
    <w:rsid w:val="00730982"/>
    <w:rsid w:val="00730E2E"/>
    <w:rsid w:val="00730FB9"/>
    <w:rsid w:val="00733EE0"/>
    <w:rsid w:val="00733F40"/>
    <w:rsid w:val="007340CA"/>
    <w:rsid w:val="0074334B"/>
    <w:rsid w:val="00743848"/>
    <w:rsid w:val="00745634"/>
    <w:rsid w:val="00747739"/>
    <w:rsid w:val="00751175"/>
    <w:rsid w:val="0075145D"/>
    <w:rsid w:val="0075191E"/>
    <w:rsid w:val="007541C6"/>
    <w:rsid w:val="00754574"/>
    <w:rsid w:val="00754F62"/>
    <w:rsid w:val="00755711"/>
    <w:rsid w:val="007574C4"/>
    <w:rsid w:val="007579F9"/>
    <w:rsid w:val="00760738"/>
    <w:rsid w:val="00762389"/>
    <w:rsid w:val="007662F0"/>
    <w:rsid w:val="00766AC6"/>
    <w:rsid w:val="00767047"/>
    <w:rsid w:val="00767D08"/>
    <w:rsid w:val="007702DC"/>
    <w:rsid w:val="00770BE5"/>
    <w:rsid w:val="00770F53"/>
    <w:rsid w:val="00772112"/>
    <w:rsid w:val="00772723"/>
    <w:rsid w:val="00772DBE"/>
    <w:rsid w:val="00774C51"/>
    <w:rsid w:val="00780065"/>
    <w:rsid w:val="007800C1"/>
    <w:rsid w:val="00780173"/>
    <w:rsid w:val="007801E9"/>
    <w:rsid w:val="007848FB"/>
    <w:rsid w:val="00784CFD"/>
    <w:rsid w:val="0078594A"/>
    <w:rsid w:val="00786855"/>
    <w:rsid w:val="00786BC9"/>
    <w:rsid w:val="007879F0"/>
    <w:rsid w:val="0079396E"/>
    <w:rsid w:val="00793D43"/>
    <w:rsid w:val="007942E7"/>
    <w:rsid w:val="00795F9D"/>
    <w:rsid w:val="00796046"/>
    <w:rsid w:val="007A0404"/>
    <w:rsid w:val="007A0CF7"/>
    <w:rsid w:val="007A1CF5"/>
    <w:rsid w:val="007A2205"/>
    <w:rsid w:val="007A29CC"/>
    <w:rsid w:val="007A36BD"/>
    <w:rsid w:val="007A3AC0"/>
    <w:rsid w:val="007A42C6"/>
    <w:rsid w:val="007A4D37"/>
    <w:rsid w:val="007A7DCA"/>
    <w:rsid w:val="007B024B"/>
    <w:rsid w:val="007B4264"/>
    <w:rsid w:val="007B5925"/>
    <w:rsid w:val="007B59CE"/>
    <w:rsid w:val="007B62F5"/>
    <w:rsid w:val="007C009B"/>
    <w:rsid w:val="007C06F4"/>
    <w:rsid w:val="007C6571"/>
    <w:rsid w:val="007C6DF1"/>
    <w:rsid w:val="007C6E3D"/>
    <w:rsid w:val="007D088C"/>
    <w:rsid w:val="007D167A"/>
    <w:rsid w:val="007D2CC2"/>
    <w:rsid w:val="007D3A48"/>
    <w:rsid w:val="007D51C6"/>
    <w:rsid w:val="007D58E9"/>
    <w:rsid w:val="007D679C"/>
    <w:rsid w:val="007D69F3"/>
    <w:rsid w:val="007D6FE2"/>
    <w:rsid w:val="007D792E"/>
    <w:rsid w:val="007E000B"/>
    <w:rsid w:val="007E243D"/>
    <w:rsid w:val="007E2EB5"/>
    <w:rsid w:val="007E61C0"/>
    <w:rsid w:val="007E6DF3"/>
    <w:rsid w:val="007E6FDE"/>
    <w:rsid w:val="007E73F5"/>
    <w:rsid w:val="007F03FD"/>
    <w:rsid w:val="007F1F48"/>
    <w:rsid w:val="007F2C74"/>
    <w:rsid w:val="007F3E46"/>
    <w:rsid w:val="007F4614"/>
    <w:rsid w:val="007F7282"/>
    <w:rsid w:val="007F7398"/>
    <w:rsid w:val="00801202"/>
    <w:rsid w:val="00801521"/>
    <w:rsid w:val="00801949"/>
    <w:rsid w:val="008037A6"/>
    <w:rsid w:val="00803EC4"/>
    <w:rsid w:val="00803F47"/>
    <w:rsid w:val="00805600"/>
    <w:rsid w:val="00806C9F"/>
    <w:rsid w:val="0080736B"/>
    <w:rsid w:val="008118F1"/>
    <w:rsid w:val="00811DEB"/>
    <w:rsid w:val="008129E2"/>
    <w:rsid w:val="0081422D"/>
    <w:rsid w:val="00814752"/>
    <w:rsid w:val="00816BD5"/>
    <w:rsid w:val="0081766D"/>
    <w:rsid w:val="00821852"/>
    <w:rsid w:val="0082284D"/>
    <w:rsid w:val="008246E5"/>
    <w:rsid w:val="00824E13"/>
    <w:rsid w:val="008277DE"/>
    <w:rsid w:val="00827C49"/>
    <w:rsid w:val="008306FF"/>
    <w:rsid w:val="008326DE"/>
    <w:rsid w:val="008338F0"/>
    <w:rsid w:val="00833988"/>
    <w:rsid w:val="00833A04"/>
    <w:rsid w:val="00833DEA"/>
    <w:rsid w:val="0083433D"/>
    <w:rsid w:val="00834688"/>
    <w:rsid w:val="00837145"/>
    <w:rsid w:val="008376F9"/>
    <w:rsid w:val="008379CC"/>
    <w:rsid w:val="00837C35"/>
    <w:rsid w:val="00840707"/>
    <w:rsid w:val="00840B7E"/>
    <w:rsid w:val="008413C1"/>
    <w:rsid w:val="00842722"/>
    <w:rsid w:val="00843142"/>
    <w:rsid w:val="00843BE8"/>
    <w:rsid w:val="0084469B"/>
    <w:rsid w:val="008448E1"/>
    <w:rsid w:val="0084517C"/>
    <w:rsid w:val="008457D8"/>
    <w:rsid w:val="00851532"/>
    <w:rsid w:val="00853A4C"/>
    <w:rsid w:val="00854F57"/>
    <w:rsid w:val="00854F8E"/>
    <w:rsid w:val="008555DC"/>
    <w:rsid w:val="008617EB"/>
    <w:rsid w:val="00865C6A"/>
    <w:rsid w:val="00865C7D"/>
    <w:rsid w:val="00866D81"/>
    <w:rsid w:val="00867569"/>
    <w:rsid w:val="008676EE"/>
    <w:rsid w:val="008679A7"/>
    <w:rsid w:val="00867A8D"/>
    <w:rsid w:val="008702D8"/>
    <w:rsid w:val="00872F65"/>
    <w:rsid w:val="00873D33"/>
    <w:rsid w:val="0087631A"/>
    <w:rsid w:val="0087656E"/>
    <w:rsid w:val="0087763B"/>
    <w:rsid w:val="00877F68"/>
    <w:rsid w:val="008818C6"/>
    <w:rsid w:val="00881FDA"/>
    <w:rsid w:val="00882E06"/>
    <w:rsid w:val="00882E44"/>
    <w:rsid w:val="008833AE"/>
    <w:rsid w:val="00883EF7"/>
    <w:rsid w:val="0088462C"/>
    <w:rsid w:val="0088463F"/>
    <w:rsid w:val="00885D8B"/>
    <w:rsid w:val="0088655F"/>
    <w:rsid w:val="00886EE8"/>
    <w:rsid w:val="00891776"/>
    <w:rsid w:val="008917A8"/>
    <w:rsid w:val="00892358"/>
    <w:rsid w:val="00892932"/>
    <w:rsid w:val="00893B0F"/>
    <w:rsid w:val="00893B34"/>
    <w:rsid w:val="00893CDA"/>
    <w:rsid w:val="00893E05"/>
    <w:rsid w:val="00897F2F"/>
    <w:rsid w:val="008A116E"/>
    <w:rsid w:val="008A2615"/>
    <w:rsid w:val="008A3546"/>
    <w:rsid w:val="008A3DAA"/>
    <w:rsid w:val="008A3FC9"/>
    <w:rsid w:val="008A4C03"/>
    <w:rsid w:val="008B04E3"/>
    <w:rsid w:val="008B18E4"/>
    <w:rsid w:val="008B41C9"/>
    <w:rsid w:val="008B4966"/>
    <w:rsid w:val="008B546A"/>
    <w:rsid w:val="008B685D"/>
    <w:rsid w:val="008B6FE1"/>
    <w:rsid w:val="008B7637"/>
    <w:rsid w:val="008C0BF3"/>
    <w:rsid w:val="008C0DD5"/>
    <w:rsid w:val="008C3823"/>
    <w:rsid w:val="008C410C"/>
    <w:rsid w:val="008C4A29"/>
    <w:rsid w:val="008C74C1"/>
    <w:rsid w:val="008C7FFC"/>
    <w:rsid w:val="008D024A"/>
    <w:rsid w:val="008D181B"/>
    <w:rsid w:val="008D1CFE"/>
    <w:rsid w:val="008D5706"/>
    <w:rsid w:val="008D6AF9"/>
    <w:rsid w:val="008E0D9D"/>
    <w:rsid w:val="008E15CB"/>
    <w:rsid w:val="008E18C3"/>
    <w:rsid w:val="008E36D7"/>
    <w:rsid w:val="008E4236"/>
    <w:rsid w:val="008E43C4"/>
    <w:rsid w:val="008E444E"/>
    <w:rsid w:val="008F12C2"/>
    <w:rsid w:val="008F1CDD"/>
    <w:rsid w:val="008F2472"/>
    <w:rsid w:val="008F273D"/>
    <w:rsid w:val="008F30DE"/>
    <w:rsid w:val="008F3F57"/>
    <w:rsid w:val="008F42D8"/>
    <w:rsid w:val="008F4C61"/>
    <w:rsid w:val="008F5B72"/>
    <w:rsid w:val="008F63C5"/>
    <w:rsid w:val="008F6735"/>
    <w:rsid w:val="008F754D"/>
    <w:rsid w:val="008F7E20"/>
    <w:rsid w:val="009006B5"/>
    <w:rsid w:val="009144E7"/>
    <w:rsid w:val="009152EB"/>
    <w:rsid w:val="00915C7C"/>
    <w:rsid w:val="00915DD9"/>
    <w:rsid w:val="00916110"/>
    <w:rsid w:val="009177D5"/>
    <w:rsid w:val="00920D38"/>
    <w:rsid w:val="0092107C"/>
    <w:rsid w:val="00921082"/>
    <w:rsid w:val="00921670"/>
    <w:rsid w:val="00921D35"/>
    <w:rsid w:val="00922468"/>
    <w:rsid w:val="009237A9"/>
    <w:rsid w:val="00925636"/>
    <w:rsid w:val="00930623"/>
    <w:rsid w:val="00931C29"/>
    <w:rsid w:val="009325D7"/>
    <w:rsid w:val="00932CAD"/>
    <w:rsid w:val="009331B5"/>
    <w:rsid w:val="00933266"/>
    <w:rsid w:val="00934091"/>
    <w:rsid w:val="009354F1"/>
    <w:rsid w:val="00937DE5"/>
    <w:rsid w:val="00941CA2"/>
    <w:rsid w:val="00942D7E"/>
    <w:rsid w:val="009433AD"/>
    <w:rsid w:val="009433B4"/>
    <w:rsid w:val="009439D0"/>
    <w:rsid w:val="009449F8"/>
    <w:rsid w:val="00944CA7"/>
    <w:rsid w:val="009453B2"/>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02E8"/>
    <w:rsid w:val="0096190B"/>
    <w:rsid w:val="009649DC"/>
    <w:rsid w:val="00964D8C"/>
    <w:rsid w:val="009652BD"/>
    <w:rsid w:val="0096539B"/>
    <w:rsid w:val="009658D3"/>
    <w:rsid w:val="00966FED"/>
    <w:rsid w:val="00970864"/>
    <w:rsid w:val="009715CE"/>
    <w:rsid w:val="009732FC"/>
    <w:rsid w:val="0097424C"/>
    <w:rsid w:val="00976CBB"/>
    <w:rsid w:val="00980FFC"/>
    <w:rsid w:val="0098350A"/>
    <w:rsid w:val="00983B09"/>
    <w:rsid w:val="00983DEA"/>
    <w:rsid w:val="00984A46"/>
    <w:rsid w:val="00984A97"/>
    <w:rsid w:val="00984B2B"/>
    <w:rsid w:val="0098582F"/>
    <w:rsid w:val="00985ED9"/>
    <w:rsid w:val="00986212"/>
    <w:rsid w:val="00987460"/>
    <w:rsid w:val="009877DD"/>
    <w:rsid w:val="00990911"/>
    <w:rsid w:val="009914CC"/>
    <w:rsid w:val="00992F14"/>
    <w:rsid w:val="00993706"/>
    <w:rsid w:val="00996C3E"/>
    <w:rsid w:val="00997953"/>
    <w:rsid w:val="009A0F79"/>
    <w:rsid w:val="009A1C0F"/>
    <w:rsid w:val="009A284F"/>
    <w:rsid w:val="009A2B17"/>
    <w:rsid w:val="009A3D76"/>
    <w:rsid w:val="009A656D"/>
    <w:rsid w:val="009A66CB"/>
    <w:rsid w:val="009B195F"/>
    <w:rsid w:val="009B1A8B"/>
    <w:rsid w:val="009B5911"/>
    <w:rsid w:val="009B6AAD"/>
    <w:rsid w:val="009B70DD"/>
    <w:rsid w:val="009C0AFF"/>
    <w:rsid w:val="009C14A3"/>
    <w:rsid w:val="009C1885"/>
    <w:rsid w:val="009C1BEB"/>
    <w:rsid w:val="009C1F70"/>
    <w:rsid w:val="009C3250"/>
    <w:rsid w:val="009C3C60"/>
    <w:rsid w:val="009C4FF3"/>
    <w:rsid w:val="009C54A1"/>
    <w:rsid w:val="009C5EA6"/>
    <w:rsid w:val="009C61E2"/>
    <w:rsid w:val="009C6FF6"/>
    <w:rsid w:val="009D13D6"/>
    <w:rsid w:val="009D2D0A"/>
    <w:rsid w:val="009D3802"/>
    <w:rsid w:val="009D3BDA"/>
    <w:rsid w:val="009D477B"/>
    <w:rsid w:val="009D5082"/>
    <w:rsid w:val="009E1A71"/>
    <w:rsid w:val="009E2028"/>
    <w:rsid w:val="009E2813"/>
    <w:rsid w:val="009E2949"/>
    <w:rsid w:val="009E35AB"/>
    <w:rsid w:val="009E4679"/>
    <w:rsid w:val="009E4A0C"/>
    <w:rsid w:val="009E5800"/>
    <w:rsid w:val="009F2455"/>
    <w:rsid w:val="009F473A"/>
    <w:rsid w:val="009F51AE"/>
    <w:rsid w:val="009F688B"/>
    <w:rsid w:val="00A01011"/>
    <w:rsid w:val="00A01EC2"/>
    <w:rsid w:val="00A05069"/>
    <w:rsid w:val="00A05D2C"/>
    <w:rsid w:val="00A06BE3"/>
    <w:rsid w:val="00A06C5B"/>
    <w:rsid w:val="00A06CCE"/>
    <w:rsid w:val="00A07192"/>
    <w:rsid w:val="00A1045F"/>
    <w:rsid w:val="00A10C3F"/>
    <w:rsid w:val="00A12F7D"/>
    <w:rsid w:val="00A204F8"/>
    <w:rsid w:val="00A20DEF"/>
    <w:rsid w:val="00A22261"/>
    <w:rsid w:val="00A22456"/>
    <w:rsid w:val="00A22629"/>
    <w:rsid w:val="00A22DAD"/>
    <w:rsid w:val="00A23DF2"/>
    <w:rsid w:val="00A23EAB"/>
    <w:rsid w:val="00A24EED"/>
    <w:rsid w:val="00A30F24"/>
    <w:rsid w:val="00A31B41"/>
    <w:rsid w:val="00A334BA"/>
    <w:rsid w:val="00A34FF4"/>
    <w:rsid w:val="00A406A5"/>
    <w:rsid w:val="00A41B17"/>
    <w:rsid w:val="00A41E03"/>
    <w:rsid w:val="00A4342C"/>
    <w:rsid w:val="00A43B99"/>
    <w:rsid w:val="00A449C6"/>
    <w:rsid w:val="00A4737C"/>
    <w:rsid w:val="00A4738D"/>
    <w:rsid w:val="00A5214E"/>
    <w:rsid w:val="00A52A34"/>
    <w:rsid w:val="00A54AB4"/>
    <w:rsid w:val="00A5670E"/>
    <w:rsid w:val="00A57790"/>
    <w:rsid w:val="00A57BD8"/>
    <w:rsid w:val="00A57FE4"/>
    <w:rsid w:val="00A6121C"/>
    <w:rsid w:val="00A6133A"/>
    <w:rsid w:val="00A6137F"/>
    <w:rsid w:val="00A613D1"/>
    <w:rsid w:val="00A61AA7"/>
    <w:rsid w:val="00A632B2"/>
    <w:rsid w:val="00A651BA"/>
    <w:rsid w:val="00A6584E"/>
    <w:rsid w:val="00A659E1"/>
    <w:rsid w:val="00A66112"/>
    <w:rsid w:val="00A66378"/>
    <w:rsid w:val="00A66B44"/>
    <w:rsid w:val="00A70112"/>
    <w:rsid w:val="00A70E90"/>
    <w:rsid w:val="00A7258D"/>
    <w:rsid w:val="00A73BD3"/>
    <w:rsid w:val="00A7426F"/>
    <w:rsid w:val="00A75509"/>
    <w:rsid w:val="00A817FC"/>
    <w:rsid w:val="00A81D32"/>
    <w:rsid w:val="00A81E32"/>
    <w:rsid w:val="00A82C89"/>
    <w:rsid w:val="00A82E78"/>
    <w:rsid w:val="00A8382B"/>
    <w:rsid w:val="00A848D1"/>
    <w:rsid w:val="00A84DDC"/>
    <w:rsid w:val="00A84FBC"/>
    <w:rsid w:val="00A8538B"/>
    <w:rsid w:val="00A85627"/>
    <w:rsid w:val="00A871CD"/>
    <w:rsid w:val="00A87CDA"/>
    <w:rsid w:val="00A9034C"/>
    <w:rsid w:val="00A90399"/>
    <w:rsid w:val="00A932BD"/>
    <w:rsid w:val="00A93898"/>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04A"/>
    <w:rsid w:val="00AB4EFC"/>
    <w:rsid w:val="00AC27B1"/>
    <w:rsid w:val="00AC2E76"/>
    <w:rsid w:val="00AC42AE"/>
    <w:rsid w:val="00AC42B7"/>
    <w:rsid w:val="00AC5EFF"/>
    <w:rsid w:val="00AC6490"/>
    <w:rsid w:val="00AD23FD"/>
    <w:rsid w:val="00AD2F7C"/>
    <w:rsid w:val="00AD3C9D"/>
    <w:rsid w:val="00AD4752"/>
    <w:rsid w:val="00AD558F"/>
    <w:rsid w:val="00AD5EA1"/>
    <w:rsid w:val="00AD70BB"/>
    <w:rsid w:val="00AD76E6"/>
    <w:rsid w:val="00AD7DFB"/>
    <w:rsid w:val="00AE09AD"/>
    <w:rsid w:val="00AE1240"/>
    <w:rsid w:val="00AE1AD1"/>
    <w:rsid w:val="00AE21AF"/>
    <w:rsid w:val="00AE28D7"/>
    <w:rsid w:val="00AE32CA"/>
    <w:rsid w:val="00AE39DA"/>
    <w:rsid w:val="00AE3E98"/>
    <w:rsid w:val="00AE518D"/>
    <w:rsid w:val="00AE5595"/>
    <w:rsid w:val="00AE5B7C"/>
    <w:rsid w:val="00AF20F1"/>
    <w:rsid w:val="00AF4A90"/>
    <w:rsid w:val="00AF5393"/>
    <w:rsid w:val="00AF6BC2"/>
    <w:rsid w:val="00AF7640"/>
    <w:rsid w:val="00B00DE1"/>
    <w:rsid w:val="00B0128E"/>
    <w:rsid w:val="00B0261E"/>
    <w:rsid w:val="00B02D71"/>
    <w:rsid w:val="00B048E7"/>
    <w:rsid w:val="00B04AF3"/>
    <w:rsid w:val="00B04C97"/>
    <w:rsid w:val="00B05335"/>
    <w:rsid w:val="00B05B5D"/>
    <w:rsid w:val="00B07C02"/>
    <w:rsid w:val="00B11217"/>
    <w:rsid w:val="00B1145F"/>
    <w:rsid w:val="00B11DC2"/>
    <w:rsid w:val="00B1259E"/>
    <w:rsid w:val="00B143DA"/>
    <w:rsid w:val="00B1627B"/>
    <w:rsid w:val="00B16B8B"/>
    <w:rsid w:val="00B20201"/>
    <w:rsid w:val="00B21041"/>
    <w:rsid w:val="00B21220"/>
    <w:rsid w:val="00B2164A"/>
    <w:rsid w:val="00B21B27"/>
    <w:rsid w:val="00B21E1B"/>
    <w:rsid w:val="00B21F56"/>
    <w:rsid w:val="00B22C3C"/>
    <w:rsid w:val="00B22F8D"/>
    <w:rsid w:val="00B23FCC"/>
    <w:rsid w:val="00B256BC"/>
    <w:rsid w:val="00B305B0"/>
    <w:rsid w:val="00B322DD"/>
    <w:rsid w:val="00B3313C"/>
    <w:rsid w:val="00B34884"/>
    <w:rsid w:val="00B3743C"/>
    <w:rsid w:val="00B3759B"/>
    <w:rsid w:val="00B37D0A"/>
    <w:rsid w:val="00B40363"/>
    <w:rsid w:val="00B40B33"/>
    <w:rsid w:val="00B411FF"/>
    <w:rsid w:val="00B42BA2"/>
    <w:rsid w:val="00B43BB4"/>
    <w:rsid w:val="00B442E0"/>
    <w:rsid w:val="00B4685E"/>
    <w:rsid w:val="00B4747E"/>
    <w:rsid w:val="00B50C47"/>
    <w:rsid w:val="00B52059"/>
    <w:rsid w:val="00B530BB"/>
    <w:rsid w:val="00B53297"/>
    <w:rsid w:val="00B53859"/>
    <w:rsid w:val="00B55E73"/>
    <w:rsid w:val="00B564CB"/>
    <w:rsid w:val="00B56A76"/>
    <w:rsid w:val="00B6066A"/>
    <w:rsid w:val="00B60E7A"/>
    <w:rsid w:val="00B6180B"/>
    <w:rsid w:val="00B622FA"/>
    <w:rsid w:val="00B63602"/>
    <w:rsid w:val="00B64F94"/>
    <w:rsid w:val="00B6523D"/>
    <w:rsid w:val="00B65713"/>
    <w:rsid w:val="00B65D70"/>
    <w:rsid w:val="00B66786"/>
    <w:rsid w:val="00B670A7"/>
    <w:rsid w:val="00B736B9"/>
    <w:rsid w:val="00B739BB"/>
    <w:rsid w:val="00B765DD"/>
    <w:rsid w:val="00B802EF"/>
    <w:rsid w:val="00B8034A"/>
    <w:rsid w:val="00B8382F"/>
    <w:rsid w:val="00B8528C"/>
    <w:rsid w:val="00B852FB"/>
    <w:rsid w:val="00B8545D"/>
    <w:rsid w:val="00B86703"/>
    <w:rsid w:val="00B8683B"/>
    <w:rsid w:val="00B86F4B"/>
    <w:rsid w:val="00B90581"/>
    <w:rsid w:val="00B90B4B"/>
    <w:rsid w:val="00B9111A"/>
    <w:rsid w:val="00B94118"/>
    <w:rsid w:val="00B941FC"/>
    <w:rsid w:val="00B9437F"/>
    <w:rsid w:val="00B94C3C"/>
    <w:rsid w:val="00B94EF9"/>
    <w:rsid w:val="00B96028"/>
    <w:rsid w:val="00B96315"/>
    <w:rsid w:val="00B96A8A"/>
    <w:rsid w:val="00B97398"/>
    <w:rsid w:val="00BA02D6"/>
    <w:rsid w:val="00BA0693"/>
    <w:rsid w:val="00BA1D8E"/>
    <w:rsid w:val="00BA2DC9"/>
    <w:rsid w:val="00BB0B5D"/>
    <w:rsid w:val="00BB14D1"/>
    <w:rsid w:val="00BB2E93"/>
    <w:rsid w:val="00BB3801"/>
    <w:rsid w:val="00BB3D09"/>
    <w:rsid w:val="00BB4613"/>
    <w:rsid w:val="00BB555C"/>
    <w:rsid w:val="00BB5BD6"/>
    <w:rsid w:val="00BB63F6"/>
    <w:rsid w:val="00BC1E85"/>
    <w:rsid w:val="00BC235C"/>
    <w:rsid w:val="00BC4E0B"/>
    <w:rsid w:val="00BC50F5"/>
    <w:rsid w:val="00BC5C8E"/>
    <w:rsid w:val="00BD0038"/>
    <w:rsid w:val="00BD0298"/>
    <w:rsid w:val="00BD15F9"/>
    <w:rsid w:val="00BD2017"/>
    <w:rsid w:val="00BD358F"/>
    <w:rsid w:val="00BD3CC3"/>
    <w:rsid w:val="00BD55C4"/>
    <w:rsid w:val="00BD5D89"/>
    <w:rsid w:val="00BD5E53"/>
    <w:rsid w:val="00BD6D0B"/>
    <w:rsid w:val="00BE0328"/>
    <w:rsid w:val="00BE0520"/>
    <w:rsid w:val="00BE40FF"/>
    <w:rsid w:val="00BE43C0"/>
    <w:rsid w:val="00BE6F4C"/>
    <w:rsid w:val="00BE73E8"/>
    <w:rsid w:val="00BE74F7"/>
    <w:rsid w:val="00BE779C"/>
    <w:rsid w:val="00BF1D2A"/>
    <w:rsid w:val="00BF36BB"/>
    <w:rsid w:val="00BF6024"/>
    <w:rsid w:val="00BF6D2C"/>
    <w:rsid w:val="00C00860"/>
    <w:rsid w:val="00C00AC3"/>
    <w:rsid w:val="00C0210C"/>
    <w:rsid w:val="00C0522C"/>
    <w:rsid w:val="00C066AE"/>
    <w:rsid w:val="00C103BA"/>
    <w:rsid w:val="00C106D6"/>
    <w:rsid w:val="00C1135D"/>
    <w:rsid w:val="00C117C8"/>
    <w:rsid w:val="00C12ADD"/>
    <w:rsid w:val="00C131D0"/>
    <w:rsid w:val="00C148B6"/>
    <w:rsid w:val="00C15414"/>
    <w:rsid w:val="00C15797"/>
    <w:rsid w:val="00C16D10"/>
    <w:rsid w:val="00C20F40"/>
    <w:rsid w:val="00C24419"/>
    <w:rsid w:val="00C25AFF"/>
    <w:rsid w:val="00C277E3"/>
    <w:rsid w:val="00C27CEC"/>
    <w:rsid w:val="00C30C18"/>
    <w:rsid w:val="00C32872"/>
    <w:rsid w:val="00C33C73"/>
    <w:rsid w:val="00C34B9F"/>
    <w:rsid w:val="00C35387"/>
    <w:rsid w:val="00C35C21"/>
    <w:rsid w:val="00C3643F"/>
    <w:rsid w:val="00C36FBE"/>
    <w:rsid w:val="00C37C4C"/>
    <w:rsid w:val="00C40C9D"/>
    <w:rsid w:val="00C40EC3"/>
    <w:rsid w:val="00C40FB9"/>
    <w:rsid w:val="00C4217E"/>
    <w:rsid w:val="00C442A6"/>
    <w:rsid w:val="00C50319"/>
    <w:rsid w:val="00C506C9"/>
    <w:rsid w:val="00C52DD2"/>
    <w:rsid w:val="00C535AC"/>
    <w:rsid w:val="00C5390F"/>
    <w:rsid w:val="00C54C91"/>
    <w:rsid w:val="00C55423"/>
    <w:rsid w:val="00C5722A"/>
    <w:rsid w:val="00C5749E"/>
    <w:rsid w:val="00C57BFF"/>
    <w:rsid w:val="00C63492"/>
    <w:rsid w:val="00C6427F"/>
    <w:rsid w:val="00C65C73"/>
    <w:rsid w:val="00C6622B"/>
    <w:rsid w:val="00C66B70"/>
    <w:rsid w:val="00C66EE2"/>
    <w:rsid w:val="00C673A6"/>
    <w:rsid w:val="00C701E9"/>
    <w:rsid w:val="00C70979"/>
    <w:rsid w:val="00C70B7E"/>
    <w:rsid w:val="00C71236"/>
    <w:rsid w:val="00C71722"/>
    <w:rsid w:val="00C73717"/>
    <w:rsid w:val="00C7400F"/>
    <w:rsid w:val="00C74072"/>
    <w:rsid w:val="00C7538D"/>
    <w:rsid w:val="00C77CBD"/>
    <w:rsid w:val="00C77D57"/>
    <w:rsid w:val="00C80AB6"/>
    <w:rsid w:val="00C81258"/>
    <w:rsid w:val="00C81504"/>
    <w:rsid w:val="00C82832"/>
    <w:rsid w:val="00C8339C"/>
    <w:rsid w:val="00C837EE"/>
    <w:rsid w:val="00C843CA"/>
    <w:rsid w:val="00C84B11"/>
    <w:rsid w:val="00C86E94"/>
    <w:rsid w:val="00C87C2F"/>
    <w:rsid w:val="00C87EBA"/>
    <w:rsid w:val="00C908BD"/>
    <w:rsid w:val="00C90A04"/>
    <w:rsid w:val="00C91AA6"/>
    <w:rsid w:val="00C91F05"/>
    <w:rsid w:val="00C92505"/>
    <w:rsid w:val="00C92749"/>
    <w:rsid w:val="00C93069"/>
    <w:rsid w:val="00C931A2"/>
    <w:rsid w:val="00C93CF5"/>
    <w:rsid w:val="00C946E9"/>
    <w:rsid w:val="00C95489"/>
    <w:rsid w:val="00C95ACA"/>
    <w:rsid w:val="00C960CF"/>
    <w:rsid w:val="00C9697C"/>
    <w:rsid w:val="00C9729F"/>
    <w:rsid w:val="00C9790A"/>
    <w:rsid w:val="00CA11FB"/>
    <w:rsid w:val="00CA1F25"/>
    <w:rsid w:val="00CA3957"/>
    <w:rsid w:val="00CA4C44"/>
    <w:rsid w:val="00CA50A3"/>
    <w:rsid w:val="00CA543A"/>
    <w:rsid w:val="00CA6082"/>
    <w:rsid w:val="00CA7AEF"/>
    <w:rsid w:val="00CA7CA9"/>
    <w:rsid w:val="00CB097F"/>
    <w:rsid w:val="00CB09B1"/>
    <w:rsid w:val="00CB1740"/>
    <w:rsid w:val="00CB27A7"/>
    <w:rsid w:val="00CB3073"/>
    <w:rsid w:val="00CB6164"/>
    <w:rsid w:val="00CB670F"/>
    <w:rsid w:val="00CC002E"/>
    <w:rsid w:val="00CC1376"/>
    <w:rsid w:val="00CC1E5A"/>
    <w:rsid w:val="00CC2035"/>
    <w:rsid w:val="00CC2818"/>
    <w:rsid w:val="00CC3E71"/>
    <w:rsid w:val="00CC477D"/>
    <w:rsid w:val="00CC5353"/>
    <w:rsid w:val="00CC5F3F"/>
    <w:rsid w:val="00CD04BF"/>
    <w:rsid w:val="00CD1C1F"/>
    <w:rsid w:val="00CD202A"/>
    <w:rsid w:val="00CD22D1"/>
    <w:rsid w:val="00CD2A7F"/>
    <w:rsid w:val="00CD3B0E"/>
    <w:rsid w:val="00CD3B97"/>
    <w:rsid w:val="00CD3BDA"/>
    <w:rsid w:val="00CD4F51"/>
    <w:rsid w:val="00CD5633"/>
    <w:rsid w:val="00CD776A"/>
    <w:rsid w:val="00CD7843"/>
    <w:rsid w:val="00CE12C7"/>
    <w:rsid w:val="00CE145E"/>
    <w:rsid w:val="00CE1C80"/>
    <w:rsid w:val="00CE2561"/>
    <w:rsid w:val="00CE3230"/>
    <w:rsid w:val="00CE3D72"/>
    <w:rsid w:val="00CE64F0"/>
    <w:rsid w:val="00CF092F"/>
    <w:rsid w:val="00CF0EAB"/>
    <w:rsid w:val="00CF2436"/>
    <w:rsid w:val="00CF253A"/>
    <w:rsid w:val="00CF3A5B"/>
    <w:rsid w:val="00CF3CCB"/>
    <w:rsid w:val="00CF47A5"/>
    <w:rsid w:val="00CF6DA6"/>
    <w:rsid w:val="00CF74F2"/>
    <w:rsid w:val="00D00F43"/>
    <w:rsid w:val="00D04171"/>
    <w:rsid w:val="00D04758"/>
    <w:rsid w:val="00D05559"/>
    <w:rsid w:val="00D05628"/>
    <w:rsid w:val="00D05C7B"/>
    <w:rsid w:val="00D06422"/>
    <w:rsid w:val="00D06739"/>
    <w:rsid w:val="00D06965"/>
    <w:rsid w:val="00D06EDA"/>
    <w:rsid w:val="00D12064"/>
    <w:rsid w:val="00D148A9"/>
    <w:rsid w:val="00D157B7"/>
    <w:rsid w:val="00D160E1"/>
    <w:rsid w:val="00D160EF"/>
    <w:rsid w:val="00D17DD0"/>
    <w:rsid w:val="00D204CA"/>
    <w:rsid w:val="00D21F6D"/>
    <w:rsid w:val="00D2218E"/>
    <w:rsid w:val="00D22739"/>
    <w:rsid w:val="00D241A4"/>
    <w:rsid w:val="00D246C2"/>
    <w:rsid w:val="00D25C82"/>
    <w:rsid w:val="00D27608"/>
    <w:rsid w:val="00D30600"/>
    <w:rsid w:val="00D31AB1"/>
    <w:rsid w:val="00D32087"/>
    <w:rsid w:val="00D322BC"/>
    <w:rsid w:val="00D3541D"/>
    <w:rsid w:val="00D364A9"/>
    <w:rsid w:val="00D370A8"/>
    <w:rsid w:val="00D37B8E"/>
    <w:rsid w:val="00D41480"/>
    <w:rsid w:val="00D415B7"/>
    <w:rsid w:val="00D4164C"/>
    <w:rsid w:val="00D42DCF"/>
    <w:rsid w:val="00D44208"/>
    <w:rsid w:val="00D4442C"/>
    <w:rsid w:val="00D446ED"/>
    <w:rsid w:val="00D45D61"/>
    <w:rsid w:val="00D472F0"/>
    <w:rsid w:val="00D47563"/>
    <w:rsid w:val="00D50CDE"/>
    <w:rsid w:val="00D50D14"/>
    <w:rsid w:val="00D51954"/>
    <w:rsid w:val="00D5279B"/>
    <w:rsid w:val="00D52D6B"/>
    <w:rsid w:val="00D52DE8"/>
    <w:rsid w:val="00D54321"/>
    <w:rsid w:val="00D54636"/>
    <w:rsid w:val="00D547CD"/>
    <w:rsid w:val="00D54FB9"/>
    <w:rsid w:val="00D56132"/>
    <w:rsid w:val="00D6202B"/>
    <w:rsid w:val="00D62ABC"/>
    <w:rsid w:val="00D62BA6"/>
    <w:rsid w:val="00D633BE"/>
    <w:rsid w:val="00D670EE"/>
    <w:rsid w:val="00D705C7"/>
    <w:rsid w:val="00D70A14"/>
    <w:rsid w:val="00D712DF"/>
    <w:rsid w:val="00D71AA6"/>
    <w:rsid w:val="00D72214"/>
    <w:rsid w:val="00D72C0C"/>
    <w:rsid w:val="00D743A6"/>
    <w:rsid w:val="00D74727"/>
    <w:rsid w:val="00D75347"/>
    <w:rsid w:val="00D75B8C"/>
    <w:rsid w:val="00D76AD7"/>
    <w:rsid w:val="00D77616"/>
    <w:rsid w:val="00D820D3"/>
    <w:rsid w:val="00D82765"/>
    <w:rsid w:val="00D83E2D"/>
    <w:rsid w:val="00D84A18"/>
    <w:rsid w:val="00D857AD"/>
    <w:rsid w:val="00D873EA"/>
    <w:rsid w:val="00D87E8F"/>
    <w:rsid w:val="00D90DFC"/>
    <w:rsid w:val="00D92E5F"/>
    <w:rsid w:val="00D92F32"/>
    <w:rsid w:val="00D9353E"/>
    <w:rsid w:val="00D9390F"/>
    <w:rsid w:val="00D93C0C"/>
    <w:rsid w:val="00D94197"/>
    <w:rsid w:val="00D944EA"/>
    <w:rsid w:val="00D9608C"/>
    <w:rsid w:val="00DA0893"/>
    <w:rsid w:val="00DA0EE7"/>
    <w:rsid w:val="00DA11B2"/>
    <w:rsid w:val="00DA1579"/>
    <w:rsid w:val="00DA2A67"/>
    <w:rsid w:val="00DA32CE"/>
    <w:rsid w:val="00DA360B"/>
    <w:rsid w:val="00DA45BC"/>
    <w:rsid w:val="00DA4667"/>
    <w:rsid w:val="00DA4C4E"/>
    <w:rsid w:val="00DA7996"/>
    <w:rsid w:val="00DB024C"/>
    <w:rsid w:val="00DB125B"/>
    <w:rsid w:val="00DB13B2"/>
    <w:rsid w:val="00DB2700"/>
    <w:rsid w:val="00DB2BAF"/>
    <w:rsid w:val="00DB4A5E"/>
    <w:rsid w:val="00DB65C6"/>
    <w:rsid w:val="00DB6E4F"/>
    <w:rsid w:val="00DC11E3"/>
    <w:rsid w:val="00DC4190"/>
    <w:rsid w:val="00DC5139"/>
    <w:rsid w:val="00DC5735"/>
    <w:rsid w:val="00DC687B"/>
    <w:rsid w:val="00DD01FB"/>
    <w:rsid w:val="00DD0F6F"/>
    <w:rsid w:val="00DD1A4B"/>
    <w:rsid w:val="00DD223D"/>
    <w:rsid w:val="00DD2BF2"/>
    <w:rsid w:val="00DD2EB2"/>
    <w:rsid w:val="00DD44CF"/>
    <w:rsid w:val="00DD5DDD"/>
    <w:rsid w:val="00DD65EE"/>
    <w:rsid w:val="00DD678F"/>
    <w:rsid w:val="00DD72A9"/>
    <w:rsid w:val="00DD7432"/>
    <w:rsid w:val="00DE03FC"/>
    <w:rsid w:val="00DE2808"/>
    <w:rsid w:val="00DE2EF3"/>
    <w:rsid w:val="00DE2F1D"/>
    <w:rsid w:val="00DE31C0"/>
    <w:rsid w:val="00DE3AFA"/>
    <w:rsid w:val="00DE4E97"/>
    <w:rsid w:val="00DE60EF"/>
    <w:rsid w:val="00DE6525"/>
    <w:rsid w:val="00DE7D8A"/>
    <w:rsid w:val="00DF02B0"/>
    <w:rsid w:val="00DF0C2D"/>
    <w:rsid w:val="00DF0E40"/>
    <w:rsid w:val="00DF1C80"/>
    <w:rsid w:val="00DF25DB"/>
    <w:rsid w:val="00DF2EE5"/>
    <w:rsid w:val="00DF3499"/>
    <w:rsid w:val="00DF3663"/>
    <w:rsid w:val="00DF4927"/>
    <w:rsid w:val="00DF6A45"/>
    <w:rsid w:val="00DF6A64"/>
    <w:rsid w:val="00E009C3"/>
    <w:rsid w:val="00E01F92"/>
    <w:rsid w:val="00E02986"/>
    <w:rsid w:val="00E03665"/>
    <w:rsid w:val="00E03D45"/>
    <w:rsid w:val="00E03D9F"/>
    <w:rsid w:val="00E05111"/>
    <w:rsid w:val="00E05F03"/>
    <w:rsid w:val="00E05F3A"/>
    <w:rsid w:val="00E0686B"/>
    <w:rsid w:val="00E11B07"/>
    <w:rsid w:val="00E1337D"/>
    <w:rsid w:val="00E1385D"/>
    <w:rsid w:val="00E14418"/>
    <w:rsid w:val="00E14FF7"/>
    <w:rsid w:val="00E15015"/>
    <w:rsid w:val="00E15396"/>
    <w:rsid w:val="00E15F1E"/>
    <w:rsid w:val="00E17CF3"/>
    <w:rsid w:val="00E17EA6"/>
    <w:rsid w:val="00E21F26"/>
    <w:rsid w:val="00E2271E"/>
    <w:rsid w:val="00E23097"/>
    <w:rsid w:val="00E256F9"/>
    <w:rsid w:val="00E27DE4"/>
    <w:rsid w:val="00E30ACC"/>
    <w:rsid w:val="00E30C75"/>
    <w:rsid w:val="00E32531"/>
    <w:rsid w:val="00E32801"/>
    <w:rsid w:val="00E348B3"/>
    <w:rsid w:val="00E361E4"/>
    <w:rsid w:val="00E36548"/>
    <w:rsid w:val="00E403E0"/>
    <w:rsid w:val="00E4164C"/>
    <w:rsid w:val="00E4169B"/>
    <w:rsid w:val="00E41B1C"/>
    <w:rsid w:val="00E41FE4"/>
    <w:rsid w:val="00E421E0"/>
    <w:rsid w:val="00E4322C"/>
    <w:rsid w:val="00E44F7C"/>
    <w:rsid w:val="00E45012"/>
    <w:rsid w:val="00E457A5"/>
    <w:rsid w:val="00E464D3"/>
    <w:rsid w:val="00E4675B"/>
    <w:rsid w:val="00E46C13"/>
    <w:rsid w:val="00E47160"/>
    <w:rsid w:val="00E5020E"/>
    <w:rsid w:val="00E50CFE"/>
    <w:rsid w:val="00E51A16"/>
    <w:rsid w:val="00E536F5"/>
    <w:rsid w:val="00E53D8A"/>
    <w:rsid w:val="00E55EF7"/>
    <w:rsid w:val="00E57533"/>
    <w:rsid w:val="00E62D1B"/>
    <w:rsid w:val="00E633B9"/>
    <w:rsid w:val="00E6373E"/>
    <w:rsid w:val="00E64237"/>
    <w:rsid w:val="00E6489A"/>
    <w:rsid w:val="00E67229"/>
    <w:rsid w:val="00E71D1D"/>
    <w:rsid w:val="00E7277B"/>
    <w:rsid w:val="00E72FB5"/>
    <w:rsid w:val="00E73A3A"/>
    <w:rsid w:val="00E75240"/>
    <w:rsid w:val="00E757DA"/>
    <w:rsid w:val="00E817D9"/>
    <w:rsid w:val="00E83D26"/>
    <w:rsid w:val="00E848F0"/>
    <w:rsid w:val="00E85F06"/>
    <w:rsid w:val="00E87A4F"/>
    <w:rsid w:val="00E87EA9"/>
    <w:rsid w:val="00E902D6"/>
    <w:rsid w:val="00E90691"/>
    <w:rsid w:val="00E9143D"/>
    <w:rsid w:val="00E931A1"/>
    <w:rsid w:val="00E9369B"/>
    <w:rsid w:val="00E93F5C"/>
    <w:rsid w:val="00E942FD"/>
    <w:rsid w:val="00E9706C"/>
    <w:rsid w:val="00E975FD"/>
    <w:rsid w:val="00E97689"/>
    <w:rsid w:val="00E97E4D"/>
    <w:rsid w:val="00EA086C"/>
    <w:rsid w:val="00EA090F"/>
    <w:rsid w:val="00EA149B"/>
    <w:rsid w:val="00EA3400"/>
    <w:rsid w:val="00EA4D60"/>
    <w:rsid w:val="00EA6A06"/>
    <w:rsid w:val="00EA7814"/>
    <w:rsid w:val="00EA7E9C"/>
    <w:rsid w:val="00EB0718"/>
    <w:rsid w:val="00EB0ADB"/>
    <w:rsid w:val="00EB11B7"/>
    <w:rsid w:val="00EB1543"/>
    <w:rsid w:val="00EB208E"/>
    <w:rsid w:val="00EB2712"/>
    <w:rsid w:val="00EB4107"/>
    <w:rsid w:val="00EB4B2B"/>
    <w:rsid w:val="00EB57EE"/>
    <w:rsid w:val="00EB68A5"/>
    <w:rsid w:val="00EB736E"/>
    <w:rsid w:val="00EB7805"/>
    <w:rsid w:val="00EB7981"/>
    <w:rsid w:val="00EC23E4"/>
    <w:rsid w:val="00EC271F"/>
    <w:rsid w:val="00EC2CA4"/>
    <w:rsid w:val="00EC638C"/>
    <w:rsid w:val="00EC678C"/>
    <w:rsid w:val="00EC71C5"/>
    <w:rsid w:val="00ED00CD"/>
    <w:rsid w:val="00ED0CBA"/>
    <w:rsid w:val="00ED1F02"/>
    <w:rsid w:val="00ED3BCB"/>
    <w:rsid w:val="00ED44A8"/>
    <w:rsid w:val="00ED4715"/>
    <w:rsid w:val="00ED783C"/>
    <w:rsid w:val="00EE042E"/>
    <w:rsid w:val="00EE109D"/>
    <w:rsid w:val="00EE1E0B"/>
    <w:rsid w:val="00EE2614"/>
    <w:rsid w:val="00EE2684"/>
    <w:rsid w:val="00EE28C3"/>
    <w:rsid w:val="00EE40A0"/>
    <w:rsid w:val="00EE69E1"/>
    <w:rsid w:val="00EE7F42"/>
    <w:rsid w:val="00EF2204"/>
    <w:rsid w:val="00EF39FC"/>
    <w:rsid w:val="00EF3F53"/>
    <w:rsid w:val="00EF6F6E"/>
    <w:rsid w:val="00F005B4"/>
    <w:rsid w:val="00F07297"/>
    <w:rsid w:val="00F076EC"/>
    <w:rsid w:val="00F07A67"/>
    <w:rsid w:val="00F10040"/>
    <w:rsid w:val="00F109E1"/>
    <w:rsid w:val="00F11417"/>
    <w:rsid w:val="00F148CE"/>
    <w:rsid w:val="00F152D3"/>
    <w:rsid w:val="00F1538B"/>
    <w:rsid w:val="00F158EB"/>
    <w:rsid w:val="00F1622E"/>
    <w:rsid w:val="00F16F9A"/>
    <w:rsid w:val="00F205C3"/>
    <w:rsid w:val="00F206B2"/>
    <w:rsid w:val="00F21EE1"/>
    <w:rsid w:val="00F23046"/>
    <w:rsid w:val="00F23BD4"/>
    <w:rsid w:val="00F242FC"/>
    <w:rsid w:val="00F24614"/>
    <w:rsid w:val="00F24EB5"/>
    <w:rsid w:val="00F26D6D"/>
    <w:rsid w:val="00F26EB2"/>
    <w:rsid w:val="00F30CA3"/>
    <w:rsid w:val="00F31598"/>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3050"/>
    <w:rsid w:val="00F53C16"/>
    <w:rsid w:val="00F54DCB"/>
    <w:rsid w:val="00F573D8"/>
    <w:rsid w:val="00F6060F"/>
    <w:rsid w:val="00F60D4F"/>
    <w:rsid w:val="00F60DA7"/>
    <w:rsid w:val="00F610B7"/>
    <w:rsid w:val="00F61A10"/>
    <w:rsid w:val="00F62DB8"/>
    <w:rsid w:val="00F63E5D"/>
    <w:rsid w:val="00F64037"/>
    <w:rsid w:val="00F66A19"/>
    <w:rsid w:val="00F677B3"/>
    <w:rsid w:val="00F73196"/>
    <w:rsid w:val="00F745C2"/>
    <w:rsid w:val="00F75136"/>
    <w:rsid w:val="00F76019"/>
    <w:rsid w:val="00F7784D"/>
    <w:rsid w:val="00F77B94"/>
    <w:rsid w:val="00F77E5B"/>
    <w:rsid w:val="00F80923"/>
    <w:rsid w:val="00F82263"/>
    <w:rsid w:val="00F823F2"/>
    <w:rsid w:val="00F82A8D"/>
    <w:rsid w:val="00F850FF"/>
    <w:rsid w:val="00F85BB2"/>
    <w:rsid w:val="00F86B7A"/>
    <w:rsid w:val="00F91473"/>
    <w:rsid w:val="00F914D6"/>
    <w:rsid w:val="00F9267D"/>
    <w:rsid w:val="00F92D57"/>
    <w:rsid w:val="00F92F1A"/>
    <w:rsid w:val="00F94BDA"/>
    <w:rsid w:val="00F950F6"/>
    <w:rsid w:val="00F95F2D"/>
    <w:rsid w:val="00F96182"/>
    <w:rsid w:val="00F966BE"/>
    <w:rsid w:val="00F97A6E"/>
    <w:rsid w:val="00F97C41"/>
    <w:rsid w:val="00F97DEE"/>
    <w:rsid w:val="00FA03E7"/>
    <w:rsid w:val="00FA06DD"/>
    <w:rsid w:val="00FA0A70"/>
    <w:rsid w:val="00FA0DA6"/>
    <w:rsid w:val="00FA1669"/>
    <w:rsid w:val="00FA1FF9"/>
    <w:rsid w:val="00FA2B14"/>
    <w:rsid w:val="00FA35DE"/>
    <w:rsid w:val="00FA46BA"/>
    <w:rsid w:val="00FA4CDD"/>
    <w:rsid w:val="00FA5F5B"/>
    <w:rsid w:val="00FA6962"/>
    <w:rsid w:val="00FA7283"/>
    <w:rsid w:val="00FA7DE4"/>
    <w:rsid w:val="00FB0168"/>
    <w:rsid w:val="00FB03E0"/>
    <w:rsid w:val="00FB0FA2"/>
    <w:rsid w:val="00FB3E29"/>
    <w:rsid w:val="00FB429E"/>
    <w:rsid w:val="00FB5021"/>
    <w:rsid w:val="00FB5552"/>
    <w:rsid w:val="00FB65FD"/>
    <w:rsid w:val="00FB6863"/>
    <w:rsid w:val="00FC039B"/>
    <w:rsid w:val="00FC1693"/>
    <w:rsid w:val="00FC1B9E"/>
    <w:rsid w:val="00FC2696"/>
    <w:rsid w:val="00FC2B8A"/>
    <w:rsid w:val="00FC3085"/>
    <w:rsid w:val="00FC3100"/>
    <w:rsid w:val="00FC68CA"/>
    <w:rsid w:val="00FC6E92"/>
    <w:rsid w:val="00FC7AD5"/>
    <w:rsid w:val="00FD0021"/>
    <w:rsid w:val="00FD09E7"/>
    <w:rsid w:val="00FD0DEB"/>
    <w:rsid w:val="00FD1EC4"/>
    <w:rsid w:val="00FD25A2"/>
    <w:rsid w:val="00FD28E4"/>
    <w:rsid w:val="00FD40D7"/>
    <w:rsid w:val="00FD42A0"/>
    <w:rsid w:val="00FD43B4"/>
    <w:rsid w:val="00FD6689"/>
    <w:rsid w:val="00FD751C"/>
    <w:rsid w:val="00FD7D0F"/>
    <w:rsid w:val="00FD7F96"/>
    <w:rsid w:val="00FE037B"/>
    <w:rsid w:val="00FE0D21"/>
    <w:rsid w:val="00FE0F2A"/>
    <w:rsid w:val="00FE153E"/>
    <w:rsid w:val="00FE1B6B"/>
    <w:rsid w:val="00FE1C26"/>
    <w:rsid w:val="00FE3A1D"/>
    <w:rsid w:val="00FE3AAE"/>
    <w:rsid w:val="00FE5D8C"/>
    <w:rsid w:val="00FF2022"/>
    <w:rsid w:val="00FF28F8"/>
    <w:rsid w:val="00FF344D"/>
    <w:rsid w:val="00FF4517"/>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E2388CC"/>
  <w15:docId w15:val="{F14F4CA1-3A14-45DE-87CC-DA79A267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qFormat/>
    <w:rsid w:val="00D92F32"/>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10"/>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10"/>
      </w:numPr>
      <w:spacing w:before="240" w:after="60"/>
      <w:outlineLvl w:val="3"/>
    </w:pPr>
    <w:rPr>
      <w:rFonts w:cs="Times New Roman"/>
      <w:b/>
      <w:bCs/>
      <w:szCs w:val="28"/>
    </w:rPr>
  </w:style>
  <w:style w:type="paragraph" w:styleId="Heading5">
    <w:name w:val="heading 5"/>
    <w:basedOn w:val="Normal"/>
    <w:next w:val="Heading4"/>
    <w:qFormat/>
    <w:rsid w:val="00D92F32"/>
    <w:pPr>
      <w:numPr>
        <w:ilvl w:val="4"/>
        <w:numId w:val="10"/>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0C4F26"/>
    <w:pPr>
      <w:numPr>
        <w:ilvl w:val="5"/>
        <w:numId w:val="10"/>
      </w:numPr>
      <w:pBdr>
        <w:bottom w:val="single" w:sz="12" w:space="1" w:color="002060"/>
      </w:pBdr>
      <w:tabs>
        <w:tab w:val="num" w:pos="4320"/>
      </w:tabs>
      <w:suppressAutoHyphens w:val="0"/>
      <w:spacing w:before="120" w:line="360" w:lineRule="auto"/>
      <w:ind w:left="4320" w:hanging="360"/>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0C4F26"/>
    <w:pPr>
      <w:numPr>
        <w:ilvl w:val="6"/>
        <w:numId w:val="10"/>
      </w:numPr>
      <w:tabs>
        <w:tab w:val="num" w:pos="1653"/>
        <w:tab w:val="left" w:pos="2835"/>
        <w:tab w:val="num" w:pos="5040"/>
      </w:tabs>
      <w:suppressAutoHyphens w:val="0"/>
      <w:spacing w:before="120" w:after="60" w:line="360" w:lineRule="auto"/>
      <w:ind w:left="5040" w:hanging="360"/>
      <w:outlineLvl w:val="6"/>
    </w:pPr>
    <w:rPr>
      <w:rFonts w:cs="Times New Roman"/>
      <w:sz w:val="18"/>
      <w:szCs w:val="20"/>
      <w:u w:val="single"/>
      <w:lang w:val="el-GR" w:eastAsia="en-US"/>
    </w:rPr>
  </w:style>
  <w:style w:type="paragraph" w:styleId="Heading8">
    <w:name w:val="heading 8"/>
    <w:basedOn w:val="Normal"/>
    <w:next w:val="Normal"/>
    <w:link w:val="Heading8Char"/>
    <w:qFormat/>
    <w:rsid w:val="000C4F26"/>
    <w:pPr>
      <w:numPr>
        <w:ilvl w:val="7"/>
        <w:numId w:val="10"/>
      </w:numPr>
      <w:tabs>
        <w:tab w:val="num" w:pos="1797"/>
        <w:tab w:val="left" w:pos="3119"/>
        <w:tab w:val="num" w:pos="5760"/>
      </w:tabs>
      <w:suppressAutoHyphens w:val="0"/>
      <w:spacing w:before="120" w:after="60"/>
      <w:ind w:left="5760" w:hanging="3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0C4F26"/>
    <w:pPr>
      <w:numPr>
        <w:ilvl w:val="8"/>
        <w:numId w:val="10"/>
      </w:numPr>
      <w:tabs>
        <w:tab w:val="num" w:pos="1941"/>
        <w:tab w:val="left" w:pos="3119"/>
        <w:tab w:val="num" w:pos="6480"/>
      </w:tabs>
      <w:suppressAutoHyphens w:val="0"/>
      <w:spacing w:before="60" w:after="60"/>
      <w:ind w:left="6480" w:hanging="3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464D3"/>
  </w:style>
  <w:style w:type="character" w:customStyle="1" w:styleId="WW8Num1z1">
    <w:name w:val="WW8Num1z1"/>
    <w:rsid w:val="00E464D3"/>
  </w:style>
  <w:style w:type="character" w:customStyle="1" w:styleId="WW8Num1z2">
    <w:name w:val="WW8Num1z2"/>
    <w:rsid w:val="00E464D3"/>
  </w:style>
  <w:style w:type="character" w:customStyle="1" w:styleId="WW8Num1z3">
    <w:name w:val="WW8Num1z3"/>
    <w:rsid w:val="00E464D3"/>
  </w:style>
  <w:style w:type="character" w:customStyle="1" w:styleId="WW8Num1z4">
    <w:name w:val="WW8Num1z4"/>
    <w:rsid w:val="00E464D3"/>
    <w:rPr>
      <w:rFonts w:ascii="Arial" w:hAnsi="Arial" w:cs="Times New Roman"/>
      <w:b w:val="0"/>
      <w:i w:val="0"/>
      <w:sz w:val="20"/>
      <w:szCs w:val="20"/>
    </w:rPr>
  </w:style>
  <w:style w:type="character" w:customStyle="1" w:styleId="WW8Num1z5">
    <w:name w:val="WW8Num1z5"/>
    <w:rsid w:val="00E464D3"/>
  </w:style>
  <w:style w:type="character" w:customStyle="1" w:styleId="WW8Num1z6">
    <w:name w:val="WW8Num1z6"/>
    <w:rsid w:val="00E464D3"/>
  </w:style>
  <w:style w:type="character" w:customStyle="1" w:styleId="WW8Num1z7">
    <w:name w:val="WW8Num1z7"/>
    <w:rsid w:val="00E464D3"/>
  </w:style>
  <w:style w:type="character" w:customStyle="1" w:styleId="WW8Num1z8">
    <w:name w:val="WW8Num1z8"/>
    <w:rsid w:val="00E464D3"/>
  </w:style>
  <w:style w:type="character" w:customStyle="1" w:styleId="WW8Num2z0">
    <w:name w:val="WW8Num2z0"/>
    <w:rsid w:val="00E464D3"/>
  </w:style>
  <w:style w:type="character" w:customStyle="1" w:styleId="WW8Num2z1">
    <w:name w:val="WW8Num2z1"/>
    <w:rsid w:val="00E464D3"/>
  </w:style>
  <w:style w:type="character" w:customStyle="1" w:styleId="WW8Num2z2">
    <w:name w:val="WW8Num2z2"/>
    <w:rsid w:val="00E464D3"/>
  </w:style>
  <w:style w:type="character" w:customStyle="1" w:styleId="WW8Num2z3">
    <w:name w:val="WW8Num2z3"/>
    <w:rsid w:val="00E464D3"/>
  </w:style>
  <w:style w:type="character" w:customStyle="1" w:styleId="WW8Num2z4">
    <w:name w:val="WW8Num2z4"/>
    <w:rsid w:val="00E464D3"/>
    <w:rPr>
      <w:rFonts w:ascii="Arial" w:hAnsi="Arial" w:cs="Times New Roman"/>
      <w:b w:val="0"/>
      <w:i w:val="0"/>
      <w:sz w:val="20"/>
      <w:szCs w:val="20"/>
    </w:rPr>
  </w:style>
  <w:style w:type="character" w:customStyle="1" w:styleId="WW8Num2z5">
    <w:name w:val="WW8Num2z5"/>
    <w:rsid w:val="00E464D3"/>
  </w:style>
  <w:style w:type="character" w:customStyle="1" w:styleId="WW8Num2z6">
    <w:name w:val="WW8Num2z6"/>
    <w:rsid w:val="00E464D3"/>
  </w:style>
  <w:style w:type="character" w:customStyle="1" w:styleId="WW8Num2z7">
    <w:name w:val="WW8Num2z7"/>
    <w:rsid w:val="00E464D3"/>
  </w:style>
  <w:style w:type="character" w:customStyle="1" w:styleId="WW8Num2z8">
    <w:name w:val="WW8Num2z8"/>
    <w:rsid w:val="00E464D3"/>
  </w:style>
  <w:style w:type="character" w:customStyle="1" w:styleId="WW8Num3z0">
    <w:name w:val="WW8Num3z0"/>
    <w:rsid w:val="00E464D3"/>
    <w:rPr>
      <w:rFonts w:ascii="Symbol" w:hAnsi="Symbol" w:cs="Symbol"/>
      <w:lang w:val="el-GR"/>
    </w:rPr>
  </w:style>
  <w:style w:type="character" w:customStyle="1" w:styleId="WW8Num4z0">
    <w:name w:val="WW8Num4z0"/>
    <w:rsid w:val="00E464D3"/>
    <w:rPr>
      <w:lang w:val="el-GR"/>
    </w:rPr>
  </w:style>
  <w:style w:type="character" w:customStyle="1" w:styleId="WW8Num5z0">
    <w:name w:val="WW8Num5z0"/>
    <w:rsid w:val="00E464D3"/>
    <w:rPr>
      <w:rFonts w:ascii="Webdings" w:hAnsi="Webdings" w:cs="Webdings"/>
      <w:color w:val="333399"/>
      <w:sz w:val="16"/>
    </w:rPr>
  </w:style>
  <w:style w:type="character" w:customStyle="1" w:styleId="WW8Num6z0">
    <w:name w:val="WW8Num6z0"/>
    <w:rsid w:val="00E464D3"/>
    <w:rPr>
      <w:rFonts w:ascii="Symbol" w:hAnsi="Symbol" w:cs="Symbol"/>
      <w:strike/>
      <w:color w:val="0070C0"/>
      <w:kern w:val="1"/>
      <w:position w:val="0"/>
      <w:sz w:val="24"/>
      <w:vertAlign w:val="baseline"/>
      <w:lang w:val="el-GR"/>
    </w:rPr>
  </w:style>
  <w:style w:type="character" w:customStyle="1" w:styleId="WW8Num7z0">
    <w:name w:val="WW8Num7z0"/>
    <w:rsid w:val="00E464D3"/>
    <w:rPr>
      <w:rFonts w:ascii="Symbol" w:hAnsi="Symbol" w:cs="Symbol"/>
      <w:shd w:val="clear" w:color="auto" w:fill="C0C0C0"/>
      <w:lang w:val="el-GR"/>
    </w:rPr>
  </w:style>
  <w:style w:type="character" w:customStyle="1" w:styleId="WW8Num8z0">
    <w:name w:val="WW8Num8z0"/>
    <w:rsid w:val="00E464D3"/>
    <w:rPr>
      <w:b/>
      <w:bCs/>
      <w:szCs w:val="22"/>
      <w:lang w:val="el-GR"/>
    </w:rPr>
  </w:style>
  <w:style w:type="character" w:customStyle="1" w:styleId="WW8Num8z1">
    <w:name w:val="WW8Num8z1"/>
    <w:rsid w:val="00E464D3"/>
  </w:style>
  <w:style w:type="character" w:customStyle="1" w:styleId="WW8Num8z2">
    <w:name w:val="WW8Num8z2"/>
    <w:rsid w:val="00E464D3"/>
  </w:style>
  <w:style w:type="character" w:customStyle="1" w:styleId="WW8Num8z3">
    <w:name w:val="WW8Num8z3"/>
    <w:rsid w:val="00E464D3"/>
  </w:style>
  <w:style w:type="character" w:customStyle="1" w:styleId="WW8Num8z4">
    <w:name w:val="WW8Num8z4"/>
    <w:rsid w:val="00E464D3"/>
  </w:style>
  <w:style w:type="character" w:customStyle="1" w:styleId="WW8Num8z5">
    <w:name w:val="WW8Num8z5"/>
    <w:rsid w:val="00E464D3"/>
  </w:style>
  <w:style w:type="character" w:customStyle="1" w:styleId="WW8Num8z6">
    <w:name w:val="WW8Num8z6"/>
    <w:rsid w:val="00E464D3"/>
  </w:style>
  <w:style w:type="character" w:customStyle="1" w:styleId="WW8Num8z7">
    <w:name w:val="WW8Num8z7"/>
    <w:rsid w:val="00E464D3"/>
  </w:style>
  <w:style w:type="character" w:customStyle="1" w:styleId="WW8Num8z8">
    <w:name w:val="WW8Num8z8"/>
    <w:rsid w:val="00E464D3"/>
  </w:style>
  <w:style w:type="character" w:customStyle="1" w:styleId="WW8Num9z0">
    <w:name w:val="WW8Num9z0"/>
    <w:rsid w:val="00E464D3"/>
    <w:rPr>
      <w:b/>
      <w:bCs/>
      <w:szCs w:val="22"/>
      <w:lang w:val="el-GR"/>
    </w:rPr>
  </w:style>
  <w:style w:type="character" w:customStyle="1" w:styleId="WW8Num9z1">
    <w:name w:val="WW8Num9z1"/>
    <w:rsid w:val="00E464D3"/>
    <w:rPr>
      <w:rFonts w:eastAsia="Calibri"/>
      <w:lang w:val="el-GR"/>
    </w:rPr>
  </w:style>
  <w:style w:type="character" w:customStyle="1" w:styleId="WW8Num9z2">
    <w:name w:val="WW8Num9z2"/>
    <w:rsid w:val="00E464D3"/>
  </w:style>
  <w:style w:type="character" w:customStyle="1" w:styleId="WW8Num9z3">
    <w:name w:val="WW8Num9z3"/>
    <w:rsid w:val="00E464D3"/>
  </w:style>
  <w:style w:type="character" w:customStyle="1" w:styleId="WW8Num9z4">
    <w:name w:val="WW8Num9z4"/>
    <w:rsid w:val="00E464D3"/>
  </w:style>
  <w:style w:type="character" w:customStyle="1" w:styleId="WW8Num9z5">
    <w:name w:val="WW8Num9z5"/>
    <w:rsid w:val="00E464D3"/>
  </w:style>
  <w:style w:type="character" w:customStyle="1" w:styleId="WW8Num9z6">
    <w:name w:val="WW8Num9z6"/>
    <w:rsid w:val="00E464D3"/>
  </w:style>
  <w:style w:type="character" w:customStyle="1" w:styleId="WW8Num9z7">
    <w:name w:val="WW8Num9z7"/>
    <w:rsid w:val="00E464D3"/>
  </w:style>
  <w:style w:type="character" w:customStyle="1" w:styleId="WW8Num9z8">
    <w:name w:val="WW8Num9z8"/>
    <w:rsid w:val="00E464D3"/>
  </w:style>
  <w:style w:type="character" w:customStyle="1" w:styleId="WW8Num10z0">
    <w:name w:val="WW8Num10z0"/>
    <w:rsid w:val="00E464D3"/>
    <w:rPr>
      <w:rFonts w:ascii="Symbol" w:hAnsi="Symbol" w:cs="OpenSymbol"/>
      <w:color w:val="5B9BD5"/>
    </w:rPr>
  </w:style>
  <w:style w:type="character" w:customStyle="1" w:styleId="WW8Num11z0">
    <w:name w:val="WW8Num11z0"/>
    <w:rsid w:val="00E464D3"/>
    <w:rPr>
      <w:rFonts w:ascii="Angsana New" w:hAnsi="Angsana New" w:cs="Angsana New" w:hint="default"/>
      <w:color w:val="000000"/>
      <w:kern w:val="1"/>
      <w:szCs w:val="22"/>
      <w:shd w:val="clear" w:color="auto" w:fill="FFFFFF"/>
      <w:lang w:val="el-GR"/>
    </w:rPr>
  </w:style>
  <w:style w:type="character" w:customStyle="1" w:styleId="WW8Num7z1">
    <w:name w:val="WW8Num7z1"/>
    <w:rsid w:val="00E464D3"/>
  </w:style>
  <w:style w:type="character" w:customStyle="1" w:styleId="WW8Num7z2">
    <w:name w:val="WW8Num7z2"/>
    <w:rsid w:val="00E464D3"/>
  </w:style>
  <w:style w:type="character" w:customStyle="1" w:styleId="WW8Num7z3">
    <w:name w:val="WW8Num7z3"/>
    <w:rsid w:val="00E464D3"/>
  </w:style>
  <w:style w:type="character" w:customStyle="1" w:styleId="WW8Num7z4">
    <w:name w:val="WW8Num7z4"/>
    <w:rsid w:val="00E464D3"/>
  </w:style>
  <w:style w:type="character" w:customStyle="1" w:styleId="WW8Num7z5">
    <w:name w:val="WW8Num7z5"/>
    <w:rsid w:val="00E464D3"/>
  </w:style>
  <w:style w:type="character" w:customStyle="1" w:styleId="WW8Num7z6">
    <w:name w:val="WW8Num7z6"/>
    <w:rsid w:val="00E464D3"/>
  </w:style>
  <w:style w:type="character" w:customStyle="1" w:styleId="WW8Num7z7">
    <w:name w:val="WW8Num7z7"/>
    <w:rsid w:val="00E464D3"/>
  </w:style>
  <w:style w:type="character" w:customStyle="1" w:styleId="WW8Num7z8">
    <w:name w:val="WW8Num7z8"/>
    <w:rsid w:val="00E464D3"/>
  </w:style>
  <w:style w:type="character" w:customStyle="1" w:styleId="WW8Num10z1">
    <w:name w:val="WW8Num10z1"/>
    <w:rsid w:val="00E464D3"/>
    <w:rPr>
      <w:rFonts w:ascii="Courier New" w:hAnsi="Courier New" w:cs="Courier New" w:hint="default"/>
    </w:rPr>
  </w:style>
  <w:style w:type="character" w:customStyle="1" w:styleId="WW8Num10z3">
    <w:name w:val="WW8Num10z3"/>
    <w:rsid w:val="00E464D3"/>
    <w:rPr>
      <w:rFonts w:ascii="Symbol" w:hAnsi="Symbol" w:cs="Symbol" w:hint="default"/>
    </w:rPr>
  </w:style>
  <w:style w:type="character" w:customStyle="1" w:styleId="WW8Num11z1">
    <w:name w:val="WW8Num11z1"/>
    <w:rsid w:val="00E464D3"/>
    <w:rPr>
      <w:rFonts w:ascii="Courier New" w:hAnsi="Courier New" w:cs="Courier New" w:hint="default"/>
    </w:rPr>
  </w:style>
  <w:style w:type="character" w:customStyle="1" w:styleId="WW8Num11z3">
    <w:name w:val="WW8Num11z3"/>
    <w:rsid w:val="00E464D3"/>
    <w:rPr>
      <w:rFonts w:ascii="Symbol" w:hAnsi="Symbol" w:cs="Symbol" w:hint="default"/>
    </w:rPr>
  </w:style>
  <w:style w:type="character" w:customStyle="1" w:styleId="WW8Num12z0">
    <w:name w:val="WW8Num12z0"/>
    <w:rsid w:val="00E464D3"/>
    <w:rPr>
      <w:rFonts w:ascii="Angsana New" w:hAnsi="Angsana New" w:cs="Angsana New" w:hint="default"/>
      <w:color w:val="000000"/>
      <w:kern w:val="1"/>
      <w:szCs w:val="22"/>
      <w:shd w:val="clear" w:color="auto" w:fill="FFFFFF"/>
      <w:lang w:val="el-GR"/>
    </w:rPr>
  </w:style>
  <w:style w:type="character" w:customStyle="1" w:styleId="WW8Num12z1">
    <w:name w:val="WW8Num12z1"/>
    <w:rsid w:val="00E464D3"/>
    <w:rPr>
      <w:rFonts w:ascii="Courier New" w:hAnsi="Courier New" w:cs="Courier New" w:hint="default"/>
    </w:rPr>
  </w:style>
  <w:style w:type="character" w:customStyle="1" w:styleId="WW8Num12z2">
    <w:name w:val="WW8Num12z2"/>
    <w:rsid w:val="00E464D3"/>
    <w:rPr>
      <w:rFonts w:ascii="Wingdings" w:hAnsi="Wingdings" w:cs="Wingdings" w:hint="default"/>
    </w:rPr>
  </w:style>
  <w:style w:type="character" w:customStyle="1" w:styleId="WW8Num12z3">
    <w:name w:val="WW8Num12z3"/>
    <w:rsid w:val="00E464D3"/>
    <w:rPr>
      <w:rFonts w:ascii="Symbol" w:hAnsi="Symbol" w:cs="Symbol" w:hint="default"/>
    </w:rPr>
  </w:style>
  <w:style w:type="character" w:customStyle="1" w:styleId="1">
    <w:name w:val="Προεπιλεγμένη γραμματοσειρά1"/>
    <w:rsid w:val="00E464D3"/>
  </w:style>
  <w:style w:type="character" w:customStyle="1" w:styleId="3">
    <w:name w:val="Προεπιλεγμένη γραμματοσειρά3"/>
    <w:rsid w:val="00E464D3"/>
  </w:style>
  <w:style w:type="character" w:customStyle="1" w:styleId="WW-DefaultParagraphFont">
    <w:name w:val="WW-Default Paragraph Font"/>
    <w:rsid w:val="00E464D3"/>
  </w:style>
  <w:style w:type="character" w:customStyle="1" w:styleId="WW8Num10z2">
    <w:name w:val="WW8Num10z2"/>
    <w:rsid w:val="00E464D3"/>
  </w:style>
  <w:style w:type="character" w:customStyle="1" w:styleId="WW8Num10z4">
    <w:name w:val="WW8Num10z4"/>
    <w:rsid w:val="00E464D3"/>
  </w:style>
  <w:style w:type="character" w:customStyle="1" w:styleId="WW8Num10z5">
    <w:name w:val="WW8Num10z5"/>
    <w:rsid w:val="00E464D3"/>
  </w:style>
  <w:style w:type="character" w:customStyle="1" w:styleId="WW8Num10z6">
    <w:name w:val="WW8Num10z6"/>
    <w:rsid w:val="00E464D3"/>
  </w:style>
  <w:style w:type="character" w:customStyle="1" w:styleId="WW8Num10z7">
    <w:name w:val="WW8Num10z7"/>
    <w:rsid w:val="00E464D3"/>
  </w:style>
  <w:style w:type="character" w:customStyle="1" w:styleId="WW8Num10z8">
    <w:name w:val="WW8Num10z8"/>
    <w:rsid w:val="00E464D3"/>
  </w:style>
  <w:style w:type="character" w:customStyle="1" w:styleId="DefaultParagraphFont2">
    <w:name w:val="Default Paragraph Font2"/>
    <w:rsid w:val="00E464D3"/>
  </w:style>
  <w:style w:type="character" w:customStyle="1" w:styleId="WW8Num11z2">
    <w:name w:val="WW8Num11z2"/>
    <w:rsid w:val="00E464D3"/>
  </w:style>
  <w:style w:type="character" w:customStyle="1" w:styleId="WW8Num11z4">
    <w:name w:val="WW8Num11z4"/>
    <w:rsid w:val="00E464D3"/>
  </w:style>
  <w:style w:type="character" w:customStyle="1" w:styleId="WW8Num11z5">
    <w:name w:val="WW8Num11z5"/>
    <w:rsid w:val="00E464D3"/>
  </w:style>
  <w:style w:type="character" w:customStyle="1" w:styleId="WW8Num11z6">
    <w:name w:val="WW8Num11z6"/>
    <w:rsid w:val="00E464D3"/>
  </w:style>
  <w:style w:type="character" w:customStyle="1" w:styleId="WW8Num11z7">
    <w:name w:val="WW8Num11z7"/>
    <w:rsid w:val="00E464D3"/>
  </w:style>
  <w:style w:type="character" w:customStyle="1" w:styleId="WW8Num11z8">
    <w:name w:val="WW8Num11z8"/>
    <w:rsid w:val="00E464D3"/>
  </w:style>
  <w:style w:type="character" w:customStyle="1" w:styleId="WW8Num12z4">
    <w:name w:val="WW8Num12z4"/>
    <w:rsid w:val="00E464D3"/>
  </w:style>
  <w:style w:type="character" w:customStyle="1" w:styleId="WW8Num12z5">
    <w:name w:val="WW8Num12z5"/>
    <w:rsid w:val="00E464D3"/>
  </w:style>
  <w:style w:type="character" w:customStyle="1" w:styleId="WW8Num12z6">
    <w:name w:val="WW8Num12z6"/>
    <w:rsid w:val="00E464D3"/>
  </w:style>
  <w:style w:type="character" w:customStyle="1" w:styleId="WW8Num12z7">
    <w:name w:val="WW8Num12z7"/>
    <w:rsid w:val="00E464D3"/>
  </w:style>
  <w:style w:type="character" w:customStyle="1" w:styleId="WW8Num12z8">
    <w:name w:val="WW8Num12z8"/>
    <w:rsid w:val="00E464D3"/>
  </w:style>
  <w:style w:type="character" w:customStyle="1" w:styleId="WW8Num13z0">
    <w:name w:val="WW8Num13z0"/>
    <w:rsid w:val="00E464D3"/>
    <w:rPr>
      <w:rFonts w:ascii="Symbol" w:hAnsi="Symbol" w:cs="OpenSymbol"/>
    </w:rPr>
  </w:style>
  <w:style w:type="character" w:customStyle="1" w:styleId="WW-DefaultParagraphFont1">
    <w:name w:val="WW-Default Paragraph Font1"/>
    <w:rsid w:val="00E464D3"/>
  </w:style>
  <w:style w:type="character" w:customStyle="1" w:styleId="WW8Num13z1">
    <w:name w:val="WW8Num13z1"/>
    <w:rsid w:val="00E464D3"/>
    <w:rPr>
      <w:rFonts w:eastAsia="Calibri"/>
      <w:lang w:val="el-GR"/>
    </w:rPr>
  </w:style>
  <w:style w:type="character" w:customStyle="1" w:styleId="WW8Num13z2">
    <w:name w:val="WW8Num13z2"/>
    <w:rsid w:val="00E464D3"/>
  </w:style>
  <w:style w:type="character" w:customStyle="1" w:styleId="WW8Num13z3">
    <w:name w:val="WW8Num13z3"/>
    <w:rsid w:val="00E464D3"/>
  </w:style>
  <w:style w:type="character" w:customStyle="1" w:styleId="WW8Num13z4">
    <w:name w:val="WW8Num13z4"/>
    <w:rsid w:val="00E464D3"/>
  </w:style>
  <w:style w:type="character" w:customStyle="1" w:styleId="WW8Num13z5">
    <w:name w:val="WW8Num13z5"/>
    <w:rsid w:val="00E464D3"/>
  </w:style>
  <w:style w:type="character" w:customStyle="1" w:styleId="WW8Num13z6">
    <w:name w:val="WW8Num13z6"/>
    <w:rsid w:val="00E464D3"/>
  </w:style>
  <w:style w:type="character" w:customStyle="1" w:styleId="WW8Num13z7">
    <w:name w:val="WW8Num13z7"/>
    <w:rsid w:val="00E464D3"/>
  </w:style>
  <w:style w:type="character" w:customStyle="1" w:styleId="WW8Num13z8">
    <w:name w:val="WW8Num13z8"/>
    <w:rsid w:val="00E464D3"/>
  </w:style>
  <w:style w:type="character" w:customStyle="1" w:styleId="WW8Num14z0">
    <w:name w:val="WW8Num14z0"/>
    <w:rsid w:val="00E464D3"/>
    <w:rPr>
      <w:rFonts w:ascii="Symbol" w:hAnsi="Symbol" w:cs="OpenSymbol"/>
    </w:rPr>
  </w:style>
  <w:style w:type="character" w:customStyle="1" w:styleId="WW8Num14z1">
    <w:name w:val="WW8Num14z1"/>
    <w:rsid w:val="00E464D3"/>
  </w:style>
  <w:style w:type="character" w:customStyle="1" w:styleId="WW8Num14z2">
    <w:name w:val="WW8Num14z2"/>
    <w:rsid w:val="00E464D3"/>
  </w:style>
  <w:style w:type="character" w:customStyle="1" w:styleId="WW8Num14z3">
    <w:name w:val="WW8Num14z3"/>
    <w:rsid w:val="00E464D3"/>
  </w:style>
  <w:style w:type="character" w:customStyle="1" w:styleId="WW8Num14z4">
    <w:name w:val="WW8Num14z4"/>
    <w:rsid w:val="00E464D3"/>
  </w:style>
  <w:style w:type="character" w:customStyle="1" w:styleId="WW8Num14z5">
    <w:name w:val="WW8Num14z5"/>
    <w:rsid w:val="00E464D3"/>
  </w:style>
  <w:style w:type="character" w:customStyle="1" w:styleId="WW8Num14z6">
    <w:name w:val="WW8Num14z6"/>
    <w:rsid w:val="00E464D3"/>
  </w:style>
  <w:style w:type="character" w:customStyle="1" w:styleId="WW8Num14z7">
    <w:name w:val="WW8Num14z7"/>
    <w:rsid w:val="00E464D3"/>
  </w:style>
  <w:style w:type="character" w:customStyle="1" w:styleId="WW8Num14z8">
    <w:name w:val="WW8Num14z8"/>
    <w:rsid w:val="00E464D3"/>
  </w:style>
  <w:style w:type="character" w:customStyle="1" w:styleId="WW8Num15z0">
    <w:name w:val="WW8Num15z0"/>
    <w:rsid w:val="00E464D3"/>
  </w:style>
  <w:style w:type="character" w:customStyle="1" w:styleId="WW8Num15z1">
    <w:name w:val="WW8Num15z1"/>
    <w:rsid w:val="00E464D3"/>
  </w:style>
  <w:style w:type="character" w:customStyle="1" w:styleId="WW8Num15z2">
    <w:name w:val="WW8Num15z2"/>
    <w:rsid w:val="00E464D3"/>
  </w:style>
  <w:style w:type="character" w:customStyle="1" w:styleId="WW8Num15z3">
    <w:name w:val="WW8Num15z3"/>
    <w:rsid w:val="00E464D3"/>
  </w:style>
  <w:style w:type="character" w:customStyle="1" w:styleId="WW8Num15z4">
    <w:name w:val="WW8Num15z4"/>
    <w:rsid w:val="00E464D3"/>
  </w:style>
  <w:style w:type="character" w:customStyle="1" w:styleId="WW8Num15z5">
    <w:name w:val="WW8Num15z5"/>
    <w:rsid w:val="00E464D3"/>
  </w:style>
  <w:style w:type="character" w:customStyle="1" w:styleId="WW8Num15z6">
    <w:name w:val="WW8Num15z6"/>
    <w:rsid w:val="00E464D3"/>
  </w:style>
  <w:style w:type="character" w:customStyle="1" w:styleId="WW8Num15z7">
    <w:name w:val="WW8Num15z7"/>
    <w:rsid w:val="00E464D3"/>
  </w:style>
  <w:style w:type="character" w:customStyle="1" w:styleId="WW8Num15z8">
    <w:name w:val="WW8Num15z8"/>
    <w:rsid w:val="00E464D3"/>
  </w:style>
  <w:style w:type="character" w:customStyle="1" w:styleId="WW8Num16z0">
    <w:name w:val="WW8Num16z0"/>
    <w:rsid w:val="00E464D3"/>
  </w:style>
  <w:style w:type="character" w:customStyle="1" w:styleId="WW8Num16z1">
    <w:name w:val="WW8Num16z1"/>
    <w:rsid w:val="00E464D3"/>
  </w:style>
  <w:style w:type="character" w:customStyle="1" w:styleId="WW8Num16z2">
    <w:name w:val="WW8Num16z2"/>
    <w:rsid w:val="00E464D3"/>
  </w:style>
  <w:style w:type="character" w:customStyle="1" w:styleId="WW8Num16z3">
    <w:name w:val="WW8Num16z3"/>
    <w:rsid w:val="00E464D3"/>
  </w:style>
  <w:style w:type="character" w:customStyle="1" w:styleId="WW8Num16z4">
    <w:name w:val="WW8Num16z4"/>
    <w:rsid w:val="00E464D3"/>
  </w:style>
  <w:style w:type="character" w:customStyle="1" w:styleId="WW8Num16z5">
    <w:name w:val="WW8Num16z5"/>
    <w:rsid w:val="00E464D3"/>
  </w:style>
  <w:style w:type="character" w:customStyle="1" w:styleId="WW8Num16z6">
    <w:name w:val="WW8Num16z6"/>
    <w:rsid w:val="00E464D3"/>
  </w:style>
  <w:style w:type="character" w:customStyle="1" w:styleId="WW8Num16z7">
    <w:name w:val="WW8Num16z7"/>
    <w:rsid w:val="00E464D3"/>
  </w:style>
  <w:style w:type="character" w:customStyle="1" w:styleId="WW8Num16z8">
    <w:name w:val="WW8Num16z8"/>
    <w:rsid w:val="00E464D3"/>
  </w:style>
  <w:style w:type="character" w:customStyle="1" w:styleId="WW-DefaultParagraphFont11">
    <w:name w:val="WW-Default Paragraph Font11"/>
    <w:rsid w:val="00E464D3"/>
  </w:style>
  <w:style w:type="character" w:customStyle="1" w:styleId="WW-DefaultParagraphFont111">
    <w:name w:val="WW-Default Paragraph Font111"/>
    <w:rsid w:val="00E464D3"/>
  </w:style>
  <w:style w:type="character" w:customStyle="1" w:styleId="WW-DefaultParagraphFont1111">
    <w:name w:val="WW-Default Paragraph Font1111"/>
    <w:rsid w:val="00E464D3"/>
  </w:style>
  <w:style w:type="character" w:customStyle="1" w:styleId="WW-DefaultParagraphFont11111">
    <w:name w:val="WW-Default Paragraph Font11111"/>
    <w:rsid w:val="00E464D3"/>
  </w:style>
  <w:style w:type="character" w:customStyle="1" w:styleId="WW-DefaultParagraphFont111111">
    <w:name w:val="WW-Default Paragraph Font111111"/>
    <w:rsid w:val="00E464D3"/>
  </w:style>
  <w:style w:type="character" w:customStyle="1" w:styleId="WW8Num17z0">
    <w:name w:val="WW8Num17z0"/>
    <w:rsid w:val="00E464D3"/>
  </w:style>
  <w:style w:type="character" w:customStyle="1" w:styleId="WW8Num17z1">
    <w:name w:val="WW8Num17z1"/>
    <w:rsid w:val="00E464D3"/>
  </w:style>
  <w:style w:type="character" w:customStyle="1" w:styleId="WW8Num17z2">
    <w:name w:val="WW8Num17z2"/>
    <w:rsid w:val="00E464D3"/>
  </w:style>
  <w:style w:type="character" w:customStyle="1" w:styleId="WW8Num17z3">
    <w:name w:val="WW8Num17z3"/>
    <w:rsid w:val="00E464D3"/>
  </w:style>
  <w:style w:type="character" w:customStyle="1" w:styleId="WW8Num17z4">
    <w:name w:val="WW8Num17z4"/>
    <w:rsid w:val="00E464D3"/>
  </w:style>
  <w:style w:type="character" w:customStyle="1" w:styleId="WW8Num17z5">
    <w:name w:val="WW8Num17z5"/>
    <w:rsid w:val="00E464D3"/>
  </w:style>
  <w:style w:type="character" w:customStyle="1" w:styleId="WW8Num17z6">
    <w:name w:val="WW8Num17z6"/>
    <w:rsid w:val="00E464D3"/>
  </w:style>
  <w:style w:type="character" w:customStyle="1" w:styleId="WW8Num17z7">
    <w:name w:val="WW8Num17z7"/>
    <w:rsid w:val="00E464D3"/>
  </w:style>
  <w:style w:type="character" w:customStyle="1" w:styleId="WW8Num17z8">
    <w:name w:val="WW8Num17z8"/>
    <w:rsid w:val="00E464D3"/>
  </w:style>
  <w:style w:type="character" w:customStyle="1" w:styleId="WW8Num18z0">
    <w:name w:val="WW8Num18z0"/>
    <w:rsid w:val="00E464D3"/>
  </w:style>
  <w:style w:type="character" w:customStyle="1" w:styleId="WW8Num18z1">
    <w:name w:val="WW8Num18z1"/>
    <w:rsid w:val="00E464D3"/>
  </w:style>
  <w:style w:type="character" w:customStyle="1" w:styleId="WW8Num18z2">
    <w:name w:val="WW8Num18z2"/>
    <w:rsid w:val="00E464D3"/>
  </w:style>
  <w:style w:type="character" w:customStyle="1" w:styleId="WW8Num18z3">
    <w:name w:val="WW8Num18z3"/>
    <w:rsid w:val="00E464D3"/>
  </w:style>
  <w:style w:type="character" w:customStyle="1" w:styleId="WW8Num18z4">
    <w:name w:val="WW8Num18z4"/>
    <w:rsid w:val="00E464D3"/>
  </w:style>
  <w:style w:type="character" w:customStyle="1" w:styleId="WW8Num18z5">
    <w:name w:val="WW8Num18z5"/>
    <w:rsid w:val="00E464D3"/>
  </w:style>
  <w:style w:type="character" w:customStyle="1" w:styleId="WW8Num18z6">
    <w:name w:val="WW8Num18z6"/>
    <w:rsid w:val="00E464D3"/>
  </w:style>
  <w:style w:type="character" w:customStyle="1" w:styleId="WW8Num18z7">
    <w:name w:val="WW8Num18z7"/>
    <w:rsid w:val="00E464D3"/>
  </w:style>
  <w:style w:type="character" w:customStyle="1" w:styleId="WW8Num18z8">
    <w:name w:val="WW8Num18z8"/>
    <w:rsid w:val="00E464D3"/>
  </w:style>
  <w:style w:type="character" w:customStyle="1" w:styleId="WW8Num3z1">
    <w:name w:val="WW8Num3z1"/>
    <w:rsid w:val="00E464D3"/>
  </w:style>
  <w:style w:type="character" w:customStyle="1" w:styleId="WW8Num3z2">
    <w:name w:val="WW8Num3z2"/>
    <w:rsid w:val="00E464D3"/>
  </w:style>
  <w:style w:type="character" w:customStyle="1" w:styleId="WW8Num3z3">
    <w:name w:val="WW8Num3z3"/>
    <w:rsid w:val="00E464D3"/>
  </w:style>
  <w:style w:type="character" w:customStyle="1" w:styleId="WW8Num3z4">
    <w:name w:val="WW8Num3z4"/>
    <w:rsid w:val="00E464D3"/>
    <w:rPr>
      <w:rFonts w:ascii="Arial" w:hAnsi="Arial" w:cs="Times New Roman"/>
      <w:b w:val="0"/>
      <w:i w:val="0"/>
      <w:sz w:val="20"/>
      <w:szCs w:val="20"/>
    </w:rPr>
  </w:style>
  <w:style w:type="character" w:customStyle="1" w:styleId="WW8Num3z5">
    <w:name w:val="WW8Num3z5"/>
    <w:rsid w:val="00E464D3"/>
  </w:style>
  <w:style w:type="character" w:customStyle="1" w:styleId="WW8Num3z6">
    <w:name w:val="WW8Num3z6"/>
    <w:rsid w:val="00E464D3"/>
  </w:style>
  <w:style w:type="character" w:customStyle="1" w:styleId="WW8Num3z7">
    <w:name w:val="WW8Num3z7"/>
    <w:rsid w:val="00E464D3"/>
  </w:style>
  <w:style w:type="character" w:customStyle="1" w:styleId="WW8Num3z8">
    <w:name w:val="WW8Num3z8"/>
    <w:rsid w:val="00E464D3"/>
  </w:style>
  <w:style w:type="character" w:customStyle="1" w:styleId="WW-DefaultParagraphFont1111111">
    <w:name w:val="WW-Default Paragraph Font1111111"/>
    <w:rsid w:val="00E464D3"/>
  </w:style>
  <w:style w:type="character" w:customStyle="1" w:styleId="WW-DefaultParagraphFont11111111">
    <w:name w:val="WW-Default Paragraph Font11111111"/>
    <w:rsid w:val="00E464D3"/>
  </w:style>
  <w:style w:type="character" w:customStyle="1" w:styleId="WW-DefaultParagraphFont111111111">
    <w:name w:val="WW-Default Paragraph Font111111111"/>
    <w:rsid w:val="00E464D3"/>
  </w:style>
  <w:style w:type="character" w:customStyle="1" w:styleId="WW-DefaultParagraphFont1111111111">
    <w:name w:val="WW-Default Paragraph Font1111111111"/>
    <w:rsid w:val="00E464D3"/>
  </w:style>
  <w:style w:type="character" w:customStyle="1" w:styleId="2">
    <w:name w:val="Προεπιλεγμένη γραμματοσειρά2"/>
    <w:rsid w:val="00E464D3"/>
  </w:style>
  <w:style w:type="character" w:customStyle="1" w:styleId="WW8Num19z0">
    <w:name w:val="WW8Num19z0"/>
    <w:rsid w:val="00E464D3"/>
    <w:rPr>
      <w:rFonts w:ascii="Calibri" w:hAnsi="Calibri" w:cs="Calibri"/>
    </w:rPr>
  </w:style>
  <w:style w:type="character" w:customStyle="1" w:styleId="WW8Num19z1">
    <w:name w:val="WW8Num19z1"/>
    <w:rsid w:val="00E464D3"/>
  </w:style>
  <w:style w:type="character" w:customStyle="1" w:styleId="WW8Num20z0">
    <w:name w:val="WW8Num20z0"/>
    <w:rsid w:val="00E464D3"/>
    <w:rPr>
      <w:rFonts w:ascii="Calibri" w:eastAsia="Calibri" w:hAnsi="Calibri" w:cs="Times New Roman"/>
    </w:rPr>
  </w:style>
  <w:style w:type="character" w:customStyle="1" w:styleId="WW8Num20z1">
    <w:name w:val="WW8Num20z1"/>
    <w:rsid w:val="00E464D3"/>
    <w:rPr>
      <w:rFonts w:ascii="Courier New" w:hAnsi="Courier New" w:cs="Courier New"/>
    </w:rPr>
  </w:style>
  <w:style w:type="character" w:customStyle="1" w:styleId="WW8Num20z2">
    <w:name w:val="WW8Num20z2"/>
    <w:rsid w:val="00E464D3"/>
    <w:rPr>
      <w:rFonts w:ascii="Wingdings" w:hAnsi="Wingdings" w:cs="Wingdings"/>
    </w:rPr>
  </w:style>
  <w:style w:type="character" w:customStyle="1" w:styleId="WW8Num20z3">
    <w:name w:val="WW8Num20z3"/>
    <w:rsid w:val="00E464D3"/>
    <w:rPr>
      <w:rFonts w:ascii="Symbol" w:hAnsi="Symbol" w:cs="Symbol"/>
    </w:rPr>
  </w:style>
  <w:style w:type="character" w:customStyle="1" w:styleId="WW-DefaultParagraphFont11111111111">
    <w:name w:val="WW-Default Paragraph Font11111111111"/>
    <w:rsid w:val="00E464D3"/>
  </w:style>
  <w:style w:type="character" w:customStyle="1" w:styleId="WW8Num19z2">
    <w:name w:val="WW8Num19z2"/>
    <w:rsid w:val="00E464D3"/>
  </w:style>
  <w:style w:type="character" w:customStyle="1" w:styleId="WW8Num19z3">
    <w:name w:val="WW8Num19z3"/>
    <w:rsid w:val="00E464D3"/>
  </w:style>
  <w:style w:type="character" w:customStyle="1" w:styleId="WW8Num19z4">
    <w:name w:val="WW8Num19z4"/>
    <w:rsid w:val="00E464D3"/>
  </w:style>
  <w:style w:type="character" w:customStyle="1" w:styleId="WW8Num19z5">
    <w:name w:val="WW8Num19z5"/>
    <w:rsid w:val="00E464D3"/>
  </w:style>
  <w:style w:type="character" w:customStyle="1" w:styleId="WW8Num19z6">
    <w:name w:val="WW8Num19z6"/>
    <w:rsid w:val="00E464D3"/>
  </w:style>
  <w:style w:type="character" w:customStyle="1" w:styleId="WW8Num19z7">
    <w:name w:val="WW8Num19z7"/>
    <w:rsid w:val="00E464D3"/>
  </w:style>
  <w:style w:type="character" w:customStyle="1" w:styleId="WW8Num19z8">
    <w:name w:val="WW8Num19z8"/>
    <w:rsid w:val="00E464D3"/>
  </w:style>
  <w:style w:type="character" w:customStyle="1" w:styleId="WW8Num20z4">
    <w:name w:val="WW8Num20z4"/>
    <w:rsid w:val="00E464D3"/>
  </w:style>
  <w:style w:type="character" w:customStyle="1" w:styleId="WW8Num20z5">
    <w:name w:val="WW8Num20z5"/>
    <w:rsid w:val="00E464D3"/>
  </w:style>
  <w:style w:type="character" w:customStyle="1" w:styleId="WW8Num20z6">
    <w:name w:val="WW8Num20z6"/>
    <w:rsid w:val="00E464D3"/>
  </w:style>
  <w:style w:type="character" w:customStyle="1" w:styleId="WW8Num20z7">
    <w:name w:val="WW8Num20z7"/>
    <w:rsid w:val="00E464D3"/>
  </w:style>
  <w:style w:type="character" w:customStyle="1" w:styleId="WW8Num20z8">
    <w:name w:val="WW8Num20z8"/>
    <w:rsid w:val="00E464D3"/>
  </w:style>
  <w:style w:type="character" w:customStyle="1" w:styleId="WW-DefaultParagraphFont111111111111">
    <w:name w:val="WW-Default Paragraph Font111111111111"/>
    <w:rsid w:val="00E464D3"/>
  </w:style>
  <w:style w:type="character" w:customStyle="1" w:styleId="WW-DefaultParagraphFont1111111111111">
    <w:name w:val="WW-Default Paragraph Font1111111111111"/>
    <w:rsid w:val="00E464D3"/>
  </w:style>
  <w:style w:type="character" w:customStyle="1" w:styleId="WW8Num21z0">
    <w:name w:val="WW8Num21z0"/>
    <w:rsid w:val="00E464D3"/>
    <w:rPr>
      <w:rFonts w:ascii="Calibri" w:eastAsia="Times New Roman" w:hAnsi="Calibri" w:cs="Calibri"/>
    </w:rPr>
  </w:style>
  <w:style w:type="character" w:customStyle="1" w:styleId="WW8Num21z1">
    <w:name w:val="WW8Num21z1"/>
    <w:rsid w:val="00E464D3"/>
    <w:rPr>
      <w:rFonts w:ascii="Courier New" w:hAnsi="Courier New" w:cs="Courier New"/>
    </w:rPr>
  </w:style>
  <w:style w:type="character" w:customStyle="1" w:styleId="WW8Num21z2">
    <w:name w:val="WW8Num21z2"/>
    <w:rsid w:val="00E464D3"/>
    <w:rPr>
      <w:rFonts w:ascii="Wingdings" w:hAnsi="Wingdings" w:cs="Wingdings"/>
    </w:rPr>
  </w:style>
  <w:style w:type="character" w:customStyle="1" w:styleId="WW8Num21z3">
    <w:name w:val="WW8Num21z3"/>
    <w:rsid w:val="00E464D3"/>
    <w:rPr>
      <w:rFonts w:ascii="Symbol" w:hAnsi="Symbol" w:cs="Symbol"/>
    </w:rPr>
  </w:style>
  <w:style w:type="character" w:customStyle="1" w:styleId="WW8Num22z0">
    <w:name w:val="WW8Num22z0"/>
    <w:rsid w:val="00E464D3"/>
    <w:rPr>
      <w:rFonts w:ascii="Symbol" w:hAnsi="Symbol" w:cs="Symbol"/>
    </w:rPr>
  </w:style>
  <w:style w:type="character" w:customStyle="1" w:styleId="WW8Num22z1">
    <w:name w:val="WW8Num22z1"/>
    <w:rsid w:val="00E464D3"/>
    <w:rPr>
      <w:rFonts w:ascii="Courier New" w:hAnsi="Courier New" w:cs="Courier New"/>
    </w:rPr>
  </w:style>
  <w:style w:type="character" w:customStyle="1" w:styleId="WW8Num22z2">
    <w:name w:val="WW8Num22z2"/>
    <w:rsid w:val="00E464D3"/>
    <w:rPr>
      <w:rFonts w:ascii="Wingdings" w:hAnsi="Wingdings" w:cs="Wingdings"/>
    </w:rPr>
  </w:style>
  <w:style w:type="character" w:customStyle="1" w:styleId="WW8Num23z0">
    <w:name w:val="WW8Num23z0"/>
    <w:rsid w:val="00E464D3"/>
    <w:rPr>
      <w:rFonts w:ascii="Calibri" w:eastAsia="Times New Roman" w:hAnsi="Calibri" w:cs="Calibri"/>
    </w:rPr>
  </w:style>
  <w:style w:type="character" w:customStyle="1" w:styleId="WW8Num23z1">
    <w:name w:val="WW8Num23z1"/>
    <w:rsid w:val="00E464D3"/>
    <w:rPr>
      <w:rFonts w:ascii="Courier New" w:hAnsi="Courier New" w:cs="Courier New"/>
    </w:rPr>
  </w:style>
  <w:style w:type="character" w:customStyle="1" w:styleId="WW8Num23z2">
    <w:name w:val="WW8Num23z2"/>
    <w:rsid w:val="00E464D3"/>
    <w:rPr>
      <w:rFonts w:ascii="Wingdings" w:hAnsi="Wingdings" w:cs="Wingdings"/>
    </w:rPr>
  </w:style>
  <w:style w:type="character" w:customStyle="1" w:styleId="WW8Num23z3">
    <w:name w:val="WW8Num23z3"/>
    <w:rsid w:val="00E464D3"/>
    <w:rPr>
      <w:rFonts w:ascii="Symbol" w:hAnsi="Symbol" w:cs="Symbol"/>
    </w:rPr>
  </w:style>
  <w:style w:type="character" w:customStyle="1" w:styleId="WW8Num24z0">
    <w:name w:val="WW8Num24z0"/>
    <w:rsid w:val="00E464D3"/>
    <w:rPr>
      <w:rFonts w:ascii="Symbol" w:hAnsi="Symbol" w:cs="Symbol"/>
      <w:strike/>
      <w:color w:val="0070C0"/>
      <w:position w:val="0"/>
      <w:sz w:val="24"/>
      <w:vertAlign w:val="baseline"/>
      <w:lang w:val="el-GR"/>
    </w:rPr>
  </w:style>
  <w:style w:type="character" w:customStyle="1" w:styleId="WW8Num24z1">
    <w:name w:val="WW8Num24z1"/>
    <w:rsid w:val="00E464D3"/>
    <w:rPr>
      <w:rFonts w:ascii="Courier New" w:hAnsi="Courier New" w:cs="Courier New"/>
    </w:rPr>
  </w:style>
  <w:style w:type="character" w:customStyle="1" w:styleId="WW8Num24z2">
    <w:name w:val="WW8Num24z2"/>
    <w:rsid w:val="00E464D3"/>
    <w:rPr>
      <w:rFonts w:ascii="Wingdings" w:hAnsi="Wingdings" w:cs="Wingdings"/>
    </w:rPr>
  </w:style>
  <w:style w:type="character" w:customStyle="1" w:styleId="WW8Num25z0">
    <w:name w:val="WW8Num25z0"/>
    <w:rsid w:val="00E464D3"/>
    <w:rPr>
      <w:rFonts w:ascii="Symbol" w:hAnsi="Symbol" w:cs="Symbol"/>
    </w:rPr>
  </w:style>
  <w:style w:type="character" w:customStyle="1" w:styleId="WW8Num25z1">
    <w:name w:val="WW8Num25z1"/>
    <w:rsid w:val="00E464D3"/>
    <w:rPr>
      <w:rFonts w:ascii="Courier New" w:hAnsi="Courier New" w:cs="Courier New"/>
    </w:rPr>
  </w:style>
  <w:style w:type="character" w:customStyle="1" w:styleId="WW8Num25z2">
    <w:name w:val="WW8Num25z2"/>
    <w:rsid w:val="00E464D3"/>
    <w:rPr>
      <w:rFonts w:ascii="Wingdings" w:hAnsi="Wingdings" w:cs="Wingdings"/>
    </w:rPr>
  </w:style>
  <w:style w:type="character" w:customStyle="1" w:styleId="WW8Num26z0">
    <w:name w:val="WW8Num26z0"/>
    <w:rsid w:val="00E464D3"/>
    <w:rPr>
      <w:rFonts w:ascii="Symbol" w:hAnsi="Symbol" w:cs="Symbol"/>
    </w:rPr>
  </w:style>
  <w:style w:type="character" w:customStyle="1" w:styleId="WW8Num26z1">
    <w:name w:val="WW8Num26z1"/>
    <w:rsid w:val="00E464D3"/>
    <w:rPr>
      <w:rFonts w:ascii="Courier New" w:hAnsi="Courier New" w:cs="Courier New"/>
    </w:rPr>
  </w:style>
  <w:style w:type="character" w:customStyle="1" w:styleId="WW8Num26z2">
    <w:name w:val="WW8Num26z2"/>
    <w:rsid w:val="00E464D3"/>
    <w:rPr>
      <w:rFonts w:ascii="Wingdings" w:hAnsi="Wingdings" w:cs="Wingdings"/>
    </w:rPr>
  </w:style>
  <w:style w:type="character" w:customStyle="1" w:styleId="WW8Num27z0">
    <w:name w:val="WW8Num27z0"/>
    <w:rsid w:val="00E464D3"/>
    <w:rPr>
      <w:rFonts w:ascii="Calibri" w:eastAsia="Times New Roman" w:hAnsi="Calibri" w:cs="Calibri"/>
    </w:rPr>
  </w:style>
  <w:style w:type="character" w:customStyle="1" w:styleId="WW8Num27z1">
    <w:name w:val="WW8Num27z1"/>
    <w:rsid w:val="00E464D3"/>
    <w:rPr>
      <w:rFonts w:ascii="Courier New" w:hAnsi="Courier New" w:cs="Courier New"/>
    </w:rPr>
  </w:style>
  <w:style w:type="character" w:customStyle="1" w:styleId="WW8Num27z2">
    <w:name w:val="WW8Num27z2"/>
    <w:rsid w:val="00E464D3"/>
    <w:rPr>
      <w:rFonts w:ascii="Wingdings" w:hAnsi="Wingdings" w:cs="Wingdings"/>
    </w:rPr>
  </w:style>
  <w:style w:type="character" w:customStyle="1" w:styleId="WW8Num27z3">
    <w:name w:val="WW8Num27z3"/>
    <w:rsid w:val="00E464D3"/>
    <w:rPr>
      <w:rFonts w:ascii="Symbol" w:hAnsi="Symbol" w:cs="Symbol"/>
    </w:rPr>
  </w:style>
  <w:style w:type="character" w:customStyle="1" w:styleId="WW8Num28z0">
    <w:name w:val="WW8Num28z0"/>
    <w:rsid w:val="00E464D3"/>
    <w:rPr>
      <w:rFonts w:ascii="Symbol" w:hAnsi="Symbol" w:cs="Symbol"/>
    </w:rPr>
  </w:style>
  <w:style w:type="character" w:customStyle="1" w:styleId="WW8Num28z1">
    <w:name w:val="WW8Num28z1"/>
    <w:rsid w:val="00E464D3"/>
    <w:rPr>
      <w:rFonts w:ascii="Courier New" w:hAnsi="Courier New" w:cs="Courier New"/>
    </w:rPr>
  </w:style>
  <w:style w:type="character" w:customStyle="1" w:styleId="WW8Num28z2">
    <w:name w:val="WW8Num28z2"/>
    <w:rsid w:val="00E464D3"/>
    <w:rPr>
      <w:rFonts w:ascii="Wingdings" w:hAnsi="Wingdings" w:cs="Wingdings"/>
    </w:rPr>
  </w:style>
  <w:style w:type="character" w:customStyle="1" w:styleId="WW8Num29z0">
    <w:name w:val="WW8Num29z0"/>
    <w:rsid w:val="00E464D3"/>
    <w:rPr>
      <w:rFonts w:ascii="Calibri" w:eastAsia="Times New Roman" w:hAnsi="Calibri" w:cs="Calibri"/>
    </w:rPr>
  </w:style>
  <w:style w:type="character" w:customStyle="1" w:styleId="WW8Num29z1">
    <w:name w:val="WW8Num29z1"/>
    <w:rsid w:val="00E464D3"/>
    <w:rPr>
      <w:rFonts w:ascii="Courier New" w:hAnsi="Courier New" w:cs="Courier New"/>
    </w:rPr>
  </w:style>
  <w:style w:type="character" w:customStyle="1" w:styleId="WW8Num29z2">
    <w:name w:val="WW8Num29z2"/>
    <w:rsid w:val="00E464D3"/>
    <w:rPr>
      <w:rFonts w:ascii="Wingdings" w:hAnsi="Wingdings" w:cs="Wingdings"/>
    </w:rPr>
  </w:style>
  <w:style w:type="character" w:customStyle="1" w:styleId="WW8Num29z3">
    <w:name w:val="WW8Num29z3"/>
    <w:rsid w:val="00E464D3"/>
    <w:rPr>
      <w:rFonts w:ascii="Symbol" w:hAnsi="Symbol" w:cs="Symbol"/>
    </w:rPr>
  </w:style>
  <w:style w:type="character" w:customStyle="1" w:styleId="WW8Num30z0">
    <w:name w:val="WW8Num30z0"/>
    <w:rsid w:val="00E464D3"/>
    <w:rPr>
      <w:rFonts w:ascii="Symbol" w:hAnsi="Symbol" w:cs="Symbol"/>
      <w:shd w:val="clear" w:color="auto" w:fill="FFFF00"/>
    </w:rPr>
  </w:style>
  <w:style w:type="character" w:customStyle="1" w:styleId="WW8Num30z1">
    <w:name w:val="WW8Num30z1"/>
    <w:rsid w:val="00E464D3"/>
    <w:rPr>
      <w:rFonts w:ascii="Courier New" w:hAnsi="Courier New" w:cs="Courier New"/>
    </w:rPr>
  </w:style>
  <w:style w:type="character" w:customStyle="1" w:styleId="WW8Num30z2">
    <w:name w:val="WW8Num30z2"/>
    <w:rsid w:val="00E464D3"/>
    <w:rPr>
      <w:rFonts w:ascii="Wingdings" w:hAnsi="Wingdings" w:cs="Wingdings"/>
    </w:rPr>
  </w:style>
  <w:style w:type="character" w:customStyle="1" w:styleId="WW8Num31z0">
    <w:name w:val="WW8Num31z0"/>
    <w:rsid w:val="00E464D3"/>
    <w:rPr>
      <w:rFonts w:cs="Times New Roman"/>
    </w:rPr>
  </w:style>
  <w:style w:type="character" w:customStyle="1" w:styleId="WW8Num32z0">
    <w:name w:val="WW8Num32z0"/>
    <w:rsid w:val="00E464D3"/>
  </w:style>
  <w:style w:type="character" w:customStyle="1" w:styleId="WW8Num32z1">
    <w:name w:val="WW8Num32z1"/>
    <w:rsid w:val="00E464D3"/>
  </w:style>
  <w:style w:type="character" w:customStyle="1" w:styleId="WW8Num32z2">
    <w:name w:val="WW8Num32z2"/>
    <w:rsid w:val="00E464D3"/>
  </w:style>
  <w:style w:type="character" w:customStyle="1" w:styleId="WW8Num32z3">
    <w:name w:val="WW8Num32z3"/>
    <w:rsid w:val="00E464D3"/>
  </w:style>
  <w:style w:type="character" w:customStyle="1" w:styleId="WW8Num32z4">
    <w:name w:val="WW8Num32z4"/>
    <w:rsid w:val="00E464D3"/>
  </w:style>
  <w:style w:type="character" w:customStyle="1" w:styleId="WW8Num32z5">
    <w:name w:val="WW8Num32z5"/>
    <w:rsid w:val="00E464D3"/>
  </w:style>
  <w:style w:type="character" w:customStyle="1" w:styleId="WW8Num32z6">
    <w:name w:val="WW8Num32z6"/>
    <w:rsid w:val="00E464D3"/>
  </w:style>
  <w:style w:type="character" w:customStyle="1" w:styleId="WW8Num32z7">
    <w:name w:val="WW8Num32z7"/>
    <w:rsid w:val="00E464D3"/>
  </w:style>
  <w:style w:type="character" w:customStyle="1" w:styleId="WW8Num32z8">
    <w:name w:val="WW8Num32z8"/>
    <w:rsid w:val="00E464D3"/>
  </w:style>
  <w:style w:type="character" w:customStyle="1" w:styleId="WW8Num33z0">
    <w:name w:val="WW8Num33z0"/>
    <w:rsid w:val="00E464D3"/>
    <w:rPr>
      <w:rFonts w:ascii="Symbol" w:eastAsia="Calibri" w:hAnsi="Symbol" w:cs="Symbol"/>
    </w:rPr>
  </w:style>
  <w:style w:type="character" w:customStyle="1" w:styleId="WW8Num33z1">
    <w:name w:val="WW8Num33z1"/>
    <w:rsid w:val="00E464D3"/>
    <w:rPr>
      <w:rFonts w:ascii="Courier New" w:hAnsi="Courier New" w:cs="Courier New"/>
    </w:rPr>
  </w:style>
  <w:style w:type="character" w:customStyle="1" w:styleId="WW8Num33z2">
    <w:name w:val="WW8Num33z2"/>
    <w:rsid w:val="00E464D3"/>
    <w:rPr>
      <w:rFonts w:ascii="Wingdings" w:hAnsi="Wingdings" w:cs="Wingdings"/>
    </w:rPr>
  </w:style>
  <w:style w:type="character" w:customStyle="1" w:styleId="WW8Num34z0">
    <w:name w:val="WW8Num34z0"/>
    <w:rsid w:val="00E464D3"/>
    <w:rPr>
      <w:rFonts w:ascii="Symbol" w:hAnsi="Symbol" w:cs="Symbol"/>
    </w:rPr>
  </w:style>
  <w:style w:type="character" w:customStyle="1" w:styleId="WW8Num34z1">
    <w:name w:val="WW8Num34z1"/>
    <w:rsid w:val="00E464D3"/>
    <w:rPr>
      <w:rFonts w:ascii="Courier New" w:hAnsi="Courier New" w:cs="Courier New"/>
    </w:rPr>
  </w:style>
  <w:style w:type="character" w:customStyle="1" w:styleId="WW8Num34z2">
    <w:name w:val="WW8Num34z2"/>
    <w:rsid w:val="00E464D3"/>
    <w:rPr>
      <w:rFonts w:ascii="Wingdings" w:hAnsi="Wingdings" w:cs="Wingdings"/>
    </w:rPr>
  </w:style>
  <w:style w:type="character" w:customStyle="1" w:styleId="WW8Num35z0">
    <w:name w:val="WW8Num35z0"/>
    <w:rsid w:val="00E464D3"/>
    <w:rPr>
      <w:rFonts w:ascii="Calibri" w:eastAsia="Times New Roman" w:hAnsi="Calibri" w:cs="Calibri"/>
    </w:rPr>
  </w:style>
  <w:style w:type="character" w:customStyle="1" w:styleId="WW8Num35z1">
    <w:name w:val="WW8Num35z1"/>
    <w:rsid w:val="00E464D3"/>
    <w:rPr>
      <w:rFonts w:ascii="Courier New" w:hAnsi="Courier New" w:cs="Courier New"/>
    </w:rPr>
  </w:style>
  <w:style w:type="character" w:customStyle="1" w:styleId="WW8Num35z2">
    <w:name w:val="WW8Num35z2"/>
    <w:rsid w:val="00E464D3"/>
    <w:rPr>
      <w:rFonts w:ascii="Wingdings" w:hAnsi="Wingdings" w:cs="Wingdings"/>
    </w:rPr>
  </w:style>
  <w:style w:type="character" w:customStyle="1" w:styleId="WW8Num35z3">
    <w:name w:val="WW8Num35z3"/>
    <w:rsid w:val="00E464D3"/>
    <w:rPr>
      <w:rFonts w:ascii="Symbol" w:hAnsi="Symbol" w:cs="Symbol"/>
    </w:rPr>
  </w:style>
  <w:style w:type="character" w:customStyle="1" w:styleId="WW8Num36z0">
    <w:name w:val="WW8Num36z0"/>
    <w:rsid w:val="00E464D3"/>
    <w:rPr>
      <w:lang w:val="el-GR"/>
    </w:rPr>
  </w:style>
  <w:style w:type="character" w:customStyle="1" w:styleId="WW8Num36z1">
    <w:name w:val="WW8Num36z1"/>
    <w:rsid w:val="00E464D3"/>
  </w:style>
  <w:style w:type="character" w:customStyle="1" w:styleId="WW8Num36z2">
    <w:name w:val="WW8Num36z2"/>
    <w:rsid w:val="00E464D3"/>
  </w:style>
  <w:style w:type="character" w:customStyle="1" w:styleId="WW8Num36z3">
    <w:name w:val="WW8Num36z3"/>
    <w:rsid w:val="00E464D3"/>
  </w:style>
  <w:style w:type="character" w:customStyle="1" w:styleId="WW8Num36z4">
    <w:name w:val="WW8Num36z4"/>
    <w:rsid w:val="00E464D3"/>
  </w:style>
  <w:style w:type="character" w:customStyle="1" w:styleId="WW8Num36z5">
    <w:name w:val="WW8Num36z5"/>
    <w:rsid w:val="00E464D3"/>
  </w:style>
  <w:style w:type="character" w:customStyle="1" w:styleId="WW8Num36z6">
    <w:name w:val="WW8Num36z6"/>
    <w:rsid w:val="00E464D3"/>
  </w:style>
  <w:style w:type="character" w:customStyle="1" w:styleId="WW8Num36z7">
    <w:name w:val="WW8Num36z7"/>
    <w:rsid w:val="00E464D3"/>
  </w:style>
  <w:style w:type="character" w:customStyle="1" w:styleId="WW8Num36z8">
    <w:name w:val="WW8Num36z8"/>
    <w:rsid w:val="00E464D3"/>
  </w:style>
  <w:style w:type="character" w:customStyle="1" w:styleId="WW8Num37z0">
    <w:name w:val="WW8Num37z0"/>
    <w:rsid w:val="00E464D3"/>
    <w:rPr>
      <w:rFonts w:ascii="Calibri" w:eastAsia="Times New Roman" w:hAnsi="Calibri" w:cs="Calibri"/>
    </w:rPr>
  </w:style>
  <w:style w:type="character" w:customStyle="1" w:styleId="WW8Num37z1">
    <w:name w:val="WW8Num37z1"/>
    <w:rsid w:val="00E464D3"/>
    <w:rPr>
      <w:rFonts w:ascii="Courier New" w:hAnsi="Courier New" w:cs="Courier New"/>
    </w:rPr>
  </w:style>
  <w:style w:type="character" w:customStyle="1" w:styleId="WW8Num37z2">
    <w:name w:val="WW8Num37z2"/>
    <w:rsid w:val="00E464D3"/>
    <w:rPr>
      <w:rFonts w:ascii="Wingdings" w:hAnsi="Wingdings" w:cs="Wingdings"/>
    </w:rPr>
  </w:style>
  <w:style w:type="character" w:customStyle="1" w:styleId="WW8Num37z3">
    <w:name w:val="WW8Num37z3"/>
    <w:rsid w:val="00E464D3"/>
    <w:rPr>
      <w:rFonts w:ascii="Symbol" w:hAnsi="Symbol" w:cs="Symbol"/>
    </w:rPr>
  </w:style>
  <w:style w:type="character" w:customStyle="1" w:styleId="WW8Num38z0">
    <w:name w:val="WW8Num38z0"/>
    <w:rsid w:val="00E464D3"/>
  </w:style>
  <w:style w:type="character" w:customStyle="1" w:styleId="WW8Num38z1">
    <w:name w:val="WW8Num38z1"/>
    <w:rsid w:val="00E464D3"/>
  </w:style>
  <w:style w:type="character" w:customStyle="1" w:styleId="WW8Num38z2">
    <w:name w:val="WW8Num38z2"/>
    <w:rsid w:val="00E464D3"/>
  </w:style>
  <w:style w:type="character" w:customStyle="1" w:styleId="WW8Num38z3">
    <w:name w:val="WW8Num38z3"/>
    <w:rsid w:val="00E464D3"/>
  </w:style>
  <w:style w:type="character" w:customStyle="1" w:styleId="WW8Num38z4">
    <w:name w:val="WW8Num38z4"/>
    <w:rsid w:val="00E464D3"/>
  </w:style>
  <w:style w:type="character" w:customStyle="1" w:styleId="WW8Num38z5">
    <w:name w:val="WW8Num38z5"/>
    <w:rsid w:val="00E464D3"/>
  </w:style>
  <w:style w:type="character" w:customStyle="1" w:styleId="WW8Num38z6">
    <w:name w:val="WW8Num38z6"/>
    <w:rsid w:val="00E464D3"/>
  </w:style>
  <w:style w:type="character" w:customStyle="1" w:styleId="WW8Num38z7">
    <w:name w:val="WW8Num38z7"/>
    <w:rsid w:val="00E464D3"/>
  </w:style>
  <w:style w:type="character" w:customStyle="1" w:styleId="WW8Num38z8">
    <w:name w:val="WW8Num38z8"/>
    <w:rsid w:val="00E464D3"/>
  </w:style>
  <w:style w:type="character" w:customStyle="1" w:styleId="WW-DefaultParagraphFont11111111111111">
    <w:name w:val="WW-Default Paragraph Font11111111111111"/>
    <w:rsid w:val="00E464D3"/>
  </w:style>
  <w:style w:type="character" w:customStyle="1" w:styleId="WW8Num4z1">
    <w:name w:val="WW8Num4z1"/>
    <w:rsid w:val="00E464D3"/>
    <w:rPr>
      <w:rFonts w:cs="Times New Roman"/>
    </w:rPr>
  </w:style>
  <w:style w:type="character" w:customStyle="1" w:styleId="WW8Num5z1">
    <w:name w:val="WW8Num5z1"/>
    <w:rsid w:val="00E464D3"/>
    <w:rPr>
      <w:rFonts w:cs="Times New Roman"/>
    </w:rPr>
  </w:style>
  <w:style w:type="character" w:customStyle="1" w:styleId="WW8Num6z1">
    <w:name w:val="WW8Num6z1"/>
    <w:rsid w:val="00E464D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464D3"/>
  </w:style>
  <w:style w:type="character" w:customStyle="1" w:styleId="WW8Num29z5">
    <w:name w:val="WW8Num29z5"/>
    <w:rsid w:val="00E464D3"/>
  </w:style>
  <w:style w:type="character" w:customStyle="1" w:styleId="WW8Num29z6">
    <w:name w:val="WW8Num29z6"/>
    <w:rsid w:val="00E464D3"/>
  </w:style>
  <w:style w:type="character" w:customStyle="1" w:styleId="WW8Num29z7">
    <w:name w:val="WW8Num29z7"/>
    <w:rsid w:val="00E464D3"/>
  </w:style>
  <w:style w:type="character" w:customStyle="1" w:styleId="WW8Num29z8">
    <w:name w:val="WW8Num29z8"/>
    <w:rsid w:val="00E464D3"/>
  </w:style>
  <w:style w:type="character" w:customStyle="1" w:styleId="WW8Num30z3">
    <w:name w:val="WW8Num30z3"/>
    <w:rsid w:val="00E464D3"/>
    <w:rPr>
      <w:rFonts w:ascii="Symbol" w:hAnsi="Symbol" w:cs="Symbol"/>
    </w:rPr>
  </w:style>
  <w:style w:type="character" w:customStyle="1" w:styleId="WW8Num31z1">
    <w:name w:val="WW8Num31z1"/>
    <w:rsid w:val="00E464D3"/>
  </w:style>
  <w:style w:type="character" w:customStyle="1" w:styleId="WW8Num31z2">
    <w:name w:val="WW8Num31z2"/>
    <w:rsid w:val="00E464D3"/>
  </w:style>
  <w:style w:type="character" w:customStyle="1" w:styleId="WW8Num31z3">
    <w:name w:val="WW8Num31z3"/>
    <w:rsid w:val="00E464D3"/>
  </w:style>
  <w:style w:type="character" w:customStyle="1" w:styleId="WW8Num31z4">
    <w:name w:val="WW8Num31z4"/>
    <w:rsid w:val="00E464D3"/>
  </w:style>
  <w:style w:type="character" w:customStyle="1" w:styleId="WW8Num31z5">
    <w:name w:val="WW8Num31z5"/>
    <w:rsid w:val="00E464D3"/>
  </w:style>
  <w:style w:type="character" w:customStyle="1" w:styleId="WW8Num31z6">
    <w:name w:val="WW8Num31z6"/>
    <w:rsid w:val="00E464D3"/>
  </w:style>
  <w:style w:type="character" w:customStyle="1" w:styleId="WW8Num31z7">
    <w:name w:val="WW8Num31z7"/>
    <w:rsid w:val="00E464D3"/>
  </w:style>
  <w:style w:type="character" w:customStyle="1" w:styleId="WW8Num31z8">
    <w:name w:val="WW8Num31z8"/>
    <w:rsid w:val="00E464D3"/>
  </w:style>
  <w:style w:type="character" w:customStyle="1" w:styleId="WW8Num39z0">
    <w:name w:val="WW8Num39z0"/>
    <w:rsid w:val="00E464D3"/>
    <w:rPr>
      <w:rFonts w:ascii="Calibri" w:eastAsia="Times New Roman" w:hAnsi="Calibri" w:cs="Calibri"/>
    </w:rPr>
  </w:style>
  <w:style w:type="character" w:customStyle="1" w:styleId="WW8Num39z1">
    <w:name w:val="WW8Num39z1"/>
    <w:rsid w:val="00E464D3"/>
    <w:rPr>
      <w:rFonts w:ascii="Courier New" w:hAnsi="Courier New" w:cs="Courier New"/>
    </w:rPr>
  </w:style>
  <w:style w:type="character" w:customStyle="1" w:styleId="WW8Num39z2">
    <w:name w:val="WW8Num39z2"/>
    <w:rsid w:val="00E464D3"/>
    <w:rPr>
      <w:rFonts w:ascii="Wingdings" w:hAnsi="Wingdings" w:cs="Wingdings"/>
    </w:rPr>
  </w:style>
  <w:style w:type="character" w:customStyle="1" w:styleId="WW8Num39z3">
    <w:name w:val="WW8Num39z3"/>
    <w:rsid w:val="00E464D3"/>
    <w:rPr>
      <w:rFonts w:ascii="Symbol" w:hAnsi="Symbol" w:cs="Symbol"/>
    </w:rPr>
  </w:style>
  <w:style w:type="character" w:customStyle="1" w:styleId="WW8Num40z0">
    <w:name w:val="WW8Num40z0"/>
    <w:rsid w:val="00E464D3"/>
    <w:rPr>
      <w:rFonts w:ascii="Symbol" w:hAnsi="Symbol" w:cs="Symbol"/>
    </w:rPr>
  </w:style>
  <w:style w:type="character" w:customStyle="1" w:styleId="WW8Num40z1">
    <w:name w:val="WW8Num40z1"/>
    <w:rsid w:val="00E464D3"/>
    <w:rPr>
      <w:rFonts w:ascii="Courier New" w:hAnsi="Courier New" w:cs="Courier New"/>
    </w:rPr>
  </w:style>
  <w:style w:type="character" w:customStyle="1" w:styleId="WW8Num40z2">
    <w:name w:val="WW8Num40z2"/>
    <w:rsid w:val="00E464D3"/>
    <w:rPr>
      <w:rFonts w:ascii="Wingdings" w:hAnsi="Wingdings" w:cs="Wingdings"/>
    </w:rPr>
  </w:style>
  <w:style w:type="character" w:customStyle="1" w:styleId="WW8Num41z0">
    <w:name w:val="WW8Num41z0"/>
    <w:rsid w:val="00E464D3"/>
    <w:rPr>
      <w:rFonts w:ascii="Arial" w:hAnsi="Arial" w:cs="Times New Roman"/>
      <w:b/>
      <w:i w:val="0"/>
      <w:sz w:val="20"/>
      <w:szCs w:val="20"/>
    </w:rPr>
  </w:style>
  <w:style w:type="character" w:customStyle="1" w:styleId="WW8Num41z1">
    <w:name w:val="WW8Num41z1"/>
    <w:rsid w:val="00E464D3"/>
    <w:rPr>
      <w:rFonts w:cs="Times New Roman"/>
    </w:rPr>
  </w:style>
  <w:style w:type="character" w:customStyle="1" w:styleId="WW8Num41z2">
    <w:name w:val="WW8Num41z2"/>
    <w:rsid w:val="00E464D3"/>
    <w:rPr>
      <w:rFonts w:ascii="Arial" w:hAnsi="Arial" w:cs="Times New Roman"/>
      <w:b w:val="0"/>
      <w:i w:val="0"/>
    </w:rPr>
  </w:style>
  <w:style w:type="character" w:customStyle="1" w:styleId="WW8Num41z3">
    <w:name w:val="WW8Num41z3"/>
    <w:rsid w:val="00E464D3"/>
    <w:rPr>
      <w:rFonts w:ascii="Arial" w:hAnsi="Arial" w:cs="Times New Roman"/>
      <w:b w:val="0"/>
      <w:i w:val="0"/>
      <w:sz w:val="20"/>
      <w:szCs w:val="20"/>
    </w:rPr>
  </w:style>
  <w:style w:type="character" w:customStyle="1" w:styleId="DefaultParagraphFont1">
    <w:name w:val="Default Paragraph Font1"/>
    <w:rsid w:val="00E464D3"/>
  </w:style>
  <w:style w:type="character" w:customStyle="1" w:styleId="Heading1Char">
    <w:name w:val="Heading 1 Char"/>
    <w:rsid w:val="00E464D3"/>
    <w:rPr>
      <w:rFonts w:ascii="Arial" w:hAnsi="Arial" w:cs="Arial"/>
      <w:b/>
      <w:bCs/>
      <w:color w:val="333399"/>
      <w:sz w:val="28"/>
      <w:szCs w:val="32"/>
      <w:lang w:val="en-US"/>
    </w:rPr>
  </w:style>
  <w:style w:type="character" w:customStyle="1" w:styleId="Heading2Char">
    <w:name w:val="Heading 2 Char"/>
    <w:rsid w:val="00E464D3"/>
    <w:rPr>
      <w:rFonts w:ascii="Arial" w:hAnsi="Arial" w:cs="Arial"/>
      <w:b/>
      <w:color w:val="002060"/>
      <w:sz w:val="24"/>
      <w:szCs w:val="22"/>
      <w:lang w:val="en-GB"/>
    </w:rPr>
  </w:style>
  <w:style w:type="character" w:customStyle="1" w:styleId="Heading5Char">
    <w:name w:val="Heading 5 Char"/>
    <w:rsid w:val="00E464D3"/>
    <w:rPr>
      <w:rFonts w:ascii="Calibri" w:eastAsia="Times New Roman" w:hAnsi="Calibri" w:cs="Times New Roman"/>
      <w:b/>
      <w:bCs/>
      <w:i/>
      <w:iCs/>
      <w:sz w:val="26"/>
      <w:szCs w:val="26"/>
      <w:lang w:val="en-GB"/>
    </w:rPr>
  </w:style>
  <w:style w:type="character" w:customStyle="1" w:styleId="DateChar">
    <w:name w:val="Date Char"/>
    <w:rsid w:val="00E464D3"/>
    <w:rPr>
      <w:sz w:val="24"/>
      <w:szCs w:val="24"/>
      <w:lang w:val="en-GB"/>
    </w:rPr>
  </w:style>
  <w:style w:type="character" w:customStyle="1" w:styleId="FooterChar">
    <w:name w:val="Footer Char"/>
    <w:rsid w:val="00E464D3"/>
    <w:rPr>
      <w:rFonts w:eastAsia="MS Mincho" w:cs="Times New Roman"/>
      <w:sz w:val="24"/>
      <w:szCs w:val="24"/>
      <w:lang w:val="en-US" w:eastAsia="ja-JP"/>
    </w:rPr>
  </w:style>
  <w:style w:type="character" w:customStyle="1" w:styleId="CommentReference1">
    <w:name w:val="Comment Reference1"/>
    <w:rsid w:val="00E464D3"/>
    <w:rPr>
      <w:sz w:val="16"/>
    </w:rPr>
  </w:style>
  <w:style w:type="character" w:styleId="Hyperlink">
    <w:name w:val="Hyperlink"/>
    <w:uiPriority w:val="99"/>
    <w:rsid w:val="00E464D3"/>
    <w:rPr>
      <w:color w:val="0000FF"/>
      <w:u w:val="single"/>
    </w:rPr>
  </w:style>
  <w:style w:type="character" w:customStyle="1" w:styleId="HeaderChar">
    <w:name w:val="Header Char"/>
    <w:aliases w:val="hd Char"/>
    <w:rsid w:val="00E464D3"/>
    <w:rPr>
      <w:rFonts w:cs="Times New Roman"/>
      <w:sz w:val="24"/>
      <w:szCs w:val="24"/>
      <w:lang w:val="en-GB"/>
    </w:rPr>
  </w:style>
  <w:style w:type="character" w:styleId="PageNumber">
    <w:name w:val="page number"/>
    <w:rsid w:val="00E464D3"/>
    <w:rPr>
      <w:rFonts w:cs="Times New Roman"/>
    </w:rPr>
  </w:style>
  <w:style w:type="character" w:customStyle="1" w:styleId="BalloonTextChar">
    <w:name w:val="Balloon Text Char"/>
    <w:rsid w:val="00E464D3"/>
    <w:rPr>
      <w:rFonts w:ascii="Tahoma" w:hAnsi="Tahoma" w:cs="Tahoma"/>
      <w:sz w:val="16"/>
      <w:szCs w:val="16"/>
      <w:lang w:val="en-GB"/>
    </w:rPr>
  </w:style>
  <w:style w:type="character" w:customStyle="1" w:styleId="CommentTextChar">
    <w:name w:val="Comment Text Char"/>
    <w:uiPriority w:val="99"/>
    <w:rsid w:val="00E464D3"/>
    <w:rPr>
      <w:rFonts w:cs="Times New Roman"/>
      <w:lang w:val="en-GB"/>
    </w:rPr>
  </w:style>
  <w:style w:type="character" w:customStyle="1" w:styleId="CommentSubjectChar">
    <w:name w:val="Comment Subject Char"/>
    <w:rsid w:val="00E464D3"/>
    <w:rPr>
      <w:rFonts w:cs="Times New Roman"/>
      <w:b/>
      <w:bCs/>
      <w:lang w:val="en-GB"/>
    </w:rPr>
  </w:style>
  <w:style w:type="character" w:customStyle="1" w:styleId="BodyTextChar">
    <w:name w:val="Body Text Char"/>
    <w:rsid w:val="00E464D3"/>
    <w:rPr>
      <w:rFonts w:cs="Times New Roman"/>
      <w:sz w:val="24"/>
      <w:szCs w:val="24"/>
      <w:lang w:val="en-GB"/>
    </w:rPr>
  </w:style>
  <w:style w:type="character" w:customStyle="1" w:styleId="10">
    <w:name w:val="Κείμενο κράτησης θέσης1"/>
    <w:rsid w:val="00E464D3"/>
    <w:rPr>
      <w:rFonts w:cs="Times New Roman"/>
      <w:color w:val="808080"/>
    </w:rPr>
  </w:style>
  <w:style w:type="character" w:customStyle="1" w:styleId="a">
    <w:name w:val="Χαρακτήρες υποσημείωσης"/>
    <w:rsid w:val="00E464D3"/>
    <w:rPr>
      <w:rFonts w:cs="Times New Roman"/>
      <w:vertAlign w:val="superscript"/>
    </w:rPr>
  </w:style>
  <w:style w:type="character" w:customStyle="1" w:styleId="FootnoteTextChar">
    <w:name w:val="Footnote Text Char"/>
    <w:rsid w:val="00E464D3"/>
    <w:rPr>
      <w:rFonts w:ascii="Calibri" w:hAnsi="Calibri" w:cs="Times New Roman"/>
    </w:rPr>
  </w:style>
  <w:style w:type="character" w:customStyle="1" w:styleId="Heading3Char">
    <w:name w:val="Heading 3 Char"/>
    <w:rsid w:val="00E464D3"/>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E464D3"/>
    <w:rPr>
      <w:rFonts w:ascii="Arial" w:hAnsi="Arial" w:cs="Arial"/>
      <w:b/>
      <w:bCs/>
      <w:color w:val="333399"/>
      <w:sz w:val="28"/>
      <w:szCs w:val="32"/>
      <w:lang w:val="en-US"/>
    </w:rPr>
  </w:style>
  <w:style w:type="character" w:customStyle="1" w:styleId="Style1Char">
    <w:name w:val="Style1 Char"/>
    <w:rsid w:val="00E464D3"/>
    <w:rPr>
      <w:rFonts w:ascii="Calibri" w:hAnsi="Calibri" w:cs="Calibri"/>
      <w:b/>
      <w:bCs/>
      <w:color w:val="333399"/>
      <w:sz w:val="40"/>
      <w:szCs w:val="40"/>
      <w:lang w:val="en-US"/>
    </w:rPr>
  </w:style>
  <w:style w:type="character" w:customStyle="1" w:styleId="ContentsChar">
    <w:name w:val="Contents Char"/>
    <w:rsid w:val="00E464D3"/>
    <w:rPr>
      <w:rFonts w:ascii="Calibri" w:hAnsi="Calibri" w:cs="Calibri"/>
      <w:b/>
      <w:bCs/>
      <w:color w:val="333399"/>
      <w:sz w:val="28"/>
      <w:szCs w:val="32"/>
      <w:lang w:val="en-US"/>
    </w:rPr>
  </w:style>
  <w:style w:type="character" w:customStyle="1" w:styleId="EndnoteTextChar">
    <w:name w:val="Endnote Text Char"/>
    <w:rsid w:val="00E464D3"/>
    <w:rPr>
      <w:rFonts w:ascii="Calibri" w:hAnsi="Calibri" w:cs="Calibri"/>
      <w:lang w:val="en-GB"/>
    </w:rPr>
  </w:style>
  <w:style w:type="character" w:customStyle="1" w:styleId="a0">
    <w:name w:val="Χαρακτήρες σημείωσης τέλους"/>
    <w:rsid w:val="00E464D3"/>
    <w:rPr>
      <w:vertAlign w:val="superscript"/>
    </w:rPr>
  </w:style>
  <w:style w:type="character" w:customStyle="1" w:styleId="FootnoteReference2">
    <w:name w:val="Footnote Reference2"/>
    <w:rsid w:val="00E464D3"/>
    <w:rPr>
      <w:vertAlign w:val="superscript"/>
    </w:rPr>
  </w:style>
  <w:style w:type="character" w:customStyle="1" w:styleId="EndnoteReference1">
    <w:name w:val="Endnote Reference1"/>
    <w:rsid w:val="00E464D3"/>
    <w:rPr>
      <w:vertAlign w:val="superscript"/>
    </w:rPr>
  </w:style>
  <w:style w:type="character" w:customStyle="1" w:styleId="a1">
    <w:name w:val="Κουκκίδες"/>
    <w:rsid w:val="00E464D3"/>
    <w:rPr>
      <w:rFonts w:ascii="OpenSymbol" w:eastAsia="OpenSymbol" w:hAnsi="OpenSymbol" w:cs="OpenSymbol"/>
    </w:rPr>
  </w:style>
  <w:style w:type="character" w:styleId="Strong">
    <w:name w:val="Strong"/>
    <w:uiPriority w:val="22"/>
    <w:qFormat/>
    <w:rsid w:val="00E464D3"/>
    <w:rPr>
      <w:b/>
      <w:bCs/>
    </w:rPr>
  </w:style>
  <w:style w:type="character" w:customStyle="1" w:styleId="11">
    <w:name w:val="Προεπιλεγμένη γραμματοσειρά1"/>
    <w:rsid w:val="00E464D3"/>
  </w:style>
  <w:style w:type="character" w:customStyle="1" w:styleId="a2">
    <w:name w:val="Σύμβολο υποσημείωσης"/>
    <w:rsid w:val="00E464D3"/>
    <w:rPr>
      <w:vertAlign w:val="superscript"/>
    </w:rPr>
  </w:style>
  <w:style w:type="character" w:styleId="Emphasis">
    <w:name w:val="Emphasis"/>
    <w:qFormat/>
    <w:rsid w:val="00E464D3"/>
    <w:rPr>
      <w:i/>
      <w:iCs/>
    </w:rPr>
  </w:style>
  <w:style w:type="character" w:customStyle="1" w:styleId="a3">
    <w:name w:val="Χαρακτήρες αρίθμησης"/>
    <w:rsid w:val="00E464D3"/>
  </w:style>
  <w:style w:type="character" w:customStyle="1" w:styleId="normalwithoutspacingChar">
    <w:name w:val="normal_without_spacing Char"/>
    <w:rsid w:val="00E464D3"/>
    <w:rPr>
      <w:rFonts w:ascii="Calibri" w:hAnsi="Calibri" w:cs="Calibri"/>
      <w:sz w:val="22"/>
      <w:szCs w:val="24"/>
    </w:rPr>
  </w:style>
  <w:style w:type="character" w:customStyle="1" w:styleId="FootnoteTextChar1">
    <w:name w:val="Footnote Text Char1"/>
    <w:rsid w:val="00E464D3"/>
    <w:rPr>
      <w:rFonts w:ascii="Calibri" w:hAnsi="Calibri" w:cs="Calibri"/>
      <w:lang w:val="en-IE" w:eastAsia="zh-CN"/>
    </w:rPr>
  </w:style>
  <w:style w:type="character" w:customStyle="1" w:styleId="foothangingChar">
    <w:name w:val="foot_hanging Char"/>
    <w:rsid w:val="00E464D3"/>
    <w:rPr>
      <w:rFonts w:ascii="Calibri" w:hAnsi="Calibri" w:cs="Calibri"/>
      <w:sz w:val="18"/>
      <w:szCs w:val="18"/>
      <w:lang w:val="en-IE" w:eastAsia="zh-CN"/>
    </w:rPr>
  </w:style>
  <w:style w:type="character" w:customStyle="1" w:styleId="HTMLPreformattedChar">
    <w:name w:val="HTML Preformatted Char"/>
    <w:rsid w:val="00E464D3"/>
    <w:rPr>
      <w:rFonts w:ascii="Courier New" w:hAnsi="Courier New" w:cs="Courier New"/>
    </w:rPr>
  </w:style>
  <w:style w:type="character" w:customStyle="1" w:styleId="apple-converted-space">
    <w:name w:val="apple-converted-space"/>
    <w:basedOn w:val="WW-DefaultParagraphFont11111111111111"/>
    <w:rsid w:val="00E464D3"/>
  </w:style>
  <w:style w:type="character" w:customStyle="1" w:styleId="BodyTextIndent3Char">
    <w:name w:val="Body Text Indent 3 Char"/>
    <w:rsid w:val="00E464D3"/>
    <w:rPr>
      <w:rFonts w:ascii="Calibri" w:hAnsi="Calibri" w:cs="Calibri"/>
      <w:sz w:val="16"/>
      <w:szCs w:val="16"/>
      <w:lang w:val="en-GB"/>
    </w:rPr>
  </w:style>
  <w:style w:type="character" w:customStyle="1" w:styleId="WW-FootnoteReference">
    <w:name w:val="WW-Footnote Reference"/>
    <w:rsid w:val="00E464D3"/>
    <w:rPr>
      <w:vertAlign w:val="superscript"/>
    </w:rPr>
  </w:style>
  <w:style w:type="character" w:customStyle="1" w:styleId="WW-EndnoteReference">
    <w:name w:val="WW-Endnote Reference"/>
    <w:rsid w:val="00E464D3"/>
    <w:rPr>
      <w:vertAlign w:val="superscript"/>
    </w:rPr>
  </w:style>
  <w:style w:type="character" w:customStyle="1" w:styleId="FootnoteReference1">
    <w:name w:val="Footnote Reference1"/>
    <w:rsid w:val="00E464D3"/>
    <w:rPr>
      <w:vertAlign w:val="superscript"/>
    </w:rPr>
  </w:style>
  <w:style w:type="character" w:customStyle="1" w:styleId="FootnoteTextChar2">
    <w:name w:val="Footnote Text Char2"/>
    <w:rsid w:val="00E464D3"/>
    <w:rPr>
      <w:rFonts w:ascii="Calibri" w:hAnsi="Calibri" w:cs="Calibri"/>
      <w:sz w:val="18"/>
      <w:lang w:val="en-IE" w:eastAsia="zh-CN"/>
    </w:rPr>
  </w:style>
  <w:style w:type="character" w:customStyle="1" w:styleId="foothangingChar1">
    <w:name w:val="foot_hanging Char1"/>
    <w:rsid w:val="00E464D3"/>
    <w:rPr>
      <w:rFonts w:ascii="Calibri" w:hAnsi="Calibri" w:cs="Calibri"/>
      <w:sz w:val="18"/>
      <w:szCs w:val="18"/>
      <w:lang w:val="en-IE" w:eastAsia="zh-CN"/>
    </w:rPr>
  </w:style>
  <w:style w:type="character" w:customStyle="1" w:styleId="footersChar">
    <w:name w:val="footers Char"/>
    <w:basedOn w:val="foothangingChar1"/>
    <w:rsid w:val="00E464D3"/>
    <w:rPr>
      <w:rFonts w:ascii="Calibri" w:hAnsi="Calibri" w:cs="Calibri"/>
      <w:sz w:val="18"/>
      <w:szCs w:val="18"/>
      <w:lang w:val="en-IE" w:eastAsia="zh-CN"/>
    </w:rPr>
  </w:style>
  <w:style w:type="character" w:customStyle="1" w:styleId="CommentTextChar1">
    <w:name w:val="Comment Text Char1"/>
    <w:rsid w:val="00E464D3"/>
    <w:rPr>
      <w:rFonts w:ascii="Calibri" w:hAnsi="Calibri" w:cs="Calibri"/>
      <w:lang w:val="en-GB" w:eastAsia="zh-CN"/>
    </w:rPr>
  </w:style>
  <w:style w:type="character" w:customStyle="1" w:styleId="HTMLPreformattedChar1">
    <w:name w:val="HTML Preformatted Char1"/>
    <w:rsid w:val="00E464D3"/>
    <w:rPr>
      <w:rFonts w:ascii="Courier New" w:hAnsi="Courier New" w:cs="Courier New"/>
      <w:lang w:eastAsia="zh-CN"/>
    </w:rPr>
  </w:style>
  <w:style w:type="character" w:customStyle="1" w:styleId="BodyText3Char">
    <w:name w:val="Body Text 3 Char"/>
    <w:rsid w:val="00E464D3"/>
    <w:rPr>
      <w:rFonts w:ascii="Calibri" w:hAnsi="Calibri" w:cs="Calibri"/>
      <w:sz w:val="16"/>
      <w:szCs w:val="16"/>
      <w:lang w:val="en-GB" w:eastAsia="zh-CN"/>
    </w:rPr>
  </w:style>
  <w:style w:type="character" w:customStyle="1" w:styleId="WW-FootnoteReference1">
    <w:name w:val="WW-Footnote Reference1"/>
    <w:rsid w:val="00E464D3"/>
    <w:rPr>
      <w:vertAlign w:val="superscript"/>
    </w:rPr>
  </w:style>
  <w:style w:type="character" w:customStyle="1" w:styleId="WW-EndnoteReference1">
    <w:name w:val="WW-Endnote Reference1"/>
    <w:rsid w:val="00E464D3"/>
    <w:rPr>
      <w:vertAlign w:val="superscript"/>
    </w:rPr>
  </w:style>
  <w:style w:type="character" w:customStyle="1" w:styleId="WW-FootnoteReference2">
    <w:name w:val="WW-Footnote Reference2"/>
    <w:rsid w:val="00E464D3"/>
    <w:rPr>
      <w:vertAlign w:val="superscript"/>
    </w:rPr>
  </w:style>
  <w:style w:type="character" w:customStyle="1" w:styleId="WW-EndnoteReference2">
    <w:name w:val="WW-Endnote Reference2"/>
    <w:rsid w:val="00E464D3"/>
    <w:rPr>
      <w:vertAlign w:val="superscript"/>
    </w:rPr>
  </w:style>
  <w:style w:type="character" w:customStyle="1" w:styleId="FootnoteTextChar3">
    <w:name w:val="Footnote Text Char3"/>
    <w:rsid w:val="00E464D3"/>
    <w:rPr>
      <w:rFonts w:ascii="Calibri" w:hAnsi="Calibri" w:cs="Calibri"/>
      <w:sz w:val="18"/>
      <w:lang w:val="en-IE" w:eastAsia="zh-CN"/>
    </w:rPr>
  </w:style>
  <w:style w:type="character" w:customStyle="1" w:styleId="foothangingChar2">
    <w:name w:val="foot_hanging Char2"/>
    <w:rsid w:val="00E464D3"/>
    <w:rPr>
      <w:rFonts w:ascii="Calibri" w:hAnsi="Calibri" w:cs="Calibri"/>
      <w:sz w:val="18"/>
      <w:szCs w:val="18"/>
      <w:lang w:val="en-IE" w:eastAsia="zh-CN"/>
    </w:rPr>
  </w:style>
  <w:style w:type="character" w:customStyle="1" w:styleId="footersChar1">
    <w:name w:val="footers Char1"/>
    <w:basedOn w:val="foothangingChar2"/>
    <w:rsid w:val="00E464D3"/>
    <w:rPr>
      <w:rFonts w:ascii="Calibri" w:hAnsi="Calibri" w:cs="Calibri"/>
      <w:sz w:val="18"/>
      <w:szCs w:val="18"/>
      <w:lang w:val="en-IE" w:eastAsia="zh-CN"/>
    </w:rPr>
  </w:style>
  <w:style w:type="character" w:customStyle="1" w:styleId="foootChar">
    <w:name w:val="fooot Char"/>
    <w:basedOn w:val="footersChar1"/>
    <w:rsid w:val="00E464D3"/>
    <w:rPr>
      <w:rFonts w:ascii="Calibri" w:hAnsi="Calibri" w:cs="Calibri"/>
      <w:sz w:val="18"/>
      <w:szCs w:val="18"/>
      <w:lang w:val="en-IE" w:eastAsia="zh-CN"/>
    </w:rPr>
  </w:style>
  <w:style w:type="character" w:customStyle="1" w:styleId="12">
    <w:name w:val="Παραπομπή υποσημείωσης1"/>
    <w:rsid w:val="00E464D3"/>
    <w:rPr>
      <w:vertAlign w:val="superscript"/>
    </w:rPr>
  </w:style>
  <w:style w:type="character" w:customStyle="1" w:styleId="13">
    <w:name w:val="Παραπομπή σημείωσης τέλους1"/>
    <w:rsid w:val="00E464D3"/>
    <w:rPr>
      <w:vertAlign w:val="superscript"/>
    </w:rPr>
  </w:style>
  <w:style w:type="character" w:customStyle="1" w:styleId="Char">
    <w:name w:val="Κείμενο πλαισίου Char"/>
    <w:rsid w:val="00E464D3"/>
    <w:rPr>
      <w:rFonts w:ascii="Tahoma" w:hAnsi="Tahoma" w:cs="Tahoma"/>
      <w:sz w:val="16"/>
      <w:szCs w:val="16"/>
      <w:lang w:val="en-GB"/>
    </w:rPr>
  </w:style>
  <w:style w:type="character" w:customStyle="1" w:styleId="14">
    <w:name w:val="Παραπομπή σχολίου1"/>
    <w:rsid w:val="00E464D3"/>
    <w:rPr>
      <w:sz w:val="16"/>
      <w:szCs w:val="16"/>
    </w:rPr>
  </w:style>
  <w:style w:type="character" w:customStyle="1" w:styleId="Char0">
    <w:name w:val="Κείμενο σχολίου Char"/>
    <w:uiPriority w:val="99"/>
    <w:rsid w:val="00E464D3"/>
    <w:rPr>
      <w:rFonts w:ascii="Calibri" w:hAnsi="Calibri" w:cs="Calibri"/>
      <w:lang w:val="en-GB"/>
    </w:rPr>
  </w:style>
  <w:style w:type="character" w:customStyle="1" w:styleId="Char1">
    <w:name w:val="Θέμα σχολίου Char"/>
    <w:rsid w:val="00E464D3"/>
    <w:rPr>
      <w:rFonts w:ascii="Calibri" w:hAnsi="Calibri" w:cs="Calibri"/>
      <w:b/>
      <w:bCs/>
      <w:lang w:val="en-GB"/>
    </w:rPr>
  </w:style>
  <w:style w:type="character" w:customStyle="1" w:styleId="-HTMLChar">
    <w:name w:val="Προ-διαμορφωμένο HTML Char"/>
    <w:rsid w:val="00E464D3"/>
    <w:rPr>
      <w:rFonts w:ascii="Courier New" w:eastAsia="Times New Roman" w:hAnsi="Courier New" w:cs="Courier New"/>
    </w:rPr>
  </w:style>
  <w:style w:type="character" w:customStyle="1" w:styleId="WW-FootnoteReference3">
    <w:name w:val="WW-Footnote Reference3"/>
    <w:rsid w:val="00E464D3"/>
    <w:rPr>
      <w:vertAlign w:val="superscript"/>
    </w:rPr>
  </w:style>
  <w:style w:type="character" w:customStyle="1" w:styleId="WW-EndnoteReference3">
    <w:name w:val="WW-Endnote Reference3"/>
    <w:rsid w:val="00E464D3"/>
    <w:rPr>
      <w:vertAlign w:val="superscript"/>
    </w:rPr>
  </w:style>
  <w:style w:type="character" w:customStyle="1" w:styleId="WW-FootnoteReference4">
    <w:name w:val="WW-Footnote Reference4"/>
    <w:rsid w:val="00E464D3"/>
    <w:rPr>
      <w:vertAlign w:val="superscript"/>
    </w:rPr>
  </w:style>
  <w:style w:type="character" w:customStyle="1" w:styleId="WW-EndnoteReference4">
    <w:name w:val="WW-Endnote Reference4"/>
    <w:rsid w:val="00E464D3"/>
    <w:rPr>
      <w:vertAlign w:val="superscript"/>
    </w:rPr>
  </w:style>
  <w:style w:type="character" w:customStyle="1" w:styleId="WW-FootnoteReference5">
    <w:name w:val="WW-Footnote Reference5"/>
    <w:rsid w:val="00E464D3"/>
    <w:rPr>
      <w:vertAlign w:val="superscript"/>
    </w:rPr>
  </w:style>
  <w:style w:type="character" w:customStyle="1" w:styleId="WW-EndnoteReference5">
    <w:name w:val="WW-Endnote Reference5"/>
    <w:rsid w:val="00E464D3"/>
    <w:rPr>
      <w:vertAlign w:val="superscript"/>
    </w:rPr>
  </w:style>
  <w:style w:type="character" w:customStyle="1" w:styleId="WW-FootnoteReference6">
    <w:name w:val="WW-Footnote Reference6"/>
    <w:rsid w:val="00E464D3"/>
    <w:rPr>
      <w:vertAlign w:val="superscript"/>
    </w:rPr>
  </w:style>
  <w:style w:type="character" w:styleId="FollowedHyperlink">
    <w:name w:val="FollowedHyperlink"/>
    <w:rsid w:val="00E464D3"/>
    <w:rPr>
      <w:color w:val="800000"/>
      <w:u w:val="single"/>
    </w:rPr>
  </w:style>
  <w:style w:type="character" w:customStyle="1" w:styleId="WW-EndnoteReference6">
    <w:name w:val="WW-Endnote Reference6"/>
    <w:rsid w:val="00E464D3"/>
    <w:rPr>
      <w:vertAlign w:val="superscript"/>
    </w:rPr>
  </w:style>
  <w:style w:type="character" w:customStyle="1" w:styleId="WW-FootnoteReference7">
    <w:name w:val="WW-Footnote Reference7"/>
    <w:rsid w:val="00E464D3"/>
    <w:rPr>
      <w:vertAlign w:val="superscript"/>
    </w:rPr>
  </w:style>
  <w:style w:type="character" w:customStyle="1" w:styleId="WW-EndnoteReference7">
    <w:name w:val="WW-Endnote Reference7"/>
    <w:rsid w:val="00E464D3"/>
    <w:rPr>
      <w:vertAlign w:val="superscript"/>
    </w:rPr>
  </w:style>
  <w:style w:type="character" w:customStyle="1" w:styleId="WW-FootnoteReference8">
    <w:name w:val="WW-Footnote Reference8"/>
    <w:rsid w:val="00E464D3"/>
    <w:rPr>
      <w:vertAlign w:val="superscript"/>
    </w:rPr>
  </w:style>
  <w:style w:type="character" w:customStyle="1" w:styleId="WW-EndnoteReference8">
    <w:name w:val="WW-Endnote Reference8"/>
    <w:rsid w:val="00E464D3"/>
    <w:rPr>
      <w:vertAlign w:val="superscript"/>
    </w:rPr>
  </w:style>
  <w:style w:type="character" w:customStyle="1" w:styleId="WW-FootnoteReference9">
    <w:name w:val="WW-Footnote Reference9"/>
    <w:rsid w:val="00E464D3"/>
    <w:rPr>
      <w:vertAlign w:val="superscript"/>
    </w:rPr>
  </w:style>
  <w:style w:type="character" w:customStyle="1" w:styleId="WW-EndnoteReference9">
    <w:name w:val="WW-Endnote Reference9"/>
    <w:rsid w:val="00E464D3"/>
    <w:rPr>
      <w:vertAlign w:val="superscript"/>
    </w:rPr>
  </w:style>
  <w:style w:type="character" w:customStyle="1" w:styleId="WW-FootnoteReference10">
    <w:name w:val="WW-Footnote Reference10"/>
    <w:rsid w:val="00E464D3"/>
    <w:rPr>
      <w:vertAlign w:val="superscript"/>
    </w:rPr>
  </w:style>
  <w:style w:type="character" w:customStyle="1" w:styleId="WW-EndnoteReference10">
    <w:name w:val="WW-Endnote Reference10"/>
    <w:rsid w:val="00E464D3"/>
    <w:rPr>
      <w:vertAlign w:val="superscript"/>
    </w:rPr>
  </w:style>
  <w:style w:type="character" w:customStyle="1" w:styleId="WW-FootnoteReference11">
    <w:name w:val="WW-Footnote Reference11"/>
    <w:rsid w:val="00E464D3"/>
    <w:rPr>
      <w:vertAlign w:val="superscript"/>
    </w:rPr>
  </w:style>
  <w:style w:type="character" w:customStyle="1" w:styleId="WW-EndnoteReference11">
    <w:name w:val="WW-Endnote Reference11"/>
    <w:rsid w:val="00E464D3"/>
    <w:rPr>
      <w:vertAlign w:val="superscript"/>
    </w:rPr>
  </w:style>
  <w:style w:type="character" w:customStyle="1" w:styleId="WW-FootnoteReference12">
    <w:name w:val="WW-Footnote Reference12"/>
    <w:rsid w:val="00E464D3"/>
    <w:rPr>
      <w:vertAlign w:val="superscript"/>
    </w:rPr>
  </w:style>
  <w:style w:type="character" w:customStyle="1" w:styleId="WW-EndnoteReference12">
    <w:name w:val="WW-Endnote Reference12"/>
    <w:rsid w:val="00E464D3"/>
    <w:rPr>
      <w:vertAlign w:val="superscript"/>
    </w:rPr>
  </w:style>
  <w:style w:type="character" w:customStyle="1" w:styleId="WW-FootnoteReference13">
    <w:name w:val="WW-Footnote Reference13"/>
    <w:rsid w:val="00E464D3"/>
    <w:rPr>
      <w:vertAlign w:val="superscript"/>
    </w:rPr>
  </w:style>
  <w:style w:type="character" w:customStyle="1" w:styleId="WW-EndnoteReference13">
    <w:name w:val="WW-Endnote Reference13"/>
    <w:rsid w:val="00E464D3"/>
    <w:rPr>
      <w:vertAlign w:val="superscript"/>
    </w:rPr>
  </w:style>
  <w:style w:type="character" w:customStyle="1" w:styleId="20">
    <w:name w:val="Παραπομπή υποσημείωσης2"/>
    <w:rsid w:val="00E464D3"/>
    <w:rPr>
      <w:vertAlign w:val="superscript"/>
    </w:rPr>
  </w:style>
  <w:style w:type="character" w:customStyle="1" w:styleId="22">
    <w:name w:val="Παραπομπή σημείωσης τέλους2"/>
    <w:rsid w:val="00E464D3"/>
    <w:rPr>
      <w:vertAlign w:val="superscript"/>
    </w:rPr>
  </w:style>
  <w:style w:type="character" w:customStyle="1" w:styleId="23">
    <w:name w:val="Παραπομπή υποσημείωσης2"/>
    <w:rsid w:val="00E464D3"/>
    <w:rPr>
      <w:vertAlign w:val="superscript"/>
    </w:rPr>
  </w:style>
  <w:style w:type="character" w:customStyle="1" w:styleId="24">
    <w:name w:val="Παραπομπή σημείωσης τέλους2"/>
    <w:rsid w:val="00E464D3"/>
    <w:rPr>
      <w:vertAlign w:val="superscript"/>
    </w:rPr>
  </w:style>
  <w:style w:type="character" w:customStyle="1" w:styleId="WW-FootnoteReference14">
    <w:name w:val="WW-Footnote Reference14"/>
    <w:rsid w:val="00E464D3"/>
    <w:rPr>
      <w:vertAlign w:val="superscript"/>
    </w:rPr>
  </w:style>
  <w:style w:type="character" w:customStyle="1" w:styleId="WW-EndnoteReference14">
    <w:name w:val="WW-Endnote Reference14"/>
    <w:rsid w:val="00E464D3"/>
    <w:rPr>
      <w:vertAlign w:val="superscript"/>
    </w:rPr>
  </w:style>
  <w:style w:type="character" w:styleId="FootnoteReference">
    <w:name w:val="footnote reference"/>
    <w:aliases w:val="Footnote symbol,Footnote reference number,note TESI"/>
    <w:uiPriority w:val="99"/>
    <w:rsid w:val="00E464D3"/>
    <w:rPr>
      <w:vertAlign w:val="superscript"/>
    </w:rPr>
  </w:style>
  <w:style w:type="character" w:styleId="EndnoteReference">
    <w:name w:val="endnote reference"/>
    <w:rsid w:val="00E464D3"/>
    <w:rPr>
      <w:vertAlign w:val="superscript"/>
    </w:rPr>
  </w:style>
  <w:style w:type="paragraph" w:customStyle="1" w:styleId="a4">
    <w:name w:val="Επικεφαλίδα"/>
    <w:basedOn w:val="Normal"/>
    <w:next w:val="BodyText"/>
    <w:rsid w:val="00E464D3"/>
    <w:pPr>
      <w:keepNext/>
      <w:spacing w:before="240"/>
    </w:pPr>
    <w:rPr>
      <w:rFonts w:ascii="Liberation Sans" w:eastAsia="Microsoft YaHei" w:hAnsi="Liberation Sans" w:cs="Mangal"/>
      <w:sz w:val="28"/>
      <w:szCs w:val="28"/>
    </w:rPr>
  </w:style>
  <w:style w:type="paragraph" w:styleId="BodyText">
    <w:name w:val="Body Text"/>
    <w:basedOn w:val="Normal"/>
    <w:rsid w:val="00E464D3"/>
    <w:pPr>
      <w:spacing w:after="240"/>
    </w:pPr>
  </w:style>
  <w:style w:type="paragraph" w:styleId="List">
    <w:name w:val="List"/>
    <w:basedOn w:val="BodyText"/>
    <w:rsid w:val="00E464D3"/>
    <w:rPr>
      <w:rFonts w:cs="Mangal"/>
    </w:rPr>
  </w:style>
  <w:style w:type="paragraph" w:styleId="Caption">
    <w:name w:val="caption"/>
    <w:basedOn w:val="Normal"/>
    <w:qFormat/>
    <w:rsid w:val="00E464D3"/>
    <w:pPr>
      <w:suppressLineNumbers/>
      <w:spacing w:before="120"/>
    </w:pPr>
    <w:rPr>
      <w:rFonts w:cs="Mangal"/>
      <w:i/>
      <w:iCs/>
      <w:sz w:val="24"/>
    </w:rPr>
  </w:style>
  <w:style w:type="paragraph" w:customStyle="1" w:styleId="a5">
    <w:name w:val="Ευρετήριο"/>
    <w:basedOn w:val="Normal"/>
    <w:rsid w:val="00E464D3"/>
    <w:pPr>
      <w:suppressLineNumbers/>
    </w:pPr>
    <w:rPr>
      <w:rFonts w:cs="Mangal"/>
    </w:rPr>
  </w:style>
  <w:style w:type="paragraph" w:customStyle="1" w:styleId="15">
    <w:name w:val="Λεζάντα1"/>
    <w:basedOn w:val="Normal"/>
    <w:rsid w:val="00E464D3"/>
    <w:pPr>
      <w:suppressLineNumbers/>
      <w:spacing w:before="120"/>
    </w:pPr>
    <w:rPr>
      <w:rFonts w:cs="Mangal"/>
      <w:i/>
      <w:iCs/>
      <w:sz w:val="24"/>
    </w:rPr>
  </w:style>
  <w:style w:type="paragraph" w:customStyle="1" w:styleId="25">
    <w:name w:val="Λεζάντα2"/>
    <w:basedOn w:val="Normal"/>
    <w:rsid w:val="00E464D3"/>
    <w:pPr>
      <w:suppressLineNumbers/>
      <w:spacing w:before="120"/>
    </w:pPr>
    <w:rPr>
      <w:rFonts w:cs="Mangal"/>
      <w:i/>
      <w:iCs/>
      <w:sz w:val="24"/>
    </w:rPr>
  </w:style>
  <w:style w:type="paragraph" w:customStyle="1" w:styleId="Caption1">
    <w:name w:val="Caption1"/>
    <w:basedOn w:val="Normal"/>
    <w:rsid w:val="00E464D3"/>
    <w:pPr>
      <w:suppressLineNumbers/>
      <w:spacing w:before="120"/>
    </w:pPr>
    <w:rPr>
      <w:rFonts w:cs="Mangal"/>
      <w:i/>
      <w:iCs/>
      <w:sz w:val="24"/>
    </w:rPr>
  </w:style>
  <w:style w:type="paragraph" w:customStyle="1" w:styleId="WW-Caption">
    <w:name w:val="WW-Caption"/>
    <w:basedOn w:val="Normal"/>
    <w:rsid w:val="00E464D3"/>
    <w:pPr>
      <w:suppressLineNumbers/>
      <w:spacing w:before="120"/>
    </w:pPr>
    <w:rPr>
      <w:rFonts w:cs="Mangal"/>
      <w:i/>
      <w:iCs/>
      <w:sz w:val="24"/>
    </w:rPr>
  </w:style>
  <w:style w:type="paragraph" w:customStyle="1" w:styleId="WW-Caption1">
    <w:name w:val="WW-Caption1"/>
    <w:basedOn w:val="Normal"/>
    <w:rsid w:val="00E464D3"/>
    <w:pPr>
      <w:suppressLineNumbers/>
      <w:spacing w:before="120"/>
    </w:pPr>
    <w:rPr>
      <w:rFonts w:cs="Mangal"/>
      <w:i/>
      <w:iCs/>
      <w:sz w:val="24"/>
    </w:rPr>
  </w:style>
  <w:style w:type="paragraph" w:customStyle="1" w:styleId="WW-Caption11">
    <w:name w:val="WW-Caption11"/>
    <w:basedOn w:val="Normal"/>
    <w:rsid w:val="00E464D3"/>
    <w:pPr>
      <w:suppressLineNumbers/>
      <w:spacing w:before="120"/>
    </w:pPr>
    <w:rPr>
      <w:rFonts w:cs="Mangal"/>
      <w:i/>
      <w:iCs/>
      <w:sz w:val="24"/>
    </w:rPr>
  </w:style>
  <w:style w:type="paragraph" w:customStyle="1" w:styleId="WW-Caption111">
    <w:name w:val="WW-Caption111"/>
    <w:basedOn w:val="Normal"/>
    <w:rsid w:val="00E464D3"/>
    <w:pPr>
      <w:suppressLineNumbers/>
      <w:spacing w:before="120"/>
    </w:pPr>
    <w:rPr>
      <w:rFonts w:cs="Mangal"/>
      <w:i/>
      <w:iCs/>
      <w:sz w:val="24"/>
    </w:rPr>
  </w:style>
  <w:style w:type="paragraph" w:customStyle="1" w:styleId="WW-Caption1111">
    <w:name w:val="WW-Caption1111"/>
    <w:basedOn w:val="Normal"/>
    <w:rsid w:val="00E464D3"/>
    <w:pPr>
      <w:suppressLineNumbers/>
      <w:spacing w:before="120"/>
    </w:pPr>
    <w:rPr>
      <w:rFonts w:cs="Mangal"/>
      <w:i/>
      <w:iCs/>
      <w:sz w:val="24"/>
    </w:rPr>
  </w:style>
  <w:style w:type="paragraph" w:customStyle="1" w:styleId="WW-Caption11111">
    <w:name w:val="WW-Caption11111"/>
    <w:basedOn w:val="Normal"/>
    <w:rsid w:val="00E464D3"/>
    <w:pPr>
      <w:suppressLineNumbers/>
      <w:spacing w:before="120"/>
    </w:pPr>
    <w:rPr>
      <w:rFonts w:cs="Mangal"/>
      <w:i/>
      <w:iCs/>
      <w:sz w:val="24"/>
    </w:rPr>
  </w:style>
  <w:style w:type="paragraph" w:customStyle="1" w:styleId="WW-Caption111111">
    <w:name w:val="WW-Caption111111"/>
    <w:basedOn w:val="Normal"/>
    <w:rsid w:val="00E464D3"/>
    <w:pPr>
      <w:suppressLineNumbers/>
      <w:spacing w:before="120"/>
    </w:pPr>
    <w:rPr>
      <w:rFonts w:cs="Mangal"/>
      <w:i/>
      <w:iCs/>
      <w:sz w:val="24"/>
    </w:rPr>
  </w:style>
  <w:style w:type="paragraph" w:customStyle="1" w:styleId="WW-Caption1111111">
    <w:name w:val="WW-Caption1111111"/>
    <w:basedOn w:val="Normal"/>
    <w:rsid w:val="00E464D3"/>
    <w:pPr>
      <w:suppressLineNumbers/>
      <w:spacing w:before="120"/>
    </w:pPr>
    <w:rPr>
      <w:rFonts w:cs="Mangal"/>
      <w:i/>
      <w:iCs/>
      <w:sz w:val="24"/>
    </w:rPr>
  </w:style>
  <w:style w:type="paragraph" w:customStyle="1" w:styleId="WW-Caption11111111">
    <w:name w:val="WW-Caption11111111"/>
    <w:basedOn w:val="Normal"/>
    <w:rsid w:val="00E464D3"/>
    <w:pPr>
      <w:suppressLineNumbers/>
      <w:spacing w:before="120"/>
    </w:pPr>
    <w:rPr>
      <w:rFonts w:cs="Mangal"/>
      <w:i/>
      <w:iCs/>
      <w:sz w:val="24"/>
    </w:rPr>
  </w:style>
  <w:style w:type="paragraph" w:customStyle="1" w:styleId="WW-Caption111111111">
    <w:name w:val="WW-Caption111111111"/>
    <w:basedOn w:val="Normal"/>
    <w:rsid w:val="00E464D3"/>
    <w:pPr>
      <w:suppressLineNumbers/>
      <w:spacing w:before="120"/>
    </w:pPr>
    <w:rPr>
      <w:rFonts w:cs="Mangal"/>
      <w:i/>
      <w:iCs/>
      <w:sz w:val="24"/>
    </w:rPr>
  </w:style>
  <w:style w:type="paragraph" w:customStyle="1" w:styleId="WW-Caption1111111111">
    <w:name w:val="WW-Caption1111111111"/>
    <w:basedOn w:val="Normal"/>
    <w:rsid w:val="00E464D3"/>
    <w:pPr>
      <w:suppressLineNumbers/>
      <w:spacing w:before="120"/>
    </w:pPr>
    <w:rPr>
      <w:rFonts w:cs="Mangal"/>
      <w:i/>
      <w:iCs/>
      <w:sz w:val="24"/>
    </w:rPr>
  </w:style>
  <w:style w:type="paragraph" w:customStyle="1" w:styleId="16">
    <w:name w:val="Λεζάντα1"/>
    <w:basedOn w:val="Normal"/>
    <w:rsid w:val="00E464D3"/>
    <w:pPr>
      <w:suppressLineNumbers/>
      <w:spacing w:before="120"/>
    </w:pPr>
    <w:rPr>
      <w:rFonts w:cs="Mangal"/>
      <w:i/>
      <w:iCs/>
      <w:sz w:val="24"/>
    </w:rPr>
  </w:style>
  <w:style w:type="paragraph" w:customStyle="1" w:styleId="WW-Caption11111111111">
    <w:name w:val="WW-Caption11111111111"/>
    <w:basedOn w:val="Normal"/>
    <w:rsid w:val="00E464D3"/>
    <w:pPr>
      <w:suppressLineNumbers/>
      <w:spacing w:before="120"/>
    </w:pPr>
    <w:rPr>
      <w:rFonts w:cs="Mangal"/>
      <w:i/>
      <w:iCs/>
      <w:sz w:val="24"/>
    </w:rPr>
  </w:style>
  <w:style w:type="paragraph" w:customStyle="1" w:styleId="WW-Caption111111111111">
    <w:name w:val="WW-Caption111111111111"/>
    <w:basedOn w:val="Normal"/>
    <w:rsid w:val="00E464D3"/>
    <w:pPr>
      <w:suppressLineNumbers/>
      <w:spacing w:before="120"/>
    </w:pPr>
    <w:rPr>
      <w:rFonts w:cs="Mangal"/>
      <w:i/>
      <w:iCs/>
      <w:sz w:val="24"/>
    </w:rPr>
  </w:style>
  <w:style w:type="paragraph" w:customStyle="1" w:styleId="WW-Caption1111111111111">
    <w:name w:val="WW-Caption1111111111111"/>
    <w:basedOn w:val="Normal"/>
    <w:rsid w:val="00E464D3"/>
    <w:pPr>
      <w:suppressLineNumbers/>
      <w:spacing w:before="120"/>
    </w:pPr>
    <w:rPr>
      <w:rFonts w:cs="Mangal"/>
      <w:i/>
      <w:iCs/>
      <w:sz w:val="24"/>
    </w:rPr>
  </w:style>
  <w:style w:type="paragraph" w:customStyle="1" w:styleId="WW-Caption11111111111111">
    <w:name w:val="WW-Caption11111111111111"/>
    <w:basedOn w:val="Normal"/>
    <w:rsid w:val="00E464D3"/>
    <w:pPr>
      <w:suppressLineNumbers/>
      <w:spacing w:before="120"/>
    </w:pPr>
    <w:rPr>
      <w:rFonts w:cs="Mangal"/>
      <w:i/>
      <w:iCs/>
      <w:sz w:val="24"/>
    </w:rPr>
  </w:style>
  <w:style w:type="paragraph" w:customStyle="1" w:styleId="Bullet">
    <w:name w:val="Bullet"/>
    <w:basedOn w:val="Normal"/>
    <w:rsid w:val="000C4F26"/>
    <w:pPr>
      <w:numPr>
        <w:numId w:val="2"/>
      </w:numPr>
      <w:tabs>
        <w:tab w:val="clear" w:pos="397"/>
        <w:tab w:val="num" w:pos="643"/>
      </w:tabs>
      <w:spacing w:after="100"/>
      <w:ind w:left="643" w:hanging="360"/>
    </w:pPr>
    <w:rPr>
      <w:rFonts w:eastAsia="MS Mincho"/>
      <w:lang w:val="en-US" w:eastAsia="ja-JP"/>
    </w:rPr>
  </w:style>
  <w:style w:type="paragraph" w:customStyle="1" w:styleId="17">
    <w:name w:val="Ημερομηνία1"/>
    <w:basedOn w:val="Normal"/>
    <w:next w:val="Normal"/>
    <w:rsid w:val="00E464D3"/>
    <w:pPr>
      <w:spacing w:after="100"/>
    </w:pPr>
    <w:rPr>
      <w:rFonts w:eastAsia="MS Mincho"/>
      <w:lang w:val="en-US" w:eastAsia="ja-JP"/>
    </w:rPr>
  </w:style>
  <w:style w:type="paragraph" w:customStyle="1" w:styleId="DocTitle">
    <w:name w:val="Doc Title"/>
    <w:basedOn w:val="Heading1"/>
    <w:rsid w:val="00E464D3"/>
  </w:style>
  <w:style w:type="paragraph" w:customStyle="1" w:styleId="inserttext">
    <w:name w:val="insert text"/>
    <w:basedOn w:val="Normal"/>
    <w:rsid w:val="00E464D3"/>
    <w:pPr>
      <w:spacing w:after="100"/>
      <w:ind w:left="794"/>
    </w:pPr>
    <w:rPr>
      <w:rFonts w:eastAsia="MS Mincho"/>
      <w:lang w:val="en-US" w:eastAsia="ja-JP"/>
    </w:rPr>
  </w:style>
  <w:style w:type="paragraph" w:styleId="Footer">
    <w:name w:val="footer"/>
    <w:basedOn w:val="Normal"/>
    <w:rsid w:val="00E464D3"/>
    <w:pPr>
      <w:spacing w:after="100"/>
    </w:pPr>
    <w:rPr>
      <w:rFonts w:eastAsia="MS Mincho"/>
      <w:lang w:val="en-US" w:eastAsia="ja-JP"/>
    </w:rPr>
  </w:style>
  <w:style w:type="paragraph" w:styleId="Header">
    <w:name w:val="header"/>
    <w:aliases w:val="hd,ho,header odd,Header Titlos Prosforas"/>
    <w:basedOn w:val="Normal"/>
    <w:rsid w:val="00E464D3"/>
  </w:style>
  <w:style w:type="paragraph" w:customStyle="1" w:styleId="18">
    <w:name w:val="Κείμενο πλαισίου1"/>
    <w:basedOn w:val="Normal"/>
    <w:rsid w:val="00E464D3"/>
    <w:rPr>
      <w:sz w:val="16"/>
      <w:szCs w:val="16"/>
    </w:rPr>
  </w:style>
  <w:style w:type="paragraph" w:customStyle="1" w:styleId="CommentText1">
    <w:name w:val="Comment Text1"/>
    <w:basedOn w:val="Normal"/>
    <w:rsid w:val="00E464D3"/>
    <w:rPr>
      <w:sz w:val="20"/>
      <w:szCs w:val="20"/>
    </w:rPr>
  </w:style>
  <w:style w:type="paragraph" w:customStyle="1" w:styleId="CommentSubject1">
    <w:name w:val="Comment Subject1"/>
    <w:basedOn w:val="CommentText1"/>
    <w:next w:val="CommentText1"/>
    <w:rsid w:val="00E464D3"/>
    <w:rPr>
      <w:b/>
      <w:bCs/>
    </w:rPr>
  </w:style>
  <w:style w:type="paragraph" w:customStyle="1" w:styleId="19">
    <w:name w:val="Αναθεώρηση1"/>
    <w:rsid w:val="00E464D3"/>
    <w:pPr>
      <w:suppressAutoHyphens/>
    </w:pPr>
    <w:rPr>
      <w:sz w:val="24"/>
      <w:szCs w:val="24"/>
      <w:lang w:val="en-GB" w:eastAsia="zh-CN"/>
    </w:rPr>
  </w:style>
  <w:style w:type="paragraph" w:customStyle="1" w:styleId="western">
    <w:name w:val="western"/>
    <w:basedOn w:val="Normal"/>
    <w:rsid w:val="00E464D3"/>
    <w:pPr>
      <w:spacing w:before="280" w:after="200"/>
    </w:pPr>
    <w:rPr>
      <w:rFonts w:ascii="Arial Unicode MS" w:eastAsia="Arial Unicode MS" w:hAnsi="Arial Unicode MS" w:cs="Arial Unicode MS"/>
    </w:rPr>
  </w:style>
  <w:style w:type="paragraph" w:customStyle="1" w:styleId="1a">
    <w:name w:val="Παράγραφος λίστας1"/>
    <w:basedOn w:val="Normal"/>
    <w:rsid w:val="00E464D3"/>
    <w:pPr>
      <w:spacing w:after="200"/>
      <w:ind w:left="720"/>
      <w:contextualSpacing/>
    </w:pPr>
  </w:style>
  <w:style w:type="paragraph" w:styleId="FootnoteText">
    <w:name w:val="footnote text"/>
    <w:basedOn w:val="Normal"/>
    <w:link w:val="FootnoteTextChar4"/>
    <w:rsid w:val="00E464D3"/>
    <w:pPr>
      <w:spacing w:after="0"/>
      <w:ind w:left="425" w:hanging="425"/>
    </w:pPr>
    <w:rPr>
      <w:sz w:val="18"/>
      <w:szCs w:val="20"/>
      <w:lang w:val="en-IE"/>
    </w:rPr>
  </w:style>
  <w:style w:type="paragraph" w:styleId="TOC1">
    <w:name w:val="toc 1"/>
    <w:basedOn w:val="Normal"/>
    <w:next w:val="Normal"/>
    <w:uiPriority w:val="39"/>
    <w:rsid w:val="00E464D3"/>
    <w:pPr>
      <w:spacing w:before="120"/>
      <w:jc w:val="left"/>
    </w:pPr>
    <w:rPr>
      <w:b/>
      <w:bCs/>
      <w:caps/>
      <w:sz w:val="20"/>
      <w:szCs w:val="20"/>
    </w:rPr>
  </w:style>
  <w:style w:type="paragraph" w:styleId="TOC2">
    <w:name w:val="toc 2"/>
    <w:basedOn w:val="Normal"/>
    <w:next w:val="Normal"/>
    <w:uiPriority w:val="39"/>
    <w:rsid w:val="00E464D3"/>
    <w:pPr>
      <w:spacing w:after="0"/>
      <w:ind w:left="220"/>
      <w:jc w:val="left"/>
    </w:pPr>
    <w:rPr>
      <w:smallCaps/>
      <w:sz w:val="20"/>
      <w:szCs w:val="20"/>
    </w:rPr>
  </w:style>
  <w:style w:type="paragraph" w:styleId="TOC3">
    <w:name w:val="toc 3"/>
    <w:basedOn w:val="Normal"/>
    <w:next w:val="Normal"/>
    <w:uiPriority w:val="39"/>
    <w:rsid w:val="00E464D3"/>
    <w:pPr>
      <w:spacing w:after="0"/>
      <w:ind w:left="440"/>
      <w:jc w:val="left"/>
    </w:pPr>
    <w:rPr>
      <w:i/>
      <w:iCs/>
      <w:sz w:val="20"/>
      <w:szCs w:val="20"/>
    </w:rPr>
  </w:style>
  <w:style w:type="paragraph" w:styleId="TOC4">
    <w:name w:val="toc 4"/>
    <w:basedOn w:val="Normal"/>
    <w:next w:val="Normal"/>
    <w:uiPriority w:val="39"/>
    <w:rsid w:val="00E464D3"/>
    <w:pPr>
      <w:spacing w:after="0"/>
      <w:ind w:left="660"/>
      <w:jc w:val="left"/>
    </w:pPr>
    <w:rPr>
      <w:sz w:val="18"/>
      <w:szCs w:val="18"/>
    </w:rPr>
  </w:style>
  <w:style w:type="paragraph" w:styleId="TOC5">
    <w:name w:val="toc 5"/>
    <w:basedOn w:val="Normal"/>
    <w:next w:val="Normal"/>
    <w:uiPriority w:val="39"/>
    <w:rsid w:val="00E464D3"/>
    <w:pPr>
      <w:spacing w:after="0"/>
      <w:ind w:left="880"/>
      <w:jc w:val="left"/>
    </w:pPr>
    <w:rPr>
      <w:sz w:val="18"/>
      <w:szCs w:val="18"/>
    </w:rPr>
  </w:style>
  <w:style w:type="paragraph" w:styleId="TOC6">
    <w:name w:val="toc 6"/>
    <w:basedOn w:val="Normal"/>
    <w:next w:val="Normal"/>
    <w:uiPriority w:val="39"/>
    <w:rsid w:val="00E464D3"/>
    <w:pPr>
      <w:spacing w:after="0"/>
      <w:ind w:left="1100"/>
      <w:jc w:val="left"/>
    </w:pPr>
    <w:rPr>
      <w:sz w:val="18"/>
      <w:szCs w:val="18"/>
    </w:rPr>
  </w:style>
  <w:style w:type="paragraph" w:styleId="TOC7">
    <w:name w:val="toc 7"/>
    <w:basedOn w:val="Normal"/>
    <w:next w:val="Normal"/>
    <w:uiPriority w:val="39"/>
    <w:rsid w:val="00E464D3"/>
    <w:pPr>
      <w:spacing w:after="0"/>
      <w:ind w:left="1320"/>
      <w:jc w:val="left"/>
    </w:pPr>
    <w:rPr>
      <w:sz w:val="18"/>
      <w:szCs w:val="18"/>
    </w:rPr>
  </w:style>
  <w:style w:type="paragraph" w:styleId="TOC8">
    <w:name w:val="toc 8"/>
    <w:basedOn w:val="Normal"/>
    <w:next w:val="Normal"/>
    <w:uiPriority w:val="39"/>
    <w:rsid w:val="00E464D3"/>
    <w:pPr>
      <w:spacing w:after="0"/>
      <w:ind w:left="1540"/>
      <w:jc w:val="left"/>
    </w:pPr>
    <w:rPr>
      <w:sz w:val="18"/>
      <w:szCs w:val="18"/>
    </w:rPr>
  </w:style>
  <w:style w:type="paragraph" w:styleId="TOC9">
    <w:name w:val="toc 9"/>
    <w:basedOn w:val="Normal"/>
    <w:next w:val="Normal"/>
    <w:uiPriority w:val="39"/>
    <w:rsid w:val="00E464D3"/>
    <w:pPr>
      <w:spacing w:after="0"/>
      <w:ind w:left="1760"/>
      <w:jc w:val="left"/>
    </w:pPr>
    <w:rPr>
      <w:sz w:val="18"/>
      <w:szCs w:val="18"/>
    </w:rPr>
  </w:style>
  <w:style w:type="paragraph" w:customStyle="1" w:styleId="Style1">
    <w:name w:val="Style1"/>
    <w:basedOn w:val="DocTitle"/>
    <w:rsid w:val="00E464D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E464D3"/>
    <w:rPr>
      <w:rFonts w:ascii="Calibri" w:hAnsi="Calibri" w:cs="Calibri"/>
      <w:lang w:val="el-GR"/>
    </w:rPr>
  </w:style>
  <w:style w:type="paragraph" w:styleId="EndnoteText">
    <w:name w:val="endnote text"/>
    <w:basedOn w:val="Normal"/>
    <w:link w:val="EndnoteTextChar1"/>
    <w:rsid w:val="00E464D3"/>
    <w:rPr>
      <w:sz w:val="20"/>
      <w:szCs w:val="20"/>
    </w:rPr>
  </w:style>
  <w:style w:type="paragraph" w:customStyle="1" w:styleId="Default">
    <w:name w:val="Default"/>
    <w:rsid w:val="00E464D3"/>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rsid w:val="00E464D3"/>
  </w:style>
  <w:style w:type="paragraph" w:styleId="BodyTextIndent">
    <w:name w:val="Body Text Indent"/>
    <w:basedOn w:val="Normal"/>
    <w:rsid w:val="00E464D3"/>
    <w:pPr>
      <w:ind w:firstLine="1134"/>
    </w:pPr>
    <w:rPr>
      <w:rFonts w:ascii="Arial" w:hAnsi="Arial" w:cs="Arial"/>
    </w:rPr>
  </w:style>
  <w:style w:type="paragraph" w:customStyle="1" w:styleId="normalwithoutspacing">
    <w:name w:val="normal_without_spacing"/>
    <w:basedOn w:val="Normal"/>
    <w:rsid w:val="00E464D3"/>
    <w:pPr>
      <w:spacing w:after="60"/>
    </w:pPr>
    <w:rPr>
      <w:lang w:val="el-GR"/>
    </w:rPr>
  </w:style>
  <w:style w:type="paragraph" w:customStyle="1" w:styleId="foothanging">
    <w:name w:val="foot_hanging"/>
    <w:basedOn w:val="FootnoteText"/>
    <w:rsid w:val="00E464D3"/>
    <w:pPr>
      <w:ind w:left="426" w:hanging="426"/>
    </w:pPr>
    <w:rPr>
      <w:szCs w:val="18"/>
    </w:rPr>
  </w:style>
  <w:style w:type="paragraph" w:customStyle="1" w:styleId="-HTML1">
    <w:name w:val="Προ-διαμορφωμένο HTML1"/>
    <w:basedOn w:val="Normal"/>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E464D3"/>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rsid w:val="00E464D3"/>
    <w:pPr>
      <w:suppressAutoHyphens w:val="0"/>
      <w:spacing w:line="312" w:lineRule="auto"/>
      <w:ind w:left="283"/>
    </w:pPr>
    <w:rPr>
      <w:rFonts w:cs="Times New Roman"/>
      <w:sz w:val="16"/>
      <w:szCs w:val="16"/>
    </w:rPr>
  </w:style>
  <w:style w:type="paragraph" w:customStyle="1" w:styleId="1b">
    <w:name w:val="Χωρίς διάστιχο1"/>
    <w:rsid w:val="00E464D3"/>
    <w:pPr>
      <w:suppressAutoHyphens/>
      <w:jc w:val="both"/>
    </w:pPr>
    <w:rPr>
      <w:rFonts w:ascii="Calibri" w:hAnsi="Calibri" w:cs="Calibri"/>
      <w:sz w:val="22"/>
      <w:szCs w:val="24"/>
      <w:lang w:val="en-GB" w:eastAsia="zh-CN"/>
    </w:rPr>
  </w:style>
  <w:style w:type="paragraph" w:customStyle="1" w:styleId="a7">
    <w:name w:val="Περιεχόμενα πίνακα"/>
    <w:basedOn w:val="Normal"/>
    <w:rsid w:val="00E464D3"/>
    <w:pPr>
      <w:suppressLineNumbers/>
    </w:pPr>
  </w:style>
  <w:style w:type="paragraph" w:customStyle="1" w:styleId="a8">
    <w:name w:val="Επικεφαλίδα πίνακα"/>
    <w:basedOn w:val="a7"/>
    <w:rsid w:val="00E464D3"/>
    <w:pPr>
      <w:jc w:val="center"/>
    </w:pPr>
    <w:rPr>
      <w:b/>
      <w:bCs/>
    </w:rPr>
  </w:style>
  <w:style w:type="paragraph" w:customStyle="1" w:styleId="footers">
    <w:name w:val="footers"/>
    <w:basedOn w:val="foothanging"/>
    <w:rsid w:val="00E464D3"/>
  </w:style>
  <w:style w:type="paragraph" w:customStyle="1" w:styleId="Standard">
    <w:name w:val="Standard"/>
    <w:rsid w:val="00E464D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E464D3"/>
    <w:pPr>
      <w:spacing w:after="120"/>
    </w:pPr>
  </w:style>
  <w:style w:type="paragraph" w:customStyle="1" w:styleId="Footnote">
    <w:name w:val="Footnote"/>
    <w:basedOn w:val="Standard"/>
    <w:rsid w:val="00E464D3"/>
    <w:pPr>
      <w:suppressLineNumbers/>
      <w:ind w:left="283" w:hanging="283"/>
    </w:pPr>
    <w:rPr>
      <w:sz w:val="20"/>
      <w:szCs w:val="20"/>
    </w:rPr>
  </w:style>
  <w:style w:type="paragraph" w:customStyle="1" w:styleId="310">
    <w:name w:val="Σώμα κείμενου 31"/>
    <w:basedOn w:val="Normal"/>
    <w:rsid w:val="00E464D3"/>
    <w:rPr>
      <w:sz w:val="16"/>
      <w:szCs w:val="16"/>
    </w:rPr>
  </w:style>
  <w:style w:type="paragraph" w:customStyle="1" w:styleId="fooot">
    <w:name w:val="fooot"/>
    <w:basedOn w:val="footers"/>
    <w:rsid w:val="00E464D3"/>
  </w:style>
  <w:style w:type="paragraph" w:styleId="BalloonText">
    <w:name w:val="Balloon Text"/>
    <w:basedOn w:val="Normal"/>
    <w:rsid w:val="00E464D3"/>
    <w:pPr>
      <w:spacing w:after="0"/>
    </w:pPr>
    <w:rPr>
      <w:sz w:val="16"/>
      <w:szCs w:val="16"/>
    </w:rPr>
  </w:style>
  <w:style w:type="paragraph" w:customStyle="1" w:styleId="1c">
    <w:name w:val="Κείμενο σχολίου1"/>
    <w:basedOn w:val="Normal"/>
    <w:rsid w:val="00E464D3"/>
    <w:rPr>
      <w:sz w:val="20"/>
      <w:szCs w:val="20"/>
    </w:rPr>
  </w:style>
  <w:style w:type="paragraph" w:styleId="CommentSubject">
    <w:name w:val="annotation subject"/>
    <w:basedOn w:val="1c"/>
    <w:next w:val="1c"/>
    <w:rsid w:val="00E464D3"/>
    <w:rPr>
      <w:b/>
      <w:bCs/>
    </w:rPr>
  </w:style>
  <w:style w:type="paragraph" w:styleId="HTMLPreformatted">
    <w:name w:val="HTML Preformatted"/>
    <w:basedOn w:val="Normal"/>
    <w:uiPriority w:val="99"/>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rsid w:val="00E464D3"/>
    <w:pPr>
      <w:suppressAutoHyphens/>
    </w:pPr>
    <w:rPr>
      <w:rFonts w:ascii="Calibri" w:hAnsi="Calibri" w:cs="Calibri"/>
      <w:sz w:val="22"/>
      <w:szCs w:val="24"/>
      <w:lang w:val="en-GB" w:eastAsia="zh-CN"/>
    </w:rPr>
  </w:style>
  <w:style w:type="paragraph" w:customStyle="1" w:styleId="21">
    <w:name w:val="Λίστα με κουκκίδες 21"/>
    <w:basedOn w:val="Normal"/>
    <w:rsid w:val="000C4F26"/>
    <w:pPr>
      <w:numPr>
        <w:numId w:val="1"/>
      </w:numPr>
      <w:tabs>
        <w:tab w:val="clear" w:pos="643"/>
        <w:tab w:val="num" w:pos="0"/>
      </w:tabs>
      <w:suppressAutoHyphens w:val="0"/>
      <w:spacing w:after="0" w:line="360" w:lineRule="auto"/>
      <w:ind w:left="432" w:hanging="432"/>
    </w:pPr>
    <w:rPr>
      <w:rFonts w:ascii="Trebuchet MS" w:hAnsi="Trebuchet MS" w:cs="Times New Roman"/>
      <w:szCs w:val="20"/>
      <w:lang w:val="en-US"/>
    </w:rPr>
  </w:style>
  <w:style w:type="paragraph" w:customStyle="1" w:styleId="100">
    <w:name w:val="Περιεχόμενα 10"/>
    <w:basedOn w:val="a5"/>
    <w:rsid w:val="00E464D3"/>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8"/>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customStyle="1" w:styleId="1d">
    <w:name w:val="Ανεπίλυτη αναφορά1"/>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26">
    <w:name w:val="Ανεπίλυτη αναφορά2"/>
    <w:basedOn w:val="DefaultParagraphFont"/>
    <w:uiPriority w:val="99"/>
    <w:semiHidden/>
    <w:unhideWhenUsed/>
    <w:rsid w:val="00DF3499"/>
    <w:rPr>
      <w:color w:val="605E5C"/>
      <w:shd w:val="clear" w:color="auto" w:fill="E1DFDD"/>
    </w:rPr>
  </w:style>
  <w:style w:type="character" w:styleId="UnresolvedMention">
    <w:name w:val="Unresolved Mention"/>
    <w:basedOn w:val="DefaultParagraphFont"/>
    <w:uiPriority w:val="99"/>
    <w:semiHidden/>
    <w:unhideWhenUsed/>
    <w:rsid w:val="00D92F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15181">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638069072">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0262801">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836925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57916302">
      <w:bodyDiv w:val="1"/>
      <w:marLeft w:val="0"/>
      <w:marRight w:val="0"/>
      <w:marTop w:val="0"/>
      <w:marBottom w:val="0"/>
      <w:divBdr>
        <w:top w:val="none" w:sz="0" w:space="0" w:color="auto"/>
        <w:left w:val="none" w:sz="0" w:space="0" w:color="auto"/>
        <w:bottom w:val="none" w:sz="0" w:space="0" w:color="auto"/>
        <w:right w:val="none" w:sz="0" w:space="0" w:color="auto"/>
      </w:divBdr>
      <w:divsChild>
        <w:div w:id="1956132343">
          <w:marLeft w:val="0"/>
          <w:marRight w:val="0"/>
          <w:marTop w:val="0"/>
          <w:marBottom w:val="0"/>
          <w:divBdr>
            <w:top w:val="none" w:sz="0" w:space="0" w:color="auto"/>
            <w:left w:val="none" w:sz="0" w:space="0" w:color="auto"/>
            <w:bottom w:val="none" w:sz="0" w:space="0" w:color="auto"/>
            <w:right w:val="none" w:sz="0" w:space="0" w:color="auto"/>
          </w:divBdr>
        </w:div>
      </w:divsChild>
    </w:div>
    <w:div w:id="1561134378">
      <w:bodyDiv w:val="1"/>
      <w:marLeft w:val="0"/>
      <w:marRight w:val="0"/>
      <w:marTop w:val="0"/>
      <w:marBottom w:val="0"/>
      <w:divBdr>
        <w:top w:val="none" w:sz="0" w:space="0" w:color="auto"/>
        <w:left w:val="none" w:sz="0" w:space="0" w:color="auto"/>
        <w:bottom w:val="none" w:sz="0" w:space="0" w:color="auto"/>
        <w:right w:val="none" w:sz="0" w:space="0" w:color="auto"/>
      </w:divBdr>
    </w:div>
    <w:div w:id="1709523815">
      <w:bodyDiv w:val="1"/>
      <w:marLeft w:val="0"/>
      <w:marRight w:val="0"/>
      <w:marTop w:val="0"/>
      <w:marBottom w:val="0"/>
      <w:divBdr>
        <w:top w:val="none" w:sz="0" w:space="0" w:color="auto"/>
        <w:left w:val="none" w:sz="0" w:space="0" w:color="auto"/>
        <w:bottom w:val="none" w:sz="0" w:space="0" w:color="auto"/>
        <w:right w:val="none" w:sz="0" w:space="0" w:color="auto"/>
      </w:divBdr>
    </w:div>
    <w:div w:id="2024504773">
      <w:bodyDiv w:val="1"/>
      <w:marLeft w:val="0"/>
      <w:marRight w:val="0"/>
      <w:marTop w:val="0"/>
      <w:marBottom w:val="0"/>
      <w:divBdr>
        <w:top w:val="none" w:sz="0" w:space="0" w:color="auto"/>
        <w:left w:val="none" w:sz="0" w:space="0" w:color="auto"/>
        <w:bottom w:val="none" w:sz="0" w:space="0" w:color="auto"/>
        <w:right w:val="none" w:sz="0" w:space="0" w:color="auto"/>
      </w:divBdr>
    </w:div>
    <w:div w:id="203387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promitheus.gov.gr"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ktpae.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hsppa.gr/" TargetMode="External"/><Relationship Id="rId32" Type="http://schemas.openxmlformats.org/officeDocument/2006/relationships/footer" Target="footer5.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www.eaadhsy.gr/" TargetMode="External"/><Relationship Id="rId28" Type="http://schemas.openxmlformats.org/officeDocument/2006/relationships/hyperlink" Target="http://www.eaadhsy.gr/n4412/n4412fulltextlinks.html" TargetMode="External"/><Relationship Id="rId36" Type="http://schemas.microsoft.com/office/2011/relationships/people" Target="peop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htt</b:Tag>
    <b:SourceType>InternetSite</b:SourceType>
    <b:Guid>{C7596985-8B98-4267-BF87-9684D2608BDA}</b:Guid>
    <b:InternetSiteTitle>https://www.et.gr/api/DownloadFeksApi/?fek_pdf=20220206155</b:InternetSiteTitle>
    <b:RefOrder>1</b:RefOrder>
  </b:Source>
</b:Sources>
</file>

<file path=customXml/itemProps1.xml><?xml version="1.0" encoding="utf-8"?>
<ds:datastoreItem xmlns:ds="http://schemas.openxmlformats.org/officeDocument/2006/customXml" ds:itemID="{487ED5A9-D841-4032-A428-0BDC630F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94</Pages>
  <Words>37760</Words>
  <Characters>215236</Characters>
  <Application>Microsoft Office Word</Application>
  <DocSecurity>0</DocSecurity>
  <Lines>1793</Lines>
  <Paragraphs>504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252492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Θηβαίος Γεώργιος</dc:creator>
  <cp:lastModifiedBy>Βακρινού Κατερίνα</cp:lastModifiedBy>
  <cp:revision>47</cp:revision>
  <cp:lastPrinted>2023-05-29T06:23:00Z</cp:lastPrinted>
  <dcterms:created xsi:type="dcterms:W3CDTF">2023-04-11T13:18:00Z</dcterms:created>
  <dcterms:modified xsi:type="dcterms:W3CDTF">2023-05-29T06:39:00Z</dcterms:modified>
</cp:coreProperties>
</file>